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3F28" w:rsidRPr="005574E7" w:rsidRDefault="00473F28">
      <w:pPr>
        <w:rPr>
          <w:rFonts w:ascii="Monserat" w:eastAsia="Montserrat" w:hAnsi="Monserat" w:cs="Montserrat"/>
        </w:rPr>
      </w:pPr>
    </w:p>
    <w:p w14:paraId="00000002" w14:textId="77777777" w:rsidR="00473F28" w:rsidRPr="005574E7" w:rsidRDefault="00FD3028">
      <w:pPr>
        <w:spacing w:before="360" w:after="0" w:line="240" w:lineRule="auto"/>
        <w:jc w:val="center"/>
        <w:rPr>
          <w:rFonts w:ascii="Monserat" w:eastAsia="Montserrat" w:hAnsi="Monserat" w:cs="Montserrat"/>
          <w:color w:val="000000"/>
          <w:sz w:val="44"/>
          <w:szCs w:val="44"/>
        </w:rPr>
      </w:pPr>
      <w:r w:rsidRPr="005574E7">
        <w:rPr>
          <w:rFonts w:ascii="Monserat" w:eastAsia="Montserrat" w:hAnsi="Monserat" w:cs="Montserrat"/>
          <w:color w:val="000000"/>
          <w:sz w:val="44"/>
          <w:szCs w:val="44"/>
        </w:rPr>
        <w:t>Programul Regional Nord-Est 2021-2027</w:t>
      </w:r>
    </w:p>
    <w:p w14:paraId="00000003" w14:textId="77777777" w:rsidR="00473F28" w:rsidRPr="005574E7" w:rsidRDefault="00473F28">
      <w:pPr>
        <w:spacing w:after="0" w:line="240" w:lineRule="auto"/>
        <w:jc w:val="center"/>
        <w:rPr>
          <w:rFonts w:ascii="Monserat" w:eastAsia="Montserrat" w:hAnsi="Monserat" w:cs="Montserrat"/>
        </w:rPr>
      </w:pPr>
    </w:p>
    <w:p w14:paraId="00000004" w14:textId="77777777" w:rsidR="00473F28" w:rsidRPr="005574E7" w:rsidRDefault="00FD3028">
      <w:pPr>
        <w:spacing w:after="0" w:line="240" w:lineRule="auto"/>
        <w:jc w:val="center"/>
        <w:rPr>
          <w:rFonts w:ascii="Monserat" w:eastAsia="Montserrat" w:hAnsi="Monserat" w:cs="Montserrat"/>
          <w:b/>
          <w:sz w:val="66"/>
          <w:szCs w:val="66"/>
        </w:rPr>
      </w:pPr>
      <w:r w:rsidRPr="005574E7">
        <w:rPr>
          <w:rFonts w:ascii="Monserat" w:eastAsia="Montserrat" w:hAnsi="Monserat" w:cs="Montserrat"/>
          <w:b/>
          <w:sz w:val="66"/>
          <w:szCs w:val="66"/>
        </w:rPr>
        <w:t xml:space="preserve">GHIDUL SOLICITANTULUI </w:t>
      </w:r>
    </w:p>
    <w:p w14:paraId="00000005" w14:textId="77777777" w:rsidR="00473F28" w:rsidRPr="005574E7" w:rsidRDefault="00FD3028">
      <w:pPr>
        <w:spacing w:after="0" w:line="240" w:lineRule="auto"/>
        <w:jc w:val="center"/>
        <w:rPr>
          <w:rFonts w:ascii="Monserat" w:eastAsia="Montserrat" w:hAnsi="Monserat" w:cs="Montserrat"/>
          <w:b/>
          <w:sz w:val="66"/>
          <w:szCs w:val="66"/>
        </w:rPr>
      </w:pPr>
      <w:r w:rsidRPr="005574E7">
        <w:rPr>
          <w:rFonts w:ascii="Monserat" w:eastAsia="Montserrat" w:hAnsi="Monserat" w:cs="Montserrat"/>
          <w:b/>
          <w:sz w:val="66"/>
          <w:szCs w:val="66"/>
        </w:rPr>
        <w:t>DE FINANȚARE</w:t>
      </w:r>
    </w:p>
    <w:p w14:paraId="00000006" w14:textId="77777777" w:rsidR="00473F28" w:rsidRPr="005574E7" w:rsidRDefault="00473F28">
      <w:pPr>
        <w:spacing w:after="0" w:line="240" w:lineRule="auto"/>
        <w:jc w:val="center"/>
        <w:rPr>
          <w:rFonts w:ascii="Monserat" w:eastAsia="Montserrat" w:hAnsi="Monserat" w:cs="Montserrat"/>
          <w:color w:val="00B0F0"/>
          <w:sz w:val="44"/>
          <w:szCs w:val="44"/>
        </w:rPr>
      </w:pPr>
    </w:p>
    <w:p w14:paraId="750110E7" w14:textId="3575209F" w:rsidR="00EE45F2" w:rsidRPr="005574E7" w:rsidRDefault="00FD3028" w:rsidP="00EE45F2">
      <w:pPr>
        <w:spacing w:line="240" w:lineRule="auto"/>
        <w:jc w:val="center"/>
        <w:rPr>
          <w:rFonts w:ascii="Monserat" w:hAnsi="Monserat"/>
        </w:rPr>
      </w:pPr>
      <w:r w:rsidRPr="005574E7">
        <w:rPr>
          <w:rFonts w:ascii="Monserat" w:eastAsia="Montserrat" w:hAnsi="Monserat" w:cs="Montserrat"/>
          <w:color w:val="00B0F0"/>
          <w:sz w:val="44"/>
          <w:szCs w:val="44"/>
        </w:rPr>
        <w:t xml:space="preserve">Infrastructuri verzi  </w:t>
      </w:r>
      <w:r w:rsidR="00EE45F2" w:rsidRPr="005574E7">
        <w:rPr>
          <w:rFonts w:ascii="Monserat" w:hAnsi="Monserat"/>
          <w:noProof/>
        </w:rPr>
        <w:drawing>
          <wp:inline distT="0" distB="0" distL="0" distR="0" wp14:anchorId="79596192" wp14:editId="58AE6568">
            <wp:extent cx="5876290" cy="4277995"/>
            <wp:effectExtent l="0" t="0" r="0" b="8255"/>
            <wp:docPr id="8756005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290" cy="4277995"/>
                    </a:xfrm>
                    <a:prstGeom prst="rect">
                      <a:avLst/>
                    </a:prstGeom>
                    <a:noFill/>
                    <a:ln>
                      <a:noFill/>
                    </a:ln>
                  </pic:spPr>
                </pic:pic>
              </a:graphicData>
            </a:graphic>
          </wp:inline>
        </w:drawing>
      </w:r>
    </w:p>
    <w:p w14:paraId="00000007" w14:textId="1BA76BCE" w:rsidR="00473F28" w:rsidRPr="005574E7" w:rsidRDefault="00473F28">
      <w:pPr>
        <w:spacing w:after="0" w:line="240" w:lineRule="auto"/>
        <w:jc w:val="center"/>
        <w:rPr>
          <w:rFonts w:ascii="Monserat" w:eastAsia="Montserrat" w:hAnsi="Monserat" w:cs="Montserrat"/>
          <w:color w:val="00B0F0"/>
          <w:sz w:val="44"/>
          <w:szCs w:val="44"/>
        </w:rPr>
      </w:pPr>
    </w:p>
    <w:p w14:paraId="00000008" w14:textId="77777777" w:rsidR="00473F28" w:rsidRPr="005574E7" w:rsidRDefault="00FD3028">
      <w:pPr>
        <w:rPr>
          <w:rFonts w:ascii="Monserat" w:eastAsia="Montserrat" w:hAnsi="Monserat" w:cs="Montserrat"/>
        </w:rPr>
      </w:pPr>
      <w:r w:rsidRPr="005574E7">
        <w:rPr>
          <w:rFonts w:ascii="Monserat" w:hAnsi="Monserat"/>
        </w:rPr>
        <w:br w:type="page"/>
      </w:r>
    </w:p>
    <w:p w14:paraId="00000009" w14:textId="77777777" w:rsidR="00473F28" w:rsidRPr="005574E7" w:rsidRDefault="00473F28">
      <w:pPr>
        <w:keepNext/>
        <w:pBdr>
          <w:top w:val="nil"/>
          <w:left w:val="nil"/>
          <w:bottom w:val="nil"/>
          <w:right w:val="nil"/>
          <w:between w:val="nil"/>
        </w:pBdr>
        <w:spacing w:line="276" w:lineRule="auto"/>
        <w:ind w:hanging="2"/>
        <w:jc w:val="center"/>
        <w:rPr>
          <w:rFonts w:ascii="Monserat" w:eastAsia="Montserrat" w:hAnsi="Monserat" w:cs="Montserrat"/>
          <w:b/>
          <w:smallCaps/>
          <w:color w:val="011893"/>
          <w:sz w:val="40"/>
          <w:szCs w:val="40"/>
        </w:rPr>
      </w:pPr>
    </w:p>
    <w:p w14:paraId="0000000A" w14:textId="77777777" w:rsidR="00473F28" w:rsidRPr="005574E7" w:rsidRDefault="00473F28">
      <w:pPr>
        <w:keepNext/>
        <w:pBdr>
          <w:top w:val="nil"/>
          <w:left w:val="nil"/>
          <w:bottom w:val="nil"/>
          <w:right w:val="nil"/>
          <w:between w:val="nil"/>
        </w:pBdr>
        <w:spacing w:line="276" w:lineRule="auto"/>
        <w:ind w:hanging="2"/>
        <w:jc w:val="center"/>
        <w:rPr>
          <w:rFonts w:ascii="Monserat" w:eastAsia="Montserrat" w:hAnsi="Monserat" w:cs="Montserrat"/>
          <w:b/>
          <w:smallCaps/>
          <w:color w:val="011893"/>
          <w:sz w:val="40"/>
          <w:szCs w:val="40"/>
        </w:rPr>
      </w:pPr>
    </w:p>
    <w:p w14:paraId="0000000B" w14:textId="77777777" w:rsidR="00473F28" w:rsidRPr="005574E7" w:rsidRDefault="00FD3028">
      <w:pPr>
        <w:keepNext/>
        <w:pBdr>
          <w:top w:val="nil"/>
          <w:left w:val="nil"/>
          <w:bottom w:val="nil"/>
          <w:right w:val="nil"/>
          <w:between w:val="nil"/>
        </w:pBdr>
        <w:spacing w:line="276" w:lineRule="auto"/>
        <w:ind w:hanging="2"/>
        <w:jc w:val="center"/>
        <w:rPr>
          <w:rFonts w:ascii="Monserat" w:eastAsia="Montserrat" w:hAnsi="Monserat" w:cs="Montserrat"/>
          <w:color w:val="011893"/>
          <w:sz w:val="40"/>
          <w:szCs w:val="40"/>
        </w:rPr>
      </w:pPr>
      <w:r w:rsidRPr="005574E7">
        <w:rPr>
          <w:rFonts w:ascii="Monserat" w:eastAsia="Montserrat" w:hAnsi="Monserat" w:cs="Montserrat"/>
          <w:b/>
          <w:smallCaps/>
          <w:color w:val="011893"/>
          <w:sz w:val="40"/>
          <w:szCs w:val="40"/>
        </w:rPr>
        <w:t>PRIORITATEA 3</w:t>
      </w:r>
    </w:p>
    <w:p w14:paraId="0000000C" w14:textId="6B23DAF2" w:rsidR="00473F28" w:rsidRPr="005574E7" w:rsidRDefault="00E2366F">
      <w:pPr>
        <w:keepNext/>
        <w:pBdr>
          <w:top w:val="nil"/>
          <w:left w:val="nil"/>
          <w:bottom w:val="nil"/>
          <w:right w:val="nil"/>
          <w:between w:val="nil"/>
        </w:pBdr>
        <w:spacing w:after="0" w:line="276" w:lineRule="auto"/>
        <w:ind w:left="1" w:hanging="3"/>
        <w:jc w:val="center"/>
        <w:rPr>
          <w:rFonts w:ascii="Monserat" w:eastAsia="Montserrat" w:hAnsi="Monserat" w:cs="Montserrat"/>
          <w:smallCaps/>
          <w:color w:val="000000"/>
          <w:sz w:val="28"/>
          <w:szCs w:val="28"/>
        </w:rPr>
      </w:pPr>
      <w:sdt>
        <w:sdtPr>
          <w:rPr>
            <w:rFonts w:ascii="Monserat" w:eastAsia="Montserrat" w:hAnsi="Monserat" w:cs="Montserrat"/>
            <w:smallCaps/>
            <w:color w:val="000000"/>
            <w:sz w:val="28"/>
            <w:szCs w:val="28"/>
          </w:rPr>
          <w:tag w:val="goog_rdk_0"/>
          <w:id w:val="598909897"/>
        </w:sdtPr>
        <w:sdtEndPr/>
        <w:sdtContent>
          <w:r w:rsidR="007A1F77" w:rsidRPr="005574E7">
            <w:rPr>
              <w:rFonts w:ascii="Monserat" w:eastAsia="Montserrat" w:hAnsi="Monserat" w:cs="Montserrat"/>
              <w:smallCaps/>
              <w:color w:val="000000"/>
              <w:sz w:val="28"/>
              <w:szCs w:val="28"/>
            </w:rPr>
            <w:t xml:space="preserve">Nord-Est - </w:t>
          </w:r>
        </w:sdtContent>
      </w:sdt>
      <w:r w:rsidR="00FD3028" w:rsidRPr="005574E7">
        <w:rPr>
          <w:rFonts w:ascii="Monserat" w:eastAsia="Montserrat" w:hAnsi="Monserat" w:cs="Montserrat"/>
          <w:smallCaps/>
          <w:color w:val="000000"/>
          <w:sz w:val="28"/>
          <w:szCs w:val="28"/>
        </w:rPr>
        <w:t>O REGIUNE DURAB</w:t>
      </w:r>
      <w:sdt>
        <w:sdtPr>
          <w:rPr>
            <w:rFonts w:ascii="Monserat" w:hAnsi="Monserat"/>
          </w:rPr>
          <w:tag w:val="goog_rdk_144"/>
          <w:id w:val="-1211874438"/>
        </w:sdtPr>
        <w:sdtEndPr/>
        <w:sdtContent/>
      </w:sdt>
      <w:sdt>
        <w:sdtPr>
          <w:rPr>
            <w:rFonts w:ascii="Monserat" w:hAnsi="Monserat"/>
          </w:rPr>
          <w:tag w:val="goog_rdk_168"/>
          <w:id w:val="-149518635"/>
        </w:sdtPr>
        <w:sdtEndPr/>
        <w:sdtContent/>
      </w:sdt>
      <w:sdt>
        <w:sdtPr>
          <w:rPr>
            <w:rFonts w:ascii="Monserat" w:hAnsi="Monserat"/>
          </w:rPr>
          <w:tag w:val="goog_rdk_192"/>
          <w:id w:val="10042560"/>
        </w:sdtPr>
        <w:sdtEndPr/>
        <w:sdtContent/>
      </w:sdt>
      <w:sdt>
        <w:sdtPr>
          <w:rPr>
            <w:rFonts w:ascii="Monserat" w:hAnsi="Monserat"/>
          </w:rPr>
          <w:tag w:val="goog_rdk_217"/>
          <w:id w:val="-663472321"/>
        </w:sdtPr>
        <w:sdtEndPr/>
        <w:sdtContent/>
      </w:sdt>
      <w:sdt>
        <w:sdtPr>
          <w:rPr>
            <w:rFonts w:ascii="Monserat" w:hAnsi="Monserat"/>
          </w:rPr>
          <w:tag w:val="goog_rdk_237"/>
          <w:id w:val="-1189062616"/>
        </w:sdtPr>
        <w:sdtEndPr/>
        <w:sdtContent/>
      </w:sdt>
      <w:sdt>
        <w:sdtPr>
          <w:rPr>
            <w:rFonts w:ascii="Monserat" w:hAnsi="Monserat"/>
          </w:rPr>
          <w:tag w:val="goog_rdk_264"/>
          <w:id w:val="1168057789"/>
        </w:sdtPr>
        <w:sdtEndPr/>
        <w:sdtContent/>
      </w:sdt>
      <w:sdt>
        <w:sdtPr>
          <w:rPr>
            <w:rFonts w:ascii="Monserat" w:hAnsi="Monserat"/>
          </w:rPr>
          <w:tag w:val="goog_rdk_291"/>
          <w:id w:val="567464407"/>
        </w:sdtPr>
        <w:sdtEndPr/>
        <w:sdtContent/>
      </w:sdt>
      <w:sdt>
        <w:sdtPr>
          <w:rPr>
            <w:rFonts w:ascii="Monserat" w:hAnsi="Monserat"/>
          </w:rPr>
          <w:tag w:val="goog_rdk_319"/>
          <w:id w:val="-1854876519"/>
        </w:sdtPr>
        <w:sdtEndPr/>
        <w:sdtContent/>
      </w:sdt>
      <w:sdt>
        <w:sdtPr>
          <w:rPr>
            <w:rFonts w:ascii="Monserat" w:hAnsi="Monserat"/>
          </w:rPr>
          <w:tag w:val="goog_rdk_347"/>
          <w:id w:val="1242840065"/>
        </w:sdtPr>
        <w:sdtEndPr/>
        <w:sdtContent/>
      </w:sdt>
      <w:sdt>
        <w:sdtPr>
          <w:rPr>
            <w:rFonts w:ascii="Monserat" w:hAnsi="Monserat"/>
          </w:rPr>
          <w:tag w:val="goog_rdk_377"/>
          <w:id w:val="1443807131"/>
        </w:sdtPr>
        <w:sdtEndPr/>
        <w:sdtContent/>
      </w:sdt>
      <w:sdt>
        <w:sdtPr>
          <w:rPr>
            <w:rFonts w:ascii="Monserat" w:hAnsi="Monserat"/>
          </w:rPr>
          <w:tag w:val="goog_rdk_407"/>
          <w:id w:val="131059160"/>
        </w:sdtPr>
        <w:sdtEndPr/>
        <w:sdtContent/>
      </w:sdt>
      <w:sdt>
        <w:sdtPr>
          <w:rPr>
            <w:rFonts w:ascii="Monserat" w:hAnsi="Monserat"/>
          </w:rPr>
          <w:tag w:val="goog_rdk_436"/>
          <w:id w:val="1119039671"/>
        </w:sdtPr>
        <w:sdtEndPr/>
        <w:sdtContent/>
      </w:sdt>
      <w:sdt>
        <w:sdtPr>
          <w:rPr>
            <w:rFonts w:ascii="Monserat" w:hAnsi="Monserat"/>
          </w:rPr>
          <w:tag w:val="goog_rdk_468"/>
          <w:id w:val="577184253"/>
        </w:sdtPr>
        <w:sdtEndPr/>
        <w:sdtContent/>
      </w:sdt>
      <w:sdt>
        <w:sdtPr>
          <w:rPr>
            <w:rFonts w:ascii="Monserat" w:hAnsi="Monserat"/>
          </w:rPr>
          <w:tag w:val="goog_rdk_504"/>
          <w:id w:val="740290274"/>
        </w:sdtPr>
        <w:sdtEndPr/>
        <w:sdtContent/>
      </w:sdt>
      <w:sdt>
        <w:sdtPr>
          <w:rPr>
            <w:rFonts w:ascii="Monserat" w:hAnsi="Monserat"/>
          </w:rPr>
          <w:tag w:val="goog_rdk_541"/>
          <w:id w:val="-999655348"/>
        </w:sdtPr>
        <w:sdtEndPr/>
        <w:sdtContent/>
      </w:sdt>
      <w:r w:rsidR="00FD3028" w:rsidRPr="005574E7">
        <w:rPr>
          <w:rFonts w:ascii="Monserat" w:eastAsia="Montserrat" w:hAnsi="Monserat" w:cs="Montserrat"/>
          <w:smallCaps/>
          <w:color w:val="000000"/>
          <w:sz w:val="28"/>
          <w:szCs w:val="28"/>
        </w:rPr>
        <w:t>ILĂ, MAI PRIETENOASĂ CU MEDIUL</w:t>
      </w:r>
    </w:p>
    <w:p w14:paraId="0000000D" w14:textId="77777777" w:rsidR="00473F28" w:rsidRPr="005574E7" w:rsidRDefault="00473F28">
      <w:pPr>
        <w:keepNext/>
        <w:pBdr>
          <w:top w:val="nil"/>
          <w:left w:val="nil"/>
          <w:bottom w:val="nil"/>
          <w:right w:val="nil"/>
          <w:between w:val="nil"/>
        </w:pBdr>
        <w:spacing w:line="276" w:lineRule="auto"/>
        <w:ind w:left="2" w:hanging="4"/>
        <w:jc w:val="center"/>
        <w:rPr>
          <w:rFonts w:ascii="Monserat" w:eastAsia="Montserrat" w:hAnsi="Monserat" w:cs="Montserrat"/>
          <w:color w:val="00B0F0"/>
          <w:sz w:val="40"/>
          <w:szCs w:val="40"/>
        </w:rPr>
      </w:pPr>
    </w:p>
    <w:p w14:paraId="0000000E" w14:textId="77777777" w:rsidR="00473F28" w:rsidRPr="005574E7" w:rsidRDefault="00473F28">
      <w:pPr>
        <w:keepNext/>
        <w:pBdr>
          <w:top w:val="nil"/>
          <w:left w:val="nil"/>
          <w:bottom w:val="nil"/>
          <w:right w:val="nil"/>
          <w:between w:val="nil"/>
        </w:pBdr>
        <w:spacing w:line="276" w:lineRule="auto"/>
        <w:ind w:left="2" w:hanging="4"/>
        <w:jc w:val="center"/>
        <w:rPr>
          <w:rFonts w:ascii="Monserat" w:eastAsia="Montserrat" w:hAnsi="Monserat" w:cs="Montserrat"/>
          <w:color w:val="00B0F0"/>
          <w:sz w:val="40"/>
          <w:szCs w:val="40"/>
        </w:rPr>
      </w:pPr>
    </w:p>
    <w:p w14:paraId="0000000F" w14:textId="77777777" w:rsidR="00473F28" w:rsidRPr="005574E7" w:rsidRDefault="00FD3028">
      <w:pPr>
        <w:keepNext/>
        <w:pBdr>
          <w:top w:val="nil"/>
          <w:left w:val="nil"/>
          <w:bottom w:val="nil"/>
          <w:right w:val="nil"/>
          <w:between w:val="nil"/>
        </w:pBdr>
        <w:spacing w:line="276" w:lineRule="auto"/>
        <w:ind w:left="2" w:hanging="4"/>
        <w:jc w:val="center"/>
        <w:rPr>
          <w:rFonts w:ascii="Monserat" w:eastAsia="Montserrat" w:hAnsi="Monserat" w:cs="Montserrat"/>
          <w:color w:val="00B0F0"/>
          <w:sz w:val="40"/>
          <w:szCs w:val="40"/>
        </w:rPr>
      </w:pPr>
      <w:r w:rsidRPr="005574E7">
        <w:rPr>
          <w:rFonts w:ascii="Monserat" w:eastAsia="Montserrat" w:hAnsi="Monserat" w:cs="Montserrat"/>
          <w:b/>
          <w:smallCaps/>
          <w:color w:val="00B0F0"/>
          <w:sz w:val="40"/>
          <w:szCs w:val="40"/>
        </w:rPr>
        <w:t>OBIECTIV SPECIFIC</w:t>
      </w:r>
    </w:p>
    <w:p w14:paraId="2B29C229" w14:textId="0856FBFC" w:rsidR="00D80F6B" w:rsidRPr="005574E7" w:rsidRDefault="00D80F6B">
      <w:pPr>
        <w:keepNext/>
        <w:pBdr>
          <w:top w:val="nil"/>
          <w:left w:val="nil"/>
          <w:bottom w:val="nil"/>
          <w:right w:val="nil"/>
          <w:between w:val="nil"/>
        </w:pBdr>
        <w:spacing w:line="276" w:lineRule="auto"/>
        <w:ind w:left="1" w:hanging="3"/>
        <w:jc w:val="center"/>
        <w:rPr>
          <w:rFonts w:ascii="Monserat" w:eastAsia="Montserrat" w:hAnsi="Monserat" w:cs="Montserrat"/>
          <w:smallCaps/>
          <w:color w:val="000000"/>
          <w:sz w:val="28"/>
          <w:szCs w:val="28"/>
        </w:rPr>
      </w:pPr>
      <w:r w:rsidRPr="005574E7">
        <w:rPr>
          <w:rFonts w:ascii="Monserat" w:eastAsia="Montserrat" w:hAnsi="Monserat" w:cs="Montserrat"/>
          <w:smallCaps/>
          <w:color w:val="000000"/>
          <w:sz w:val="28"/>
          <w:szCs w:val="28"/>
        </w:rPr>
        <w:t>2.7 – intensificarea ac</w:t>
      </w:r>
      <w:r w:rsidR="00496D01" w:rsidRPr="005574E7">
        <w:rPr>
          <w:rFonts w:ascii="Monserat" w:eastAsia="Montserrat" w:hAnsi="Monserat" w:cs="Montserrat"/>
          <w:smallCaps/>
          <w:color w:val="000000"/>
          <w:sz w:val="28"/>
          <w:szCs w:val="28"/>
        </w:rPr>
        <w:t>ț</w:t>
      </w:r>
      <w:r w:rsidRPr="005574E7">
        <w:rPr>
          <w:rFonts w:ascii="Monserat" w:eastAsia="Montserrat" w:hAnsi="Monserat" w:cs="Montserrat"/>
          <w:smallCaps/>
          <w:color w:val="000000"/>
          <w:sz w:val="28"/>
          <w:szCs w:val="28"/>
        </w:rPr>
        <w:t>iunilor de protec</w:t>
      </w:r>
      <w:r w:rsidR="00496D01" w:rsidRPr="005574E7">
        <w:rPr>
          <w:rFonts w:ascii="Monserat" w:eastAsia="Montserrat" w:hAnsi="Monserat" w:cs="Montserrat"/>
          <w:smallCaps/>
          <w:color w:val="000000"/>
          <w:sz w:val="28"/>
          <w:szCs w:val="28"/>
        </w:rPr>
        <w:t>ț</w:t>
      </w:r>
      <w:r w:rsidRPr="005574E7">
        <w:rPr>
          <w:rFonts w:ascii="Monserat" w:eastAsia="Montserrat" w:hAnsi="Monserat" w:cs="Montserrat"/>
          <w:smallCaps/>
          <w:color w:val="000000"/>
          <w:sz w:val="28"/>
          <w:szCs w:val="28"/>
        </w:rPr>
        <w:t xml:space="preserve">ie </w:t>
      </w:r>
      <w:r w:rsidR="00496D01" w:rsidRPr="005574E7">
        <w:rPr>
          <w:rFonts w:ascii="Monserat" w:eastAsia="Montserrat" w:hAnsi="Monserat" w:cs="Montserrat"/>
          <w:smallCaps/>
          <w:color w:val="000000"/>
          <w:sz w:val="28"/>
          <w:szCs w:val="28"/>
        </w:rPr>
        <w:t>ș</w:t>
      </w:r>
      <w:r w:rsidRPr="005574E7">
        <w:rPr>
          <w:rFonts w:ascii="Monserat" w:eastAsia="Montserrat" w:hAnsi="Monserat" w:cs="Montserrat"/>
          <w:smallCaps/>
          <w:color w:val="000000"/>
          <w:sz w:val="28"/>
          <w:szCs w:val="28"/>
        </w:rPr>
        <w:t>i conservare a naturii</w:t>
      </w:r>
      <w:r w:rsidR="00BA0451" w:rsidRPr="005574E7">
        <w:rPr>
          <w:rFonts w:ascii="Monserat" w:eastAsia="Montserrat" w:hAnsi="Monserat" w:cs="Montserrat"/>
          <w:smallCaps/>
          <w:color w:val="000000"/>
          <w:sz w:val="28"/>
          <w:szCs w:val="28"/>
        </w:rPr>
        <w:t xml:space="preserve">, </w:t>
      </w:r>
    </w:p>
    <w:p w14:paraId="00000010" w14:textId="3C1EE154" w:rsidR="00473F28" w:rsidRPr="005574E7" w:rsidRDefault="00D80F6B">
      <w:pPr>
        <w:keepNext/>
        <w:pBdr>
          <w:top w:val="nil"/>
          <w:left w:val="nil"/>
          <w:bottom w:val="nil"/>
          <w:right w:val="nil"/>
          <w:between w:val="nil"/>
        </w:pBdr>
        <w:spacing w:line="276" w:lineRule="auto"/>
        <w:ind w:left="1" w:hanging="3"/>
        <w:jc w:val="center"/>
        <w:rPr>
          <w:rFonts w:ascii="Monserat" w:eastAsia="Montserrat" w:hAnsi="Monserat" w:cs="Montserrat"/>
          <w:smallCaps/>
          <w:color w:val="000000"/>
          <w:sz w:val="28"/>
          <w:szCs w:val="28"/>
        </w:rPr>
      </w:pPr>
      <w:r w:rsidRPr="005574E7">
        <w:rPr>
          <w:rFonts w:ascii="Monserat" w:eastAsia="Montserrat" w:hAnsi="Monserat" w:cs="Montserrat"/>
          <w:smallCaps/>
          <w:color w:val="000000"/>
          <w:sz w:val="28"/>
          <w:szCs w:val="28"/>
        </w:rPr>
        <w:t xml:space="preserve"> </w:t>
      </w:r>
      <w:r w:rsidR="00BA0451" w:rsidRPr="005574E7">
        <w:rPr>
          <w:rFonts w:ascii="Monserat" w:eastAsia="Montserrat" w:hAnsi="Monserat" w:cs="Montserrat"/>
          <w:smallCaps/>
          <w:color w:val="000000"/>
          <w:sz w:val="28"/>
          <w:szCs w:val="28"/>
        </w:rPr>
        <w:t xml:space="preserve">a </w:t>
      </w:r>
      <w:proofErr w:type="spellStart"/>
      <w:r w:rsidR="00BA0451" w:rsidRPr="005574E7">
        <w:rPr>
          <w:rFonts w:ascii="Monserat" w:eastAsia="Montserrat" w:hAnsi="Monserat" w:cs="Montserrat"/>
          <w:smallCaps/>
          <w:color w:val="000000"/>
          <w:sz w:val="28"/>
          <w:szCs w:val="28"/>
        </w:rPr>
        <w:t>biodivesită</w:t>
      </w:r>
      <w:r w:rsidR="00496D01" w:rsidRPr="005574E7">
        <w:rPr>
          <w:rFonts w:ascii="Monserat" w:eastAsia="Montserrat" w:hAnsi="Monserat" w:cs="Montserrat"/>
          <w:smallCaps/>
          <w:color w:val="000000"/>
          <w:sz w:val="28"/>
          <w:szCs w:val="28"/>
        </w:rPr>
        <w:t>ț</w:t>
      </w:r>
      <w:r w:rsidR="00BA0451" w:rsidRPr="005574E7">
        <w:rPr>
          <w:rFonts w:ascii="Monserat" w:eastAsia="Montserrat" w:hAnsi="Monserat" w:cs="Montserrat"/>
          <w:smallCaps/>
          <w:color w:val="000000"/>
          <w:sz w:val="28"/>
          <w:szCs w:val="28"/>
        </w:rPr>
        <w:t>ii</w:t>
      </w:r>
      <w:proofErr w:type="spellEnd"/>
      <w:r w:rsidR="00BA0451" w:rsidRPr="005574E7">
        <w:rPr>
          <w:rFonts w:ascii="Monserat" w:eastAsia="Montserrat" w:hAnsi="Monserat" w:cs="Montserrat"/>
          <w:smallCaps/>
          <w:color w:val="000000"/>
          <w:sz w:val="28"/>
          <w:szCs w:val="28"/>
        </w:rPr>
        <w:t xml:space="preserve"> și a infrastructurii verzi, inclusiv în zonele</w:t>
      </w:r>
    </w:p>
    <w:p w14:paraId="00000011" w14:textId="77777777" w:rsidR="00473F28" w:rsidRPr="005574E7" w:rsidRDefault="00FD3028">
      <w:pPr>
        <w:keepNext/>
        <w:pBdr>
          <w:top w:val="nil"/>
          <w:left w:val="nil"/>
          <w:bottom w:val="nil"/>
          <w:right w:val="nil"/>
          <w:between w:val="nil"/>
        </w:pBdr>
        <w:spacing w:line="276" w:lineRule="auto"/>
        <w:ind w:left="1" w:hanging="3"/>
        <w:jc w:val="center"/>
        <w:rPr>
          <w:rFonts w:ascii="Monserat" w:eastAsia="Montserrat" w:hAnsi="Monserat" w:cs="Montserrat"/>
          <w:smallCaps/>
          <w:color w:val="000000"/>
          <w:sz w:val="28"/>
          <w:szCs w:val="28"/>
        </w:rPr>
      </w:pPr>
      <w:r w:rsidRPr="005574E7">
        <w:rPr>
          <w:rFonts w:ascii="Monserat" w:eastAsia="Montserrat" w:hAnsi="Monserat" w:cs="Montserrat"/>
          <w:smallCaps/>
          <w:color w:val="000000"/>
          <w:sz w:val="28"/>
          <w:szCs w:val="28"/>
        </w:rPr>
        <w:t>urbane, precum și reducerea tuturor formelor de poluare (FEDR)</w:t>
      </w:r>
    </w:p>
    <w:p w14:paraId="00000012" w14:textId="77777777" w:rsidR="00473F28" w:rsidRPr="005574E7" w:rsidRDefault="00473F28">
      <w:pPr>
        <w:keepNext/>
        <w:pBdr>
          <w:top w:val="nil"/>
          <w:left w:val="nil"/>
          <w:bottom w:val="nil"/>
          <w:right w:val="nil"/>
          <w:between w:val="nil"/>
        </w:pBdr>
        <w:spacing w:line="276" w:lineRule="auto"/>
        <w:ind w:left="1" w:hanging="3"/>
        <w:jc w:val="center"/>
        <w:rPr>
          <w:rFonts w:ascii="Monserat" w:eastAsia="Montserrat" w:hAnsi="Monserat" w:cs="Montserrat"/>
          <w:color w:val="000000"/>
          <w:sz w:val="28"/>
          <w:szCs w:val="28"/>
        </w:rPr>
      </w:pPr>
    </w:p>
    <w:p w14:paraId="00000013" w14:textId="77777777" w:rsidR="00473F28" w:rsidRPr="005574E7" w:rsidRDefault="00473F28">
      <w:pPr>
        <w:keepNext/>
        <w:pBdr>
          <w:top w:val="nil"/>
          <w:left w:val="nil"/>
          <w:bottom w:val="nil"/>
          <w:right w:val="nil"/>
          <w:between w:val="nil"/>
        </w:pBdr>
        <w:spacing w:line="276" w:lineRule="auto"/>
        <w:ind w:left="1" w:hanging="3"/>
        <w:jc w:val="center"/>
        <w:rPr>
          <w:rFonts w:ascii="Monserat" w:eastAsia="Montserrat" w:hAnsi="Monserat" w:cs="Montserrat"/>
          <w:color w:val="000000"/>
          <w:sz w:val="28"/>
          <w:szCs w:val="28"/>
        </w:rPr>
      </w:pPr>
    </w:p>
    <w:p w14:paraId="00000014" w14:textId="77777777" w:rsidR="00473F28" w:rsidRPr="005574E7" w:rsidRDefault="00473F28">
      <w:pPr>
        <w:keepNext/>
        <w:pBdr>
          <w:top w:val="nil"/>
          <w:left w:val="nil"/>
          <w:bottom w:val="nil"/>
          <w:right w:val="nil"/>
          <w:between w:val="nil"/>
        </w:pBdr>
        <w:spacing w:line="276" w:lineRule="auto"/>
        <w:ind w:left="1" w:hanging="3"/>
        <w:jc w:val="center"/>
        <w:rPr>
          <w:rFonts w:ascii="Monserat" w:eastAsia="Montserrat" w:hAnsi="Monserat" w:cs="Montserrat"/>
          <w:color w:val="000000"/>
          <w:sz w:val="28"/>
          <w:szCs w:val="28"/>
        </w:rPr>
      </w:pPr>
    </w:p>
    <w:p w14:paraId="00000015" w14:textId="77777777" w:rsidR="00473F28" w:rsidRPr="005574E7" w:rsidRDefault="00FD3028">
      <w:pPr>
        <w:keepNext/>
        <w:pBdr>
          <w:top w:val="nil"/>
          <w:left w:val="nil"/>
          <w:bottom w:val="nil"/>
          <w:right w:val="nil"/>
          <w:between w:val="nil"/>
        </w:pBdr>
        <w:spacing w:line="276" w:lineRule="auto"/>
        <w:ind w:left="1" w:hanging="3"/>
        <w:jc w:val="center"/>
        <w:rPr>
          <w:rFonts w:ascii="Monserat" w:eastAsia="Montserrat" w:hAnsi="Monserat" w:cs="Montserrat"/>
          <w:color w:val="000000"/>
          <w:sz w:val="28"/>
          <w:szCs w:val="28"/>
        </w:rPr>
      </w:pPr>
      <w:r w:rsidRPr="005574E7">
        <w:rPr>
          <w:rFonts w:ascii="Monserat" w:eastAsia="Montserrat" w:hAnsi="Monserat" w:cs="Montserrat"/>
          <w:smallCaps/>
          <w:color w:val="000000"/>
          <w:sz w:val="28"/>
          <w:szCs w:val="28"/>
        </w:rPr>
        <w:t xml:space="preserve">Operațiunea: Investiții care </w:t>
      </w:r>
      <w:proofErr w:type="spellStart"/>
      <w:r w:rsidRPr="005574E7">
        <w:rPr>
          <w:rFonts w:ascii="Monserat" w:eastAsia="Montserrat" w:hAnsi="Monserat" w:cs="Montserrat"/>
          <w:smallCaps/>
          <w:color w:val="000000"/>
          <w:sz w:val="28"/>
          <w:szCs w:val="28"/>
        </w:rPr>
        <w:t>promoveaza</w:t>
      </w:r>
      <w:proofErr w:type="spellEnd"/>
      <w:r w:rsidRPr="005574E7">
        <w:rPr>
          <w:rFonts w:ascii="Monserat" w:eastAsia="Montserrat" w:hAnsi="Monserat" w:cs="Montserrat"/>
          <w:smallCaps/>
          <w:color w:val="000000"/>
          <w:sz w:val="28"/>
          <w:szCs w:val="28"/>
        </w:rPr>
        <w:t xml:space="preserve"> creșterea infrastructurii verzi în zonele urbane și care oferă servicii de tip ecosistem (menținerea temperaturilor scăzute, îmbunătățirea calității aerului, retenția apelor pluviale, etc.)</w:t>
      </w:r>
    </w:p>
    <w:p w14:paraId="00000016" w14:textId="77777777" w:rsidR="00473F28" w:rsidRPr="005574E7" w:rsidRDefault="00473F28">
      <w:pPr>
        <w:keepNext/>
        <w:pBdr>
          <w:top w:val="nil"/>
          <w:left w:val="nil"/>
          <w:bottom w:val="nil"/>
          <w:right w:val="nil"/>
          <w:between w:val="nil"/>
        </w:pBdr>
        <w:spacing w:line="276" w:lineRule="auto"/>
        <w:ind w:left="1" w:hanging="3"/>
        <w:jc w:val="center"/>
        <w:rPr>
          <w:rFonts w:ascii="Monserat" w:eastAsia="Montserrat" w:hAnsi="Monserat" w:cs="Montserrat"/>
          <w:color w:val="000000"/>
          <w:sz w:val="28"/>
          <w:szCs w:val="28"/>
        </w:rPr>
      </w:pPr>
    </w:p>
    <w:p w14:paraId="00000017" w14:textId="77777777" w:rsidR="00473F28" w:rsidRPr="005574E7" w:rsidRDefault="00473F28">
      <w:pPr>
        <w:keepNext/>
        <w:pBdr>
          <w:top w:val="nil"/>
          <w:left w:val="nil"/>
          <w:bottom w:val="nil"/>
          <w:right w:val="nil"/>
          <w:between w:val="nil"/>
        </w:pBdr>
        <w:spacing w:line="276" w:lineRule="auto"/>
        <w:ind w:left="1" w:hanging="3"/>
        <w:jc w:val="center"/>
        <w:rPr>
          <w:rFonts w:ascii="Monserat" w:eastAsia="Montserrat" w:hAnsi="Monserat" w:cs="Montserrat"/>
          <w:color w:val="000000"/>
          <w:sz w:val="28"/>
          <w:szCs w:val="28"/>
        </w:rPr>
      </w:pPr>
    </w:p>
    <w:p w14:paraId="00000018" w14:textId="77777777" w:rsidR="00473F28" w:rsidRPr="005574E7" w:rsidRDefault="00FD3028">
      <w:pPr>
        <w:keepNext/>
        <w:pBdr>
          <w:top w:val="nil"/>
          <w:left w:val="nil"/>
          <w:bottom w:val="nil"/>
          <w:right w:val="nil"/>
          <w:between w:val="nil"/>
        </w:pBdr>
        <w:spacing w:line="276" w:lineRule="auto"/>
        <w:ind w:left="2" w:hanging="4"/>
        <w:jc w:val="center"/>
        <w:rPr>
          <w:rFonts w:ascii="Monserat" w:eastAsia="Montserrat" w:hAnsi="Monserat" w:cs="Montserrat"/>
          <w:b/>
          <w:smallCaps/>
          <w:color w:val="00B0F0"/>
          <w:sz w:val="28"/>
          <w:szCs w:val="28"/>
        </w:rPr>
      </w:pPr>
      <w:r w:rsidRPr="005574E7">
        <w:rPr>
          <w:rFonts w:ascii="Monserat" w:eastAsia="Montserrat" w:hAnsi="Monserat" w:cs="Montserrat"/>
          <w:color w:val="00B0F0"/>
          <w:sz w:val="36"/>
          <w:szCs w:val="36"/>
        </w:rPr>
        <w:t>Apel PR/NE/2024/3/RSO2.7/1/Spatii verzi MRJ+M</w:t>
      </w:r>
    </w:p>
    <w:p w14:paraId="00000019" w14:textId="77777777" w:rsidR="00473F28" w:rsidRPr="005574E7" w:rsidRDefault="00FD3028">
      <w:pPr>
        <w:keepNext/>
        <w:pBdr>
          <w:top w:val="nil"/>
          <w:left w:val="nil"/>
          <w:bottom w:val="nil"/>
          <w:right w:val="nil"/>
          <w:between w:val="nil"/>
        </w:pBdr>
        <w:spacing w:line="276" w:lineRule="auto"/>
        <w:ind w:left="1" w:hanging="3"/>
        <w:jc w:val="center"/>
        <w:rPr>
          <w:rFonts w:ascii="Monserat" w:eastAsia="Montserrat" w:hAnsi="Monserat" w:cs="Montserrat"/>
          <w:color w:val="000000"/>
          <w:sz w:val="28"/>
          <w:szCs w:val="28"/>
        </w:rPr>
      </w:pPr>
      <w:r w:rsidRPr="005574E7">
        <w:rPr>
          <w:rFonts w:ascii="Monserat" w:eastAsia="Montserrat" w:hAnsi="Monserat" w:cs="Montserrat"/>
          <w:smallCaps/>
          <w:color w:val="000000"/>
          <w:sz w:val="28"/>
          <w:szCs w:val="28"/>
        </w:rPr>
        <w:t xml:space="preserve"> DESTINAT MUNICIPIILOR ȘI MUNICIPIILOR REȘEDINȚĂ DE JUDEȚ</w:t>
      </w:r>
    </w:p>
    <w:p w14:paraId="0000001A" w14:textId="77777777" w:rsidR="00473F28" w:rsidRPr="005574E7" w:rsidRDefault="00473F28">
      <w:pPr>
        <w:spacing w:after="0"/>
        <w:ind w:hanging="2"/>
        <w:jc w:val="center"/>
        <w:rPr>
          <w:rFonts w:ascii="Monserat" w:eastAsia="Montserrat" w:hAnsi="Monserat" w:cs="Montserrat"/>
          <w:b/>
          <w:u w:val="single"/>
        </w:rPr>
      </w:pPr>
    </w:p>
    <w:p w14:paraId="0000001B" w14:textId="77777777" w:rsidR="00473F28" w:rsidRPr="005574E7" w:rsidRDefault="00473F28">
      <w:pPr>
        <w:spacing w:after="0"/>
        <w:ind w:hanging="2"/>
        <w:jc w:val="center"/>
        <w:rPr>
          <w:rFonts w:ascii="Monserat" w:eastAsia="Montserrat" w:hAnsi="Monserat" w:cs="Montserrat"/>
          <w:b/>
          <w:u w:val="single"/>
        </w:rPr>
      </w:pPr>
    </w:p>
    <w:p w14:paraId="0000001C" w14:textId="77777777" w:rsidR="00473F28" w:rsidRPr="005574E7" w:rsidRDefault="00473F28">
      <w:pPr>
        <w:spacing w:after="0"/>
        <w:ind w:hanging="2"/>
        <w:jc w:val="center"/>
        <w:rPr>
          <w:rFonts w:ascii="Monserat" w:eastAsia="Montserrat" w:hAnsi="Monserat" w:cs="Montserrat"/>
          <w:b/>
          <w:u w:val="single"/>
        </w:rPr>
      </w:pPr>
    </w:p>
    <w:p w14:paraId="0000001D" w14:textId="77777777" w:rsidR="00473F28" w:rsidRPr="005574E7" w:rsidRDefault="00473F28">
      <w:pPr>
        <w:spacing w:after="0"/>
        <w:ind w:hanging="2"/>
        <w:jc w:val="center"/>
        <w:rPr>
          <w:rFonts w:ascii="Monserat" w:eastAsia="Montserrat" w:hAnsi="Monserat" w:cs="Montserrat"/>
          <w:b/>
          <w:u w:val="single"/>
        </w:rPr>
      </w:pPr>
    </w:p>
    <w:p w14:paraId="0000001E" w14:textId="77777777" w:rsidR="00473F28" w:rsidRPr="005574E7" w:rsidRDefault="00473F28">
      <w:pPr>
        <w:spacing w:after="0"/>
        <w:ind w:hanging="2"/>
        <w:jc w:val="center"/>
        <w:rPr>
          <w:rFonts w:ascii="Monserat" w:eastAsia="Montserrat" w:hAnsi="Monserat" w:cs="Montserrat"/>
          <w:b/>
          <w:u w:val="single"/>
        </w:rPr>
      </w:pPr>
    </w:p>
    <w:p w14:paraId="0000001F" w14:textId="77777777" w:rsidR="00473F28" w:rsidRPr="005574E7" w:rsidRDefault="00473F28">
      <w:pPr>
        <w:spacing w:after="0"/>
        <w:ind w:hanging="2"/>
        <w:jc w:val="center"/>
        <w:rPr>
          <w:rFonts w:ascii="Monserat" w:eastAsia="Montserrat" w:hAnsi="Monserat" w:cs="Montserrat"/>
          <w:b/>
          <w:u w:val="single"/>
        </w:rPr>
      </w:pPr>
    </w:p>
    <w:p w14:paraId="00000020" w14:textId="77777777" w:rsidR="00473F28" w:rsidRPr="005574E7" w:rsidRDefault="00FD3028">
      <w:pPr>
        <w:rPr>
          <w:rFonts w:ascii="Monserat" w:eastAsia="Montserrat" w:hAnsi="Monserat" w:cs="Montserrat"/>
          <w:b/>
          <w:u w:val="single"/>
        </w:rPr>
      </w:pPr>
      <w:r w:rsidRPr="005574E7">
        <w:rPr>
          <w:rFonts w:ascii="Monserat" w:hAnsi="Monserat"/>
        </w:rPr>
        <w:br w:type="page"/>
      </w:r>
    </w:p>
    <w:p w14:paraId="00000021" w14:textId="77777777" w:rsidR="00473F28" w:rsidRPr="005574E7" w:rsidRDefault="00473F28">
      <w:pPr>
        <w:spacing w:after="0"/>
        <w:ind w:hanging="2"/>
        <w:jc w:val="center"/>
        <w:rPr>
          <w:rFonts w:ascii="Monserat" w:eastAsia="Montserrat" w:hAnsi="Monserat" w:cs="Montserrat"/>
          <w:b/>
          <w:u w:val="single"/>
        </w:rPr>
      </w:pPr>
    </w:p>
    <w:p w14:paraId="00000022" w14:textId="77777777" w:rsidR="00473F28" w:rsidRPr="005574E7" w:rsidRDefault="00FD3028">
      <w:pPr>
        <w:spacing w:after="0"/>
        <w:ind w:hanging="2"/>
        <w:jc w:val="center"/>
        <w:rPr>
          <w:rFonts w:ascii="Monserat" w:eastAsia="Montserrat" w:hAnsi="Monserat" w:cs="Montserrat"/>
          <w:sz w:val="24"/>
          <w:szCs w:val="24"/>
          <w:u w:val="single"/>
        </w:rPr>
      </w:pPr>
      <w:r w:rsidRPr="005574E7">
        <w:rPr>
          <w:rFonts w:ascii="Monserat" w:eastAsia="Montserrat" w:hAnsi="Monserat" w:cs="Montserrat"/>
          <w:b/>
          <w:sz w:val="24"/>
          <w:szCs w:val="24"/>
          <w:u w:val="single"/>
        </w:rPr>
        <w:t>CUPRINS</w:t>
      </w:r>
    </w:p>
    <w:p w14:paraId="00000023" w14:textId="77777777" w:rsidR="00473F28" w:rsidRPr="005574E7" w:rsidRDefault="00473F28">
      <w:pPr>
        <w:spacing w:after="0"/>
        <w:ind w:hanging="2"/>
        <w:jc w:val="center"/>
        <w:rPr>
          <w:rFonts w:ascii="Monserat" w:eastAsia="Montserrat" w:hAnsi="Monserat" w:cs="Montserrat"/>
          <w:u w:val="single"/>
        </w:rPr>
      </w:pPr>
    </w:p>
    <w:p w14:paraId="00000024" w14:textId="77777777" w:rsidR="00473F28" w:rsidRPr="005574E7" w:rsidRDefault="00473F28">
      <w:pPr>
        <w:spacing w:after="0"/>
        <w:ind w:hanging="2"/>
        <w:jc w:val="both"/>
        <w:rPr>
          <w:rFonts w:ascii="Monserat" w:eastAsia="Montserrat" w:hAnsi="Monserat" w:cs="Montserrat"/>
        </w:rPr>
      </w:pPr>
    </w:p>
    <w:sdt>
      <w:sdtPr>
        <w:rPr>
          <w:rFonts w:ascii="Calibri" w:eastAsia="Calibri" w:hAnsi="Calibri" w:cs="Calibri"/>
          <w:b w:val="0"/>
          <w:bCs w:val="0"/>
          <w:color w:val="auto"/>
          <w:position w:val="0"/>
          <w:sz w:val="22"/>
          <w:szCs w:val="22"/>
          <w:lang w:val="ro-RO" w:eastAsia="en-US"/>
        </w:rPr>
        <w:id w:val="1816993004"/>
        <w:docPartObj>
          <w:docPartGallery w:val="Table of Contents"/>
          <w:docPartUnique/>
        </w:docPartObj>
      </w:sdtPr>
      <w:sdtEndPr/>
      <w:sdtContent>
        <w:p w14:paraId="3B2040A5" w14:textId="4A4E3A7F" w:rsidR="007B7C61" w:rsidRPr="00220BB4" w:rsidRDefault="007B7C61">
          <w:pPr>
            <w:pStyle w:val="TOCHeading"/>
            <w:ind w:left="0" w:hanging="2"/>
            <w:rPr>
              <w:sz w:val="24"/>
              <w:szCs w:val="24"/>
              <w:lang w:val="ro-RO"/>
            </w:rPr>
          </w:pPr>
          <w:proofErr w:type="spellStart"/>
          <w:r w:rsidRPr="00220BB4">
            <w:rPr>
              <w:sz w:val="24"/>
              <w:szCs w:val="24"/>
              <w:lang w:val="ro-RO"/>
            </w:rPr>
            <w:t>Contents</w:t>
          </w:r>
          <w:proofErr w:type="spellEnd"/>
        </w:p>
        <w:p w14:paraId="2AC2F08A" w14:textId="37562045" w:rsidR="00E2366F" w:rsidRDefault="007B7C61">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r w:rsidRPr="00220BB4">
            <w:rPr>
              <w:sz w:val="24"/>
            </w:rPr>
            <w:fldChar w:fldCharType="begin"/>
          </w:r>
          <w:r w:rsidRPr="00220BB4">
            <w:rPr>
              <w:sz w:val="24"/>
            </w:rPr>
            <w:instrText xml:space="preserve"> TOC \o "1-3" \h \z \u </w:instrText>
          </w:r>
          <w:r w:rsidRPr="00220BB4">
            <w:rPr>
              <w:sz w:val="24"/>
            </w:rPr>
            <w:fldChar w:fldCharType="separate"/>
          </w:r>
          <w:hyperlink w:anchor="_Toc160718925" w:history="1">
            <w:r w:rsidR="00E2366F" w:rsidRPr="00417A3A">
              <w:rPr>
                <w:rStyle w:val="Hyperlink"/>
                <w:rFonts w:ascii="Monserat" w:eastAsia="Montserrat" w:hAnsi="Monserat" w:cs="Montserrat"/>
                <w:noProof/>
              </w:rPr>
              <w:t>1</w:t>
            </w:r>
            <w:r w:rsidR="00E2366F">
              <w:rPr>
                <w:rFonts w:asciiTheme="minorHAnsi" w:eastAsiaTheme="minorEastAsia" w:hAnsiTheme="minorHAnsi" w:cstheme="minorBidi"/>
                <w:b w:val="0"/>
                <w:noProof/>
                <w:kern w:val="2"/>
                <w:position w:val="0"/>
                <w:sz w:val="22"/>
                <w:szCs w:val="22"/>
                <w:lang w:val="en-US"/>
                <w14:ligatures w14:val="standardContextual"/>
              </w:rPr>
              <w:tab/>
            </w:r>
            <w:r w:rsidR="00E2366F" w:rsidRPr="00417A3A">
              <w:rPr>
                <w:rStyle w:val="Hyperlink"/>
                <w:rFonts w:ascii="Monserat" w:eastAsia="Montserrat" w:hAnsi="Monserat" w:cs="Montserrat"/>
                <w:noProof/>
              </w:rPr>
              <w:t>PREAMBUL, ABREVIERI ȘI GLOSAR</w:t>
            </w:r>
            <w:r w:rsidR="00E2366F">
              <w:rPr>
                <w:noProof/>
                <w:webHidden/>
              </w:rPr>
              <w:tab/>
            </w:r>
            <w:r w:rsidR="00E2366F">
              <w:rPr>
                <w:noProof/>
                <w:webHidden/>
              </w:rPr>
              <w:fldChar w:fldCharType="begin"/>
            </w:r>
            <w:r w:rsidR="00E2366F">
              <w:rPr>
                <w:noProof/>
                <w:webHidden/>
              </w:rPr>
              <w:instrText xml:space="preserve"> PAGEREF _Toc160718925 \h </w:instrText>
            </w:r>
            <w:r w:rsidR="00E2366F">
              <w:rPr>
                <w:noProof/>
                <w:webHidden/>
              </w:rPr>
            </w:r>
            <w:r w:rsidR="00E2366F">
              <w:rPr>
                <w:noProof/>
                <w:webHidden/>
              </w:rPr>
              <w:fldChar w:fldCharType="separate"/>
            </w:r>
            <w:r w:rsidR="00E2366F">
              <w:rPr>
                <w:noProof/>
                <w:webHidden/>
              </w:rPr>
              <w:t>6</w:t>
            </w:r>
            <w:r w:rsidR="00E2366F">
              <w:rPr>
                <w:noProof/>
                <w:webHidden/>
              </w:rPr>
              <w:fldChar w:fldCharType="end"/>
            </w:r>
          </w:hyperlink>
        </w:p>
        <w:p w14:paraId="1392B773" w14:textId="1A8D4585"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26" w:history="1">
            <w:r w:rsidRPr="00417A3A">
              <w:rPr>
                <w:rStyle w:val="Hyperlink"/>
                <w:rFonts w:ascii="Monserat" w:eastAsia="Montserrat" w:hAnsi="Monserat" w:cs="Montserrat"/>
                <w:noProof/>
              </w:rPr>
              <w:t>1.1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Preambul</w:t>
            </w:r>
            <w:r>
              <w:rPr>
                <w:noProof/>
                <w:webHidden/>
              </w:rPr>
              <w:tab/>
            </w:r>
            <w:r>
              <w:rPr>
                <w:noProof/>
                <w:webHidden/>
              </w:rPr>
              <w:fldChar w:fldCharType="begin"/>
            </w:r>
            <w:r>
              <w:rPr>
                <w:noProof/>
                <w:webHidden/>
              </w:rPr>
              <w:instrText xml:space="preserve"> PAGEREF _Toc160718926 \h </w:instrText>
            </w:r>
            <w:r>
              <w:rPr>
                <w:noProof/>
                <w:webHidden/>
              </w:rPr>
            </w:r>
            <w:r>
              <w:rPr>
                <w:noProof/>
                <w:webHidden/>
              </w:rPr>
              <w:fldChar w:fldCharType="separate"/>
            </w:r>
            <w:r>
              <w:rPr>
                <w:noProof/>
                <w:webHidden/>
              </w:rPr>
              <w:t>6</w:t>
            </w:r>
            <w:r>
              <w:rPr>
                <w:noProof/>
                <w:webHidden/>
              </w:rPr>
              <w:fldChar w:fldCharType="end"/>
            </w:r>
          </w:hyperlink>
        </w:p>
        <w:p w14:paraId="7E947E08" w14:textId="5A64C776"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27" w:history="1">
            <w:r w:rsidRPr="00417A3A">
              <w:rPr>
                <w:rStyle w:val="Hyperlink"/>
                <w:rFonts w:ascii="Monserat" w:eastAsia="Montserrat" w:hAnsi="Monserat" w:cs="Montserrat"/>
                <w:noProof/>
              </w:rPr>
              <w:t>1.2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Abrevieri</w:t>
            </w:r>
            <w:r>
              <w:rPr>
                <w:noProof/>
                <w:webHidden/>
              </w:rPr>
              <w:tab/>
            </w:r>
            <w:r>
              <w:rPr>
                <w:noProof/>
                <w:webHidden/>
              </w:rPr>
              <w:fldChar w:fldCharType="begin"/>
            </w:r>
            <w:r>
              <w:rPr>
                <w:noProof/>
                <w:webHidden/>
              </w:rPr>
              <w:instrText xml:space="preserve"> PAGEREF _Toc160718927 \h </w:instrText>
            </w:r>
            <w:r>
              <w:rPr>
                <w:noProof/>
                <w:webHidden/>
              </w:rPr>
            </w:r>
            <w:r>
              <w:rPr>
                <w:noProof/>
                <w:webHidden/>
              </w:rPr>
              <w:fldChar w:fldCharType="separate"/>
            </w:r>
            <w:r>
              <w:rPr>
                <w:noProof/>
                <w:webHidden/>
              </w:rPr>
              <w:t>7</w:t>
            </w:r>
            <w:r>
              <w:rPr>
                <w:noProof/>
                <w:webHidden/>
              </w:rPr>
              <w:fldChar w:fldCharType="end"/>
            </w:r>
          </w:hyperlink>
        </w:p>
        <w:p w14:paraId="21B3EF25" w14:textId="53CFC8BC"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28" w:history="1">
            <w:r w:rsidRPr="00417A3A">
              <w:rPr>
                <w:rStyle w:val="Hyperlink"/>
                <w:rFonts w:ascii="Monserat" w:eastAsia="Montserrat" w:hAnsi="Monserat" w:cs="Montserrat"/>
                <w:noProof/>
              </w:rPr>
              <w:t>1.3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Glosar</w:t>
            </w:r>
            <w:r>
              <w:rPr>
                <w:noProof/>
                <w:webHidden/>
              </w:rPr>
              <w:tab/>
            </w:r>
            <w:r>
              <w:rPr>
                <w:noProof/>
                <w:webHidden/>
              </w:rPr>
              <w:fldChar w:fldCharType="begin"/>
            </w:r>
            <w:r>
              <w:rPr>
                <w:noProof/>
                <w:webHidden/>
              </w:rPr>
              <w:instrText xml:space="preserve"> PAGEREF _Toc160718928 \h </w:instrText>
            </w:r>
            <w:r>
              <w:rPr>
                <w:noProof/>
                <w:webHidden/>
              </w:rPr>
            </w:r>
            <w:r>
              <w:rPr>
                <w:noProof/>
                <w:webHidden/>
              </w:rPr>
              <w:fldChar w:fldCharType="separate"/>
            </w:r>
            <w:r>
              <w:rPr>
                <w:noProof/>
                <w:webHidden/>
              </w:rPr>
              <w:t>8</w:t>
            </w:r>
            <w:r>
              <w:rPr>
                <w:noProof/>
                <w:webHidden/>
              </w:rPr>
              <w:fldChar w:fldCharType="end"/>
            </w:r>
          </w:hyperlink>
        </w:p>
        <w:p w14:paraId="0EEA2A32" w14:textId="572EB111"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29" w:history="1">
            <w:r w:rsidRPr="00417A3A">
              <w:rPr>
                <w:rStyle w:val="Hyperlink"/>
                <w:rFonts w:ascii="Monserat" w:eastAsia="Montserrat" w:hAnsi="Monserat" w:cs="Montserrat"/>
                <w:noProof/>
              </w:rPr>
              <w:t>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
                <w:noProof/>
              </w:rPr>
              <w:t>ELEMENTE DE CONTEXT</w:t>
            </w:r>
            <w:r>
              <w:rPr>
                <w:noProof/>
                <w:webHidden/>
              </w:rPr>
              <w:tab/>
            </w:r>
            <w:r>
              <w:rPr>
                <w:noProof/>
                <w:webHidden/>
              </w:rPr>
              <w:fldChar w:fldCharType="begin"/>
            </w:r>
            <w:r>
              <w:rPr>
                <w:noProof/>
                <w:webHidden/>
              </w:rPr>
              <w:instrText xml:space="preserve"> PAGEREF _Toc160718929 \h </w:instrText>
            </w:r>
            <w:r>
              <w:rPr>
                <w:noProof/>
                <w:webHidden/>
              </w:rPr>
            </w:r>
            <w:r>
              <w:rPr>
                <w:noProof/>
                <w:webHidden/>
              </w:rPr>
              <w:fldChar w:fldCharType="separate"/>
            </w:r>
            <w:r>
              <w:rPr>
                <w:noProof/>
                <w:webHidden/>
              </w:rPr>
              <w:t>11</w:t>
            </w:r>
            <w:r>
              <w:rPr>
                <w:noProof/>
                <w:webHidden/>
              </w:rPr>
              <w:fldChar w:fldCharType="end"/>
            </w:r>
          </w:hyperlink>
        </w:p>
        <w:p w14:paraId="48618C24" w14:textId="4EA01846"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0" w:history="1">
            <w:r w:rsidRPr="00417A3A">
              <w:rPr>
                <w:rStyle w:val="Hyperlink"/>
                <w:rFonts w:ascii="Monserat" w:eastAsia="Montserrat" w:hAnsi="Monserat" w:cs="Montserrat"/>
                <w:noProof/>
              </w:rPr>
              <w:t>2.1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Informații generale program</w:t>
            </w:r>
            <w:r>
              <w:rPr>
                <w:noProof/>
                <w:webHidden/>
              </w:rPr>
              <w:tab/>
            </w:r>
            <w:r>
              <w:rPr>
                <w:noProof/>
                <w:webHidden/>
              </w:rPr>
              <w:fldChar w:fldCharType="begin"/>
            </w:r>
            <w:r>
              <w:rPr>
                <w:noProof/>
                <w:webHidden/>
              </w:rPr>
              <w:instrText xml:space="preserve"> PAGEREF _Toc160718930 \h </w:instrText>
            </w:r>
            <w:r>
              <w:rPr>
                <w:noProof/>
                <w:webHidden/>
              </w:rPr>
            </w:r>
            <w:r>
              <w:rPr>
                <w:noProof/>
                <w:webHidden/>
              </w:rPr>
              <w:fldChar w:fldCharType="separate"/>
            </w:r>
            <w:r>
              <w:rPr>
                <w:noProof/>
                <w:webHidden/>
              </w:rPr>
              <w:t>11</w:t>
            </w:r>
            <w:r>
              <w:rPr>
                <w:noProof/>
                <w:webHidden/>
              </w:rPr>
              <w:fldChar w:fldCharType="end"/>
            </w:r>
          </w:hyperlink>
        </w:p>
        <w:p w14:paraId="614A21F5" w14:textId="4FB5FC52"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1" w:history="1">
            <w:r w:rsidRPr="00417A3A">
              <w:rPr>
                <w:rStyle w:val="Hyperlink"/>
                <w:rFonts w:ascii="Monserat" w:eastAsia="Montserrat" w:hAnsi="Monserat" w:cs="Montserrat"/>
                <w:noProof/>
              </w:rPr>
              <w:t>2.2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Prioritate/ Fond/ Obiectiv de politică/ Obiectiv specific</w:t>
            </w:r>
            <w:r>
              <w:rPr>
                <w:noProof/>
                <w:webHidden/>
              </w:rPr>
              <w:tab/>
            </w:r>
            <w:r>
              <w:rPr>
                <w:noProof/>
                <w:webHidden/>
              </w:rPr>
              <w:fldChar w:fldCharType="begin"/>
            </w:r>
            <w:r>
              <w:rPr>
                <w:noProof/>
                <w:webHidden/>
              </w:rPr>
              <w:instrText xml:space="preserve"> PAGEREF _Toc160718931 \h </w:instrText>
            </w:r>
            <w:r>
              <w:rPr>
                <w:noProof/>
                <w:webHidden/>
              </w:rPr>
            </w:r>
            <w:r>
              <w:rPr>
                <w:noProof/>
                <w:webHidden/>
              </w:rPr>
              <w:fldChar w:fldCharType="separate"/>
            </w:r>
            <w:r>
              <w:rPr>
                <w:noProof/>
                <w:webHidden/>
              </w:rPr>
              <w:t>11</w:t>
            </w:r>
            <w:r>
              <w:rPr>
                <w:noProof/>
                <w:webHidden/>
              </w:rPr>
              <w:fldChar w:fldCharType="end"/>
            </w:r>
          </w:hyperlink>
        </w:p>
        <w:p w14:paraId="7405AEE2" w14:textId="58DCC017"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2" w:history="1">
            <w:r w:rsidRPr="00417A3A">
              <w:rPr>
                <w:rStyle w:val="Hyperlink"/>
                <w:rFonts w:ascii="Monserat" w:eastAsia="Montserrat" w:hAnsi="Monserat" w:cs="Montserrat"/>
                <w:noProof/>
              </w:rPr>
              <w:t>2.3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_Toc160718932 \h </w:instrText>
            </w:r>
            <w:r>
              <w:rPr>
                <w:noProof/>
                <w:webHidden/>
              </w:rPr>
            </w:r>
            <w:r>
              <w:rPr>
                <w:noProof/>
                <w:webHidden/>
              </w:rPr>
              <w:fldChar w:fldCharType="separate"/>
            </w:r>
            <w:r>
              <w:rPr>
                <w:noProof/>
                <w:webHidden/>
              </w:rPr>
              <w:t>11</w:t>
            </w:r>
            <w:r>
              <w:rPr>
                <w:noProof/>
                <w:webHidden/>
              </w:rPr>
              <w:fldChar w:fldCharType="end"/>
            </w:r>
          </w:hyperlink>
        </w:p>
        <w:p w14:paraId="1913101C" w14:textId="16679114"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3" w:history="1">
            <w:r w:rsidRPr="00417A3A">
              <w:rPr>
                <w:rStyle w:val="Hyperlink"/>
                <w:rFonts w:ascii="Monserat" w:eastAsia="Montserrat" w:hAnsi="Monserat" w:cs="Montserrat"/>
                <w:noProof/>
              </w:rPr>
              <w:t>Reglementări europene</w:t>
            </w:r>
            <w:r>
              <w:rPr>
                <w:noProof/>
                <w:webHidden/>
              </w:rPr>
              <w:tab/>
            </w:r>
            <w:r>
              <w:rPr>
                <w:noProof/>
                <w:webHidden/>
              </w:rPr>
              <w:fldChar w:fldCharType="begin"/>
            </w:r>
            <w:r>
              <w:rPr>
                <w:noProof/>
                <w:webHidden/>
              </w:rPr>
              <w:instrText xml:space="preserve"> PAGEREF _Toc160718933 \h </w:instrText>
            </w:r>
            <w:r>
              <w:rPr>
                <w:noProof/>
                <w:webHidden/>
              </w:rPr>
            </w:r>
            <w:r>
              <w:rPr>
                <w:noProof/>
                <w:webHidden/>
              </w:rPr>
              <w:fldChar w:fldCharType="separate"/>
            </w:r>
            <w:r>
              <w:rPr>
                <w:noProof/>
                <w:webHidden/>
              </w:rPr>
              <w:t>11</w:t>
            </w:r>
            <w:r>
              <w:rPr>
                <w:noProof/>
                <w:webHidden/>
              </w:rPr>
              <w:fldChar w:fldCharType="end"/>
            </w:r>
          </w:hyperlink>
        </w:p>
        <w:p w14:paraId="0B5DCD54" w14:textId="4742BCB3"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4" w:history="1">
            <w:r w:rsidRPr="00417A3A">
              <w:rPr>
                <w:rStyle w:val="Hyperlink"/>
                <w:rFonts w:ascii="Monserat" w:eastAsia="Montserrat" w:hAnsi="Monserat" w:cs="Montserrat"/>
                <w:noProof/>
              </w:rPr>
              <w:t>Documente programatice (Programe, Strategii, Planuri):</w:t>
            </w:r>
            <w:r>
              <w:rPr>
                <w:noProof/>
                <w:webHidden/>
              </w:rPr>
              <w:tab/>
            </w:r>
            <w:r>
              <w:rPr>
                <w:noProof/>
                <w:webHidden/>
              </w:rPr>
              <w:fldChar w:fldCharType="begin"/>
            </w:r>
            <w:r>
              <w:rPr>
                <w:noProof/>
                <w:webHidden/>
              </w:rPr>
              <w:instrText xml:space="preserve"> PAGEREF _Toc160718934 \h </w:instrText>
            </w:r>
            <w:r>
              <w:rPr>
                <w:noProof/>
                <w:webHidden/>
              </w:rPr>
            </w:r>
            <w:r>
              <w:rPr>
                <w:noProof/>
                <w:webHidden/>
              </w:rPr>
              <w:fldChar w:fldCharType="separate"/>
            </w:r>
            <w:r>
              <w:rPr>
                <w:noProof/>
                <w:webHidden/>
              </w:rPr>
              <w:t>13</w:t>
            </w:r>
            <w:r>
              <w:rPr>
                <w:noProof/>
                <w:webHidden/>
              </w:rPr>
              <w:fldChar w:fldCharType="end"/>
            </w:r>
          </w:hyperlink>
        </w:p>
        <w:p w14:paraId="289ACA1C" w14:textId="50CF20A1"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5" w:history="1">
            <w:r w:rsidRPr="00417A3A">
              <w:rPr>
                <w:rStyle w:val="Hyperlink"/>
                <w:rFonts w:ascii="Monserat" w:eastAsia="Montserrat" w:hAnsi="Monserat" w:cs="Montserrat"/>
                <w:noProof/>
              </w:rPr>
              <w:t>Reglementari tehnice naționale specifice</w:t>
            </w:r>
            <w:r>
              <w:rPr>
                <w:noProof/>
                <w:webHidden/>
              </w:rPr>
              <w:tab/>
            </w:r>
            <w:r>
              <w:rPr>
                <w:noProof/>
                <w:webHidden/>
              </w:rPr>
              <w:fldChar w:fldCharType="begin"/>
            </w:r>
            <w:r>
              <w:rPr>
                <w:noProof/>
                <w:webHidden/>
              </w:rPr>
              <w:instrText xml:space="preserve"> PAGEREF _Toc160718935 \h </w:instrText>
            </w:r>
            <w:r>
              <w:rPr>
                <w:noProof/>
                <w:webHidden/>
              </w:rPr>
            </w:r>
            <w:r>
              <w:rPr>
                <w:noProof/>
                <w:webHidden/>
              </w:rPr>
              <w:fldChar w:fldCharType="separate"/>
            </w:r>
            <w:r>
              <w:rPr>
                <w:noProof/>
                <w:webHidden/>
              </w:rPr>
              <w:t>13</w:t>
            </w:r>
            <w:r>
              <w:rPr>
                <w:noProof/>
                <w:webHidden/>
              </w:rPr>
              <w:fldChar w:fldCharType="end"/>
            </w:r>
          </w:hyperlink>
        </w:p>
        <w:p w14:paraId="55486FA9" w14:textId="7556005A"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6" w:history="1">
            <w:r w:rsidRPr="00417A3A">
              <w:rPr>
                <w:rStyle w:val="Hyperlink"/>
                <w:rFonts w:ascii="Monserat" w:eastAsia="Montserrat" w:hAnsi="Monserat" w:cs="Montserrat"/>
                <w:iCs/>
                <w:noProof/>
              </w:rPr>
              <w:t>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ASPECTE SPECIFICE APELULUI DE PROIECTE</w:t>
            </w:r>
            <w:r>
              <w:rPr>
                <w:noProof/>
                <w:webHidden/>
              </w:rPr>
              <w:tab/>
            </w:r>
            <w:r>
              <w:rPr>
                <w:noProof/>
                <w:webHidden/>
              </w:rPr>
              <w:fldChar w:fldCharType="begin"/>
            </w:r>
            <w:r>
              <w:rPr>
                <w:noProof/>
                <w:webHidden/>
              </w:rPr>
              <w:instrText xml:space="preserve"> PAGEREF _Toc160718936 \h </w:instrText>
            </w:r>
            <w:r>
              <w:rPr>
                <w:noProof/>
                <w:webHidden/>
              </w:rPr>
            </w:r>
            <w:r>
              <w:rPr>
                <w:noProof/>
                <w:webHidden/>
              </w:rPr>
              <w:fldChar w:fldCharType="separate"/>
            </w:r>
            <w:r>
              <w:rPr>
                <w:noProof/>
                <w:webHidden/>
              </w:rPr>
              <w:t>14</w:t>
            </w:r>
            <w:r>
              <w:rPr>
                <w:noProof/>
                <w:webHidden/>
              </w:rPr>
              <w:fldChar w:fldCharType="end"/>
            </w:r>
          </w:hyperlink>
        </w:p>
        <w:p w14:paraId="56F077EA" w14:textId="450C27DF"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7" w:history="1">
            <w:r w:rsidRPr="00417A3A">
              <w:rPr>
                <w:rStyle w:val="Hyperlink"/>
                <w:rFonts w:ascii="Monserat" w:eastAsia="Montserrat" w:hAnsi="Monserat" w:cs="Montserrat"/>
                <w:noProof/>
              </w:rPr>
              <w:t>3.1 Tipul de apel</w:t>
            </w:r>
            <w:r>
              <w:rPr>
                <w:noProof/>
                <w:webHidden/>
              </w:rPr>
              <w:tab/>
            </w:r>
            <w:r>
              <w:rPr>
                <w:noProof/>
                <w:webHidden/>
              </w:rPr>
              <w:fldChar w:fldCharType="begin"/>
            </w:r>
            <w:r>
              <w:rPr>
                <w:noProof/>
                <w:webHidden/>
              </w:rPr>
              <w:instrText xml:space="preserve"> PAGEREF _Toc160718937 \h </w:instrText>
            </w:r>
            <w:r>
              <w:rPr>
                <w:noProof/>
                <w:webHidden/>
              </w:rPr>
            </w:r>
            <w:r>
              <w:rPr>
                <w:noProof/>
                <w:webHidden/>
              </w:rPr>
              <w:fldChar w:fldCharType="separate"/>
            </w:r>
            <w:r>
              <w:rPr>
                <w:noProof/>
                <w:webHidden/>
              </w:rPr>
              <w:t>14</w:t>
            </w:r>
            <w:r>
              <w:rPr>
                <w:noProof/>
                <w:webHidden/>
              </w:rPr>
              <w:fldChar w:fldCharType="end"/>
            </w:r>
          </w:hyperlink>
        </w:p>
        <w:p w14:paraId="62353DD2" w14:textId="3226A4F1"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8" w:history="1">
            <w:r w:rsidRPr="00417A3A">
              <w:rPr>
                <w:rStyle w:val="Hyperlink"/>
                <w:rFonts w:ascii="Monserat" w:eastAsia="Montserrat" w:hAnsi="Monserat" w:cs="Montserrat"/>
                <w:noProof/>
              </w:rPr>
              <w:t>3.2 Forma de sprijin (granturi, instrumente financiare, premii)</w:t>
            </w:r>
            <w:r>
              <w:rPr>
                <w:noProof/>
                <w:webHidden/>
              </w:rPr>
              <w:tab/>
            </w:r>
            <w:r>
              <w:rPr>
                <w:noProof/>
                <w:webHidden/>
              </w:rPr>
              <w:fldChar w:fldCharType="begin"/>
            </w:r>
            <w:r>
              <w:rPr>
                <w:noProof/>
                <w:webHidden/>
              </w:rPr>
              <w:instrText xml:space="preserve"> PAGEREF _Toc160718938 \h </w:instrText>
            </w:r>
            <w:r>
              <w:rPr>
                <w:noProof/>
                <w:webHidden/>
              </w:rPr>
            </w:r>
            <w:r>
              <w:rPr>
                <w:noProof/>
                <w:webHidden/>
              </w:rPr>
              <w:fldChar w:fldCharType="separate"/>
            </w:r>
            <w:r>
              <w:rPr>
                <w:noProof/>
                <w:webHidden/>
              </w:rPr>
              <w:t>14</w:t>
            </w:r>
            <w:r>
              <w:rPr>
                <w:noProof/>
                <w:webHidden/>
              </w:rPr>
              <w:fldChar w:fldCharType="end"/>
            </w:r>
          </w:hyperlink>
        </w:p>
        <w:p w14:paraId="2F919E1F" w14:textId="3C237FC1"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39" w:history="1">
            <w:r w:rsidRPr="00417A3A">
              <w:rPr>
                <w:rStyle w:val="Hyperlink"/>
                <w:rFonts w:ascii="Monserat" w:eastAsia="Montserrat" w:hAnsi="Monserat" w:cs="Montserrat"/>
                <w:noProof/>
              </w:rPr>
              <w:t>3.3 Bugetul alocat apelului de proiecte</w:t>
            </w:r>
            <w:r>
              <w:rPr>
                <w:noProof/>
                <w:webHidden/>
              </w:rPr>
              <w:tab/>
            </w:r>
            <w:r>
              <w:rPr>
                <w:noProof/>
                <w:webHidden/>
              </w:rPr>
              <w:fldChar w:fldCharType="begin"/>
            </w:r>
            <w:r>
              <w:rPr>
                <w:noProof/>
                <w:webHidden/>
              </w:rPr>
              <w:instrText xml:space="preserve"> PAGEREF _Toc160718939 \h </w:instrText>
            </w:r>
            <w:r>
              <w:rPr>
                <w:noProof/>
                <w:webHidden/>
              </w:rPr>
            </w:r>
            <w:r>
              <w:rPr>
                <w:noProof/>
                <w:webHidden/>
              </w:rPr>
              <w:fldChar w:fldCharType="separate"/>
            </w:r>
            <w:r>
              <w:rPr>
                <w:noProof/>
                <w:webHidden/>
              </w:rPr>
              <w:t>14</w:t>
            </w:r>
            <w:r>
              <w:rPr>
                <w:noProof/>
                <w:webHidden/>
              </w:rPr>
              <w:fldChar w:fldCharType="end"/>
            </w:r>
          </w:hyperlink>
        </w:p>
        <w:p w14:paraId="006BD645" w14:textId="5FEB1631"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0" w:history="1">
            <w:r w:rsidRPr="00417A3A">
              <w:rPr>
                <w:rStyle w:val="Hyperlink"/>
                <w:rFonts w:ascii="Monserat" w:eastAsia="Montserrat" w:hAnsi="Monserat" w:cs="Montserrat"/>
                <w:noProof/>
              </w:rPr>
              <w:t>3.4 Rata de co-finanţare</w:t>
            </w:r>
            <w:r>
              <w:rPr>
                <w:noProof/>
                <w:webHidden/>
              </w:rPr>
              <w:tab/>
            </w:r>
            <w:r>
              <w:rPr>
                <w:noProof/>
                <w:webHidden/>
              </w:rPr>
              <w:fldChar w:fldCharType="begin"/>
            </w:r>
            <w:r>
              <w:rPr>
                <w:noProof/>
                <w:webHidden/>
              </w:rPr>
              <w:instrText xml:space="preserve"> PAGEREF _Toc160718940 \h </w:instrText>
            </w:r>
            <w:r>
              <w:rPr>
                <w:noProof/>
                <w:webHidden/>
              </w:rPr>
            </w:r>
            <w:r>
              <w:rPr>
                <w:noProof/>
                <w:webHidden/>
              </w:rPr>
              <w:fldChar w:fldCharType="separate"/>
            </w:r>
            <w:r>
              <w:rPr>
                <w:noProof/>
                <w:webHidden/>
              </w:rPr>
              <w:t>15</w:t>
            </w:r>
            <w:r>
              <w:rPr>
                <w:noProof/>
                <w:webHidden/>
              </w:rPr>
              <w:fldChar w:fldCharType="end"/>
            </w:r>
          </w:hyperlink>
        </w:p>
        <w:p w14:paraId="4407C1B9" w14:textId="753FB857"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1" w:history="1">
            <w:r w:rsidRPr="00417A3A">
              <w:rPr>
                <w:rStyle w:val="Hyperlink"/>
                <w:rFonts w:ascii="Monserat" w:eastAsia="Montserrat" w:hAnsi="Monserat" w:cs="Montserrat"/>
                <w:noProof/>
              </w:rPr>
              <w:t>3.5 Zona geografică vizată de proiect</w:t>
            </w:r>
            <w:r>
              <w:rPr>
                <w:noProof/>
                <w:webHidden/>
              </w:rPr>
              <w:tab/>
            </w:r>
            <w:r>
              <w:rPr>
                <w:noProof/>
                <w:webHidden/>
              </w:rPr>
              <w:fldChar w:fldCharType="begin"/>
            </w:r>
            <w:r>
              <w:rPr>
                <w:noProof/>
                <w:webHidden/>
              </w:rPr>
              <w:instrText xml:space="preserve"> PAGEREF _Toc160718941 \h </w:instrText>
            </w:r>
            <w:r>
              <w:rPr>
                <w:noProof/>
                <w:webHidden/>
              </w:rPr>
            </w:r>
            <w:r>
              <w:rPr>
                <w:noProof/>
                <w:webHidden/>
              </w:rPr>
              <w:fldChar w:fldCharType="separate"/>
            </w:r>
            <w:r>
              <w:rPr>
                <w:noProof/>
                <w:webHidden/>
              </w:rPr>
              <w:t>15</w:t>
            </w:r>
            <w:r>
              <w:rPr>
                <w:noProof/>
                <w:webHidden/>
              </w:rPr>
              <w:fldChar w:fldCharType="end"/>
            </w:r>
          </w:hyperlink>
        </w:p>
        <w:p w14:paraId="789FB9EF" w14:textId="6335DCBD"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2" w:history="1">
            <w:r w:rsidRPr="00417A3A">
              <w:rPr>
                <w:rStyle w:val="Hyperlink"/>
                <w:rFonts w:ascii="Monserat" w:eastAsia="Montserrat" w:hAnsi="Monserat" w:cs="Montserrat"/>
                <w:noProof/>
              </w:rPr>
              <w:t>3.6 Acțiuni sprijinite in cadrul apelului</w:t>
            </w:r>
            <w:r>
              <w:rPr>
                <w:noProof/>
                <w:webHidden/>
              </w:rPr>
              <w:tab/>
            </w:r>
            <w:r>
              <w:rPr>
                <w:noProof/>
                <w:webHidden/>
              </w:rPr>
              <w:fldChar w:fldCharType="begin"/>
            </w:r>
            <w:r>
              <w:rPr>
                <w:noProof/>
                <w:webHidden/>
              </w:rPr>
              <w:instrText xml:space="preserve"> PAGEREF _Toc160718942 \h </w:instrText>
            </w:r>
            <w:r>
              <w:rPr>
                <w:noProof/>
                <w:webHidden/>
              </w:rPr>
            </w:r>
            <w:r>
              <w:rPr>
                <w:noProof/>
                <w:webHidden/>
              </w:rPr>
              <w:fldChar w:fldCharType="separate"/>
            </w:r>
            <w:r>
              <w:rPr>
                <w:noProof/>
                <w:webHidden/>
              </w:rPr>
              <w:t>15</w:t>
            </w:r>
            <w:r>
              <w:rPr>
                <w:noProof/>
                <w:webHidden/>
              </w:rPr>
              <w:fldChar w:fldCharType="end"/>
            </w:r>
          </w:hyperlink>
        </w:p>
        <w:p w14:paraId="22AD086D" w14:textId="00BDCBB1"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3" w:history="1">
            <w:r w:rsidRPr="00417A3A">
              <w:rPr>
                <w:rStyle w:val="Hyperlink"/>
                <w:rFonts w:ascii="Monserat" w:eastAsia="Montserrat" w:hAnsi="Monserat" w:cs="Montserrat"/>
                <w:noProof/>
              </w:rPr>
              <w:t>3.7 Grup ținta vizat de apelul de proiecte</w:t>
            </w:r>
            <w:r>
              <w:rPr>
                <w:noProof/>
                <w:webHidden/>
              </w:rPr>
              <w:tab/>
            </w:r>
            <w:r>
              <w:rPr>
                <w:noProof/>
                <w:webHidden/>
              </w:rPr>
              <w:fldChar w:fldCharType="begin"/>
            </w:r>
            <w:r>
              <w:rPr>
                <w:noProof/>
                <w:webHidden/>
              </w:rPr>
              <w:instrText xml:space="preserve"> PAGEREF _Toc160718943 \h </w:instrText>
            </w:r>
            <w:r>
              <w:rPr>
                <w:noProof/>
                <w:webHidden/>
              </w:rPr>
            </w:r>
            <w:r>
              <w:rPr>
                <w:noProof/>
                <w:webHidden/>
              </w:rPr>
              <w:fldChar w:fldCharType="separate"/>
            </w:r>
            <w:r>
              <w:rPr>
                <w:noProof/>
                <w:webHidden/>
              </w:rPr>
              <w:t>16</w:t>
            </w:r>
            <w:r>
              <w:rPr>
                <w:noProof/>
                <w:webHidden/>
              </w:rPr>
              <w:fldChar w:fldCharType="end"/>
            </w:r>
          </w:hyperlink>
        </w:p>
        <w:p w14:paraId="63290826" w14:textId="71F04623"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4" w:history="1">
            <w:r w:rsidRPr="00417A3A">
              <w:rPr>
                <w:rStyle w:val="Hyperlink"/>
                <w:rFonts w:ascii="Monserat" w:eastAsia="Montserrat" w:hAnsi="Monserat" w:cs="Montserrat"/>
                <w:noProof/>
              </w:rPr>
              <w:t>3.8 Indicatori</w:t>
            </w:r>
            <w:r>
              <w:rPr>
                <w:noProof/>
                <w:webHidden/>
              </w:rPr>
              <w:tab/>
            </w:r>
            <w:r>
              <w:rPr>
                <w:noProof/>
                <w:webHidden/>
              </w:rPr>
              <w:fldChar w:fldCharType="begin"/>
            </w:r>
            <w:r>
              <w:rPr>
                <w:noProof/>
                <w:webHidden/>
              </w:rPr>
              <w:instrText xml:space="preserve"> PAGEREF _Toc160718944 \h </w:instrText>
            </w:r>
            <w:r>
              <w:rPr>
                <w:noProof/>
                <w:webHidden/>
              </w:rPr>
            </w:r>
            <w:r>
              <w:rPr>
                <w:noProof/>
                <w:webHidden/>
              </w:rPr>
              <w:fldChar w:fldCharType="separate"/>
            </w:r>
            <w:r>
              <w:rPr>
                <w:noProof/>
                <w:webHidden/>
              </w:rPr>
              <w:t>16</w:t>
            </w:r>
            <w:r>
              <w:rPr>
                <w:noProof/>
                <w:webHidden/>
              </w:rPr>
              <w:fldChar w:fldCharType="end"/>
            </w:r>
          </w:hyperlink>
        </w:p>
        <w:p w14:paraId="382A8FBE" w14:textId="7D2F0659"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5" w:history="1">
            <w:r w:rsidRPr="00417A3A">
              <w:rPr>
                <w:rStyle w:val="Hyperlink"/>
                <w:rFonts w:ascii="Monserat" w:eastAsia="Montserrat" w:hAnsi="Monserat" w:cs="Montserrat"/>
                <w:noProof/>
              </w:rPr>
              <w:t>3.8.1 Indicator de realizare (de output):</w:t>
            </w:r>
            <w:r>
              <w:rPr>
                <w:noProof/>
                <w:webHidden/>
              </w:rPr>
              <w:tab/>
            </w:r>
            <w:r>
              <w:rPr>
                <w:noProof/>
                <w:webHidden/>
              </w:rPr>
              <w:fldChar w:fldCharType="begin"/>
            </w:r>
            <w:r>
              <w:rPr>
                <w:noProof/>
                <w:webHidden/>
              </w:rPr>
              <w:instrText xml:space="preserve"> PAGEREF _Toc160718945 \h </w:instrText>
            </w:r>
            <w:r>
              <w:rPr>
                <w:noProof/>
                <w:webHidden/>
              </w:rPr>
            </w:r>
            <w:r>
              <w:rPr>
                <w:noProof/>
                <w:webHidden/>
              </w:rPr>
              <w:fldChar w:fldCharType="separate"/>
            </w:r>
            <w:r>
              <w:rPr>
                <w:noProof/>
                <w:webHidden/>
              </w:rPr>
              <w:t>16</w:t>
            </w:r>
            <w:r>
              <w:rPr>
                <w:noProof/>
                <w:webHidden/>
              </w:rPr>
              <w:fldChar w:fldCharType="end"/>
            </w:r>
          </w:hyperlink>
        </w:p>
        <w:p w14:paraId="53D9421D" w14:textId="45BB72C0"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6" w:history="1">
            <w:r w:rsidRPr="00417A3A">
              <w:rPr>
                <w:rStyle w:val="Hyperlink"/>
                <w:rFonts w:ascii="Monserat" w:eastAsia="Montserrat" w:hAnsi="Monserat" w:cs="Montserrat"/>
                <w:noProof/>
              </w:rPr>
              <w:t>3.8.2 Indicatori de rezultat:</w:t>
            </w:r>
            <w:r>
              <w:rPr>
                <w:noProof/>
                <w:webHidden/>
              </w:rPr>
              <w:tab/>
            </w:r>
            <w:r>
              <w:rPr>
                <w:noProof/>
                <w:webHidden/>
              </w:rPr>
              <w:fldChar w:fldCharType="begin"/>
            </w:r>
            <w:r>
              <w:rPr>
                <w:noProof/>
                <w:webHidden/>
              </w:rPr>
              <w:instrText xml:space="preserve"> PAGEREF _Toc160718946 \h </w:instrText>
            </w:r>
            <w:r>
              <w:rPr>
                <w:noProof/>
                <w:webHidden/>
              </w:rPr>
            </w:r>
            <w:r>
              <w:rPr>
                <w:noProof/>
                <w:webHidden/>
              </w:rPr>
              <w:fldChar w:fldCharType="separate"/>
            </w:r>
            <w:r>
              <w:rPr>
                <w:noProof/>
                <w:webHidden/>
              </w:rPr>
              <w:t>16</w:t>
            </w:r>
            <w:r>
              <w:rPr>
                <w:noProof/>
                <w:webHidden/>
              </w:rPr>
              <w:fldChar w:fldCharType="end"/>
            </w:r>
          </w:hyperlink>
        </w:p>
        <w:p w14:paraId="50CA476C" w14:textId="7178C997"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7" w:history="1">
            <w:r w:rsidRPr="00417A3A">
              <w:rPr>
                <w:rStyle w:val="Hyperlink"/>
                <w:rFonts w:ascii="Monserat" w:eastAsia="Montserrat" w:hAnsi="Monserat" w:cs="Montserrat"/>
                <w:noProof/>
              </w:rPr>
              <w:t>3.8.3 Indicatori suplimentari specifici apelului de proiecte (daca este cazul):</w:t>
            </w:r>
            <w:r>
              <w:rPr>
                <w:noProof/>
                <w:webHidden/>
              </w:rPr>
              <w:tab/>
            </w:r>
            <w:r>
              <w:rPr>
                <w:noProof/>
                <w:webHidden/>
              </w:rPr>
              <w:fldChar w:fldCharType="begin"/>
            </w:r>
            <w:r>
              <w:rPr>
                <w:noProof/>
                <w:webHidden/>
              </w:rPr>
              <w:instrText xml:space="preserve"> PAGEREF _Toc160718947 \h </w:instrText>
            </w:r>
            <w:r>
              <w:rPr>
                <w:noProof/>
                <w:webHidden/>
              </w:rPr>
            </w:r>
            <w:r>
              <w:rPr>
                <w:noProof/>
                <w:webHidden/>
              </w:rPr>
              <w:fldChar w:fldCharType="separate"/>
            </w:r>
            <w:r>
              <w:rPr>
                <w:noProof/>
                <w:webHidden/>
              </w:rPr>
              <w:t>16</w:t>
            </w:r>
            <w:r>
              <w:rPr>
                <w:noProof/>
                <w:webHidden/>
              </w:rPr>
              <w:fldChar w:fldCharType="end"/>
            </w:r>
          </w:hyperlink>
        </w:p>
        <w:p w14:paraId="7B22E1DB" w14:textId="2DA0FF1F"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8" w:history="1">
            <w:r w:rsidRPr="00417A3A">
              <w:rPr>
                <w:rStyle w:val="Hyperlink"/>
                <w:rFonts w:ascii="Monserat" w:eastAsia="Montserrat" w:hAnsi="Monserat" w:cs="Montserrat"/>
                <w:noProof/>
              </w:rPr>
              <w:t>3.9 Rezultate așteptate</w:t>
            </w:r>
            <w:r>
              <w:rPr>
                <w:noProof/>
                <w:webHidden/>
              </w:rPr>
              <w:tab/>
            </w:r>
            <w:r>
              <w:rPr>
                <w:noProof/>
                <w:webHidden/>
              </w:rPr>
              <w:fldChar w:fldCharType="begin"/>
            </w:r>
            <w:r>
              <w:rPr>
                <w:noProof/>
                <w:webHidden/>
              </w:rPr>
              <w:instrText xml:space="preserve"> PAGEREF _Toc160718948 \h </w:instrText>
            </w:r>
            <w:r>
              <w:rPr>
                <w:noProof/>
                <w:webHidden/>
              </w:rPr>
            </w:r>
            <w:r>
              <w:rPr>
                <w:noProof/>
                <w:webHidden/>
              </w:rPr>
              <w:fldChar w:fldCharType="separate"/>
            </w:r>
            <w:r>
              <w:rPr>
                <w:noProof/>
                <w:webHidden/>
              </w:rPr>
              <w:t>16</w:t>
            </w:r>
            <w:r>
              <w:rPr>
                <w:noProof/>
                <w:webHidden/>
              </w:rPr>
              <w:fldChar w:fldCharType="end"/>
            </w:r>
          </w:hyperlink>
        </w:p>
        <w:p w14:paraId="043F96C8" w14:textId="1F0C80B7"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49" w:history="1">
            <w:r w:rsidRPr="00417A3A">
              <w:rPr>
                <w:rStyle w:val="Hyperlink"/>
                <w:rFonts w:ascii="Monserat" w:eastAsia="Montserrat" w:hAnsi="Monserat" w:cs="Montserrat"/>
                <w:noProof/>
              </w:rPr>
              <w:t>3.10 Operațiune de importanță strategică</w:t>
            </w:r>
            <w:r>
              <w:rPr>
                <w:noProof/>
                <w:webHidden/>
              </w:rPr>
              <w:tab/>
            </w:r>
            <w:r>
              <w:rPr>
                <w:noProof/>
                <w:webHidden/>
              </w:rPr>
              <w:fldChar w:fldCharType="begin"/>
            </w:r>
            <w:r>
              <w:rPr>
                <w:noProof/>
                <w:webHidden/>
              </w:rPr>
              <w:instrText xml:space="preserve"> PAGEREF _Toc160718949 \h </w:instrText>
            </w:r>
            <w:r>
              <w:rPr>
                <w:noProof/>
                <w:webHidden/>
              </w:rPr>
            </w:r>
            <w:r>
              <w:rPr>
                <w:noProof/>
                <w:webHidden/>
              </w:rPr>
              <w:fldChar w:fldCharType="separate"/>
            </w:r>
            <w:r>
              <w:rPr>
                <w:noProof/>
                <w:webHidden/>
              </w:rPr>
              <w:t>17</w:t>
            </w:r>
            <w:r>
              <w:rPr>
                <w:noProof/>
                <w:webHidden/>
              </w:rPr>
              <w:fldChar w:fldCharType="end"/>
            </w:r>
          </w:hyperlink>
        </w:p>
        <w:p w14:paraId="168832D4" w14:textId="4F545B47"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0" w:history="1">
            <w:r w:rsidRPr="00417A3A">
              <w:rPr>
                <w:rStyle w:val="Hyperlink"/>
                <w:rFonts w:ascii="Monserat" w:eastAsia="Montserrat" w:hAnsi="Monserat" w:cs="Montserrat"/>
                <w:noProof/>
              </w:rPr>
              <w:t>3.11 Investiții teritoriale integrate</w:t>
            </w:r>
            <w:r>
              <w:rPr>
                <w:noProof/>
                <w:webHidden/>
              </w:rPr>
              <w:tab/>
            </w:r>
            <w:r>
              <w:rPr>
                <w:noProof/>
                <w:webHidden/>
              </w:rPr>
              <w:fldChar w:fldCharType="begin"/>
            </w:r>
            <w:r>
              <w:rPr>
                <w:noProof/>
                <w:webHidden/>
              </w:rPr>
              <w:instrText xml:space="preserve"> PAGEREF _Toc160718950 \h </w:instrText>
            </w:r>
            <w:r>
              <w:rPr>
                <w:noProof/>
                <w:webHidden/>
              </w:rPr>
            </w:r>
            <w:r>
              <w:rPr>
                <w:noProof/>
                <w:webHidden/>
              </w:rPr>
              <w:fldChar w:fldCharType="separate"/>
            </w:r>
            <w:r>
              <w:rPr>
                <w:noProof/>
                <w:webHidden/>
              </w:rPr>
              <w:t>17</w:t>
            </w:r>
            <w:r>
              <w:rPr>
                <w:noProof/>
                <w:webHidden/>
              </w:rPr>
              <w:fldChar w:fldCharType="end"/>
            </w:r>
          </w:hyperlink>
        </w:p>
        <w:p w14:paraId="02129D07" w14:textId="142B9344"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1" w:history="1">
            <w:r w:rsidRPr="00417A3A">
              <w:rPr>
                <w:rStyle w:val="Hyperlink"/>
                <w:rFonts w:ascii="Monserat" w:eastAsia="Montserrat" w:hAnsi="Monserat" w:cs="Montserrat"/>
                <w:noProof/>
              </w:rPr>
              <w:t>3.12 Dezvoltare locală sub responsabilitatea comunității</w:t>
            </w:r>
            <w:r>
              <w:rPr>
                <w:noProof/>
                <w:webHidden/>
              </w:rPr>
              <w:tab/>
            </w:r>
            <w:r>
              <w:rPr>
                <w:noProof/>
                <w:webHidden/>
              </w:rPr>
              <w:fldChar w:fldCharType="begin"/>
            </w:r>
            <w:r>
              <w:rPr>
                <w:noProof/>
                <w:webHidden/>
              </w:rPr>
              <w:instrText xml:space="preserve"> PAGEREF _Toc160718951 \h </w:instrText>
            </w:r>
            <w:r>
              <w:rPr>
                <w:noProof/>
                <w:webHidden/>
              </w:rPr>
            </w:r>
            <w:r>
              <w:rPr>
                <w:noProof/>
                <w:webHidden/>
              </w:rPr>
              <w:fldChar w:fldCharType="separate"/>
            </w:r>
            <w:r>
              <w:rPr>
                <w:noProof/>
                <w:webHidden/>
              </w:rPr>
              <w:t>17</w:t>
            </w:r>
            <w:r>
              <w:rPr>
                <w:noProof/>
                <w:webHidden/>
              </w:rPr>
              <w:fldChar w:fldCharType="end"/>
            </w:r>
          </w:hyperlink>
        </w:p>
        <w:p w14:paraId="1F1EB6E3" w14:textId="503F5A50"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2" w:history="1">
            <w:r w:rsidRPr="00417A3A">
              <w:rPr>
                <w:rStyle w:val="Hyperlink"/>
                <w:rFonts w:ascii="Monserat" w:eastAsia="Montserrat" w:hAnsi="Monserat" w:cs="Montserrat"/>
                <w:noProof/>
              </w:rPr>
              <w:t>3.13 Reguli privind ajutorul de stat</w:t>
            </w:r>
            <w:r>
              <w:rPr>
                <w:noProof/>
                <w:webHidden/>
              </w:rPr>
              <w:tab/>
            </w:r>
            <w:r>
              <w:rPr>
                <w:noProof/>
                <w:webHidden/>
              </w:rPr>
              <w:fldChar w:fldCharType="begin"/>
            </w:r>
            <w:r>
              <w:rPr>
                <w:noProof/>
                <w:webHidden/>
              </w:rPr>
              <w:instrText xml:space="preserve"> PAGEREF _Toc160718952 \h </w:instrText>
            </w:r>
            <w:r>
              <w:rPr>
                <w:noProof/>
                <w:webHidden/>
              </w:rPr>
            </w:r>
            <w:r>
              <w:rPr>
                <w:noProof/>
                <w:webHidden/>
              </w:rPr>
              <w:fldChar w:fldCharType="separate"/>
            </w:r>
            <w:r>
              <w:rPr>
                <w:noProof/>
                <w:webHidden/>
              </w:rPr>
              <w:t>17</w:t>
            </w:r>
            <w:r>
              <w:rPr>
                <w:noProof/>
                <w:webHidden/>
              </w:rPr>
              <w:fldChar w:fldCharType="end"/>
            </w:r>
          </w:hyperlink>
        </w:p>
        <w:p w14:paraId="785AF5C9" w14:textId="38C019D9"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3" w:history="1">
            <w:r w:rsidRPr="00417A3A">
              <w:rPr>
                <w:rStyle w:val="Hyperlink"/>
                <w:rFonts w:ascii="Monserat" w:eastAsia="Montserrat" w:hAnsi="Monserat" w:cs="Montserrat"/>
                <w:noProof/>
              </w:rPr>
              <w:t>3.14 Reguli privind instrumentele financiare</w:t>
            </w:r>
            <w:r>
              <w:rPr>
                <w:noProof/>
                <w:webHidden/>
              </w:rPr>
              <w:tab/>
            </w:r>
            <w:r>
              <w:rPr>
                <w:noProof/>
                <w:webHidden/>
              </w:rPr>
              <w:fldChar w:fldCharType="begin"/>
            </w:r>
            <w:r>
              <w:rPr>
                <w:noProof/>
                <w:webHidden/>
              </w:rPr>
              <w:instrText xml:space="preserve"> PAGEREF _Toc160718953 \h </w:instrText>
            </w:r>
            <w:r>
              <w:rPr>
                <w:noProof/>
                <w:webHidden/>
              </w:rPr>
            </w:r>
            <w:r>
              <w:rPr>
                <w:noProof/>
                <w:webHidden/>
              </w:rPr>
              <w:fldChar w:fldCharType="separate"/>
            </w:r>
            <w:r>
              <w:rPr>
                <w:noProof/>
                <w:webHidden/>
              </w:rPr>
              <w:t>18</w:t>
            </w:r>
            <w:r>
              <w:rPr>
                <w:noProof/>
                <w:webHidden/>
              </w:rPr>
              <w:fldChar w:fldCharType="end"/>
            </w:r>
          </w:hyperlink>
        </w:p>
        <w:p w14:paraId="54941043" w14:textId="7FFA44D6"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4" w:history="1">
            <w:r w:rsidRPr="00417A3A">
              <w:rPr>
                <w:rStyle w:val="Hyperlink"/>
                <w:rFonts w:ascii="Monserat" w:eastAsia="Montserrat" w:hAnsi="Monserat" w:cs="Montserrat"/>
                <w:noProof/>
              </w:rPr>
              <w:t>3.15 Acțiuni interregionale, transfrontaliere și transnaționale</w:t>
            </w:r>
            <w:r>
              <w:rPr>
                <w:noProof/>
                <w:webHidden/>
              </w:rPr>
              <w:tab/>
            </w:r>
            <w:r>
              <w:rPr>
                <w:noProof/>
                <w:webHidden/>
              </w:rPr>
              <w:fldChar w:fldCharType="begin"/>
            </w:r>
            <w:r>
              <w:rPr>
                <w:noProof/>
                <w:webHidden/>
              </w:rPr>
              <w:instrText xml:space="preserve"> PAGEREF _Toc160718954 \h </w:instrText>
            </w:r>
            <w:r>
              <w:rPr>
                <w:noProof/>
                <w:webHidden/>
              </w:rPr>
            </w:r>
            <w:r>
              <w:rPr>
                <w:noProof/>
                <w:webHidden/>
              </w:rPr>
              <w:fldChar w:fldCharType="separate"/>
            </w:r>
            <w:r>
              <w:rPr>
                <w:noProof/>
                <w:webHidden/>
              </w:rPr>
              <w:t>18</w:t>
            </w:r>
            <w:r>
              <w:rPr>
                <w:noProof/>
                <w:webHidden/>
              </w:rPr>
              <w:fldChar w:fldCharType="end"/>
            </w:r>
          </w:hyperlink>
        </w:p>
        <w:p w14:paraId="4F40B813" w14:textId="2555BE4F"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5" w:history="1">
            <w:r w:rsidRPr="00417A3A">
              <w:rPr>
                <w:rStyle w:val="Hyperlink"/>
                <w:rFonts w:ascii="Monserat" w:eastAsia="Montserrat" w:hAnsi="Monserat" w:cs="Montserrat"/>
                <w:noProof/>
              </w:rPr>
              <w:t>3.16 Principii orizontale</w:t>
            </w:r>
            <w:r>
              <w:rPr>
                <w:noProof/>
                <w:webHidden/>
              </w:rPr>
              <w:tab/>
            </w:r>
            <w:r>
              <w:rPr>
                <w:noProof/>
                <w:webHidden/>
              </w:rPr>
              <w:fldChar w:fldCharType="begin"/>
            </w:r>
            <w:r>
              <w:rPr>
                <w:noProof/>
                <w:webHidden/>
              </w:rPr>
              <w:instrText xml:space="preserve"> PAGEREF _Toc160718955 \h </w:instrText>
            </w:r>
            <w:r>
              <w:rPr>
                <w:noProof/>
                <w:webHidden/>
              </w:rPr>
            </w:r>
            <w:r>
              <w:rPr>
                <w:noProof/>
                <w:webHidden/>
              </w:rPr>
              <w:fldChar w:fldCharType="separate"/>
            </w:r>
            <w:r>
              <w:rPr>
                <w:noProof/>
                <w:webHidden/>
              </w:rPr>
              <w:t>18</w:t>
            </w:r>
            <w:r>
              <w:rPr>
                <w:noProof/>
                <w:webHidden/>
              </w:rPr>
              <w:fldChar w:fldCharType="end"/>
            </w:r>
          </w:hyperlink>
        </w:p>
        <w:p w14:paraId="00E293A9" w14:textId="49F7A300"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6" w:history="1">
            <w:r w:rsidRPr="00417A3A">
              <w:rPr>
                <w:rStyle w:val="Hyperlink"/>
                <w:rFonts w:ascii="Monserat" w:eastAsia="Montserrat" w:hAnsi="Monserat" w:cs="Montserrat"/>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_Toc160718956 \h </w:instrText>
            </w:r>
            <w:r>
              <w:rPr>
                <w:noProof/>
                <w:webHidden/>
              </w:rPr>
            </w:r>
            <w:r>
              <w:rPr>
                <w:noProof/>
                <w:webHidden/>
              </w:rPr>
              <w:fldChar w:fldCharType="separate"/>
            </w:r>
            <w:r>
              <w:rPr>
                <w:noProof/>
                <w:webHidden/>
              </w:rPr>
              <w:t>18</w:t>
            </w:r>
            <w:r>
              <w:rPr>
                <w:noProof/>
                <w:webHidden/>
              </w:rPr>
              <w:fldChar w:fldCharType="end"/>
            </w:r>
          </w:hyperlink>
        </w:p>
        <w:p w14:paraId="0F477D4F" w14:textId="6E59C670"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7" w:history="1">
            <w:r w:rsidRPr="00417A3A">
              <w:rPr>
                <w:rStyle w:val="Hyperlink"/>
                <w:rFonts w:ascii="Monserat" w:eastAsia="Montserrat" w:hAnsi="Monserat" w:cs="Montserrat"/>
                <w:noProof/>
              </w:rPr>
              <w:t>3.18 Caracterul durabil al proiectului</w:t>
            </w:r>
            <w:r>
              <w:rPr>
                <w:noProof/>
                <w:webHidden/>
              </w:rPr>
              <w:tab/>
            </w:r>
            <w:r>
              <w:rPr>
                <w:noProof/>
                <w:webHidden/>
              </w:rPr>
              <w:fldChar w:fldCharType="begin"/>
            </w:r>
            <w:r>
              <w:rPr>
                <w:noProof/>
                <w:webHidden/>
              </w:rPr>
              <w:instrText xml:space="preserve"> PAGEREF _Toc160718957 \h </w:instrText>
            </w:r>
            <w:r>
              <w:rPr>
                <w:noProof/>
                <w:webHidden/>
              </w:rPr>
            </w:r>
            <w:r>
              <w:rPr>
                <w:noProof/>
                <w:webHidden/>
              </w:rPr>
              <w:fldChar w:fldCharType="separate"/>
            </w:r>
            <w:r>
              <w:rPr>
                <w:noProof/>
                <w:webHidden/>
              </w:rPr>
              <w:t>19</w:t>
            </w:r>
            <w:r>
              <w:rPr>
                <w:noProof/>
                <w:webHidden/>
              </w:rPr>
              <w:fldChar w:fldCharType="end"/>
            </w:r>
          </w:hyperlink>
        </w:p>
        <w:p w14:paraId="449EFB0B" w14:textId="7BDB2997"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8" w:history="1">
            <w:r w:rsidRPr="00417A3A">
              <w:rPr>
                <w:rStyle w:val="Hyperlink"/>
                <w:rFonts w:ascii="Monserat" w:eastAsia="Montserrat" w:hAnsi="Monserat" w:cs="Montserrat"/>
                <w:noProof/>
              </w:rPr>
              <w:t>3.19 Acțiuni menite să garanteze egalitatea de șanse, gen, incluziunea și nediscriminarea</w:t>
            </w:r>
            <w:r>
              <w:rPr>
                <w:noProof/>
                <w:webHidden/>
              </w:rPr>
              <w:tab/>
            </w:r>
            <w:r>
              <w:rPr>
                <w:noProof/>
                <w:webHidden/>
              </w:rPr>
              <w:fldChar w:fldCharType="begin"/>
            </w:r>
            <w:r>
              <w:rPr>
                <w:noProof/>
                <w:webHidden/>
              </w:rPr>
              <w:instrText xml:space="preserve"> PAGEREF _Toc160718958 \h </w:instrText>
            </w:r>
            <w:r>
              <w:rPr>
                <w:noProof/>
                <w:webHidden/>
              </w:rPr>
            </w:r>
            <w:r>
              <w:rPr>
                <w:noProof/>
                <w:webHidden/>
              </w:rPr>
              <w:fldChar w:fldCharType="separate"/>
            </w:r>
            <w:r>
              <w:rPr>
                <w:noProof/>
                <w:webHidden/>
              </w:rPr>
              <w:t>20</w:t>
            </w:r>
            <w:r>
              <w:rPr>
                <w:noProof/>
                <w:webHidden/>
              </w:rPr>
              <w:fldChar w:fldCharType="end"/>
            </w:r>
          </w:hyperlink>
        </w:p>
        <w:p w14:paraId="2211B4F2" w14:textId="4C7912FD"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59" w:history="1">
            <w:r w:rsidRPr="00417A3A">
              <w:rPr>
                <w:rStyle w:val="Hyperlink"/>
                <w:rFonts w:ascii="Monserat" w:eastAsia="Montserrat" w:hAnsi="Monserat" w:cs="Montserrat"/>
                <w:noProof/>
              </w:rPr>
              <w:t>3.20 Teme secundare</w:t>
            </w:r>
            <w:r>
              <w:rPr>
                <w:noProof/>
                <w:webHidden/>
              </w:rPr>
              <w:tab/>
            </w:r>
            <w:r>
              <w:rPr>
                <w:noProof/>
                <w:webHidden/>
              </w:rPr>
              <w:fldChar w:fldCharType="begin"/>
            </w:r>
            <w:r>
              <w:rPr>
                <w:noProof/>
                <w:webHidden/>
              </w:rPr>
              <w:instrText xml:space="preserve"> PAGEREF _Toc160718959 \h </w:instrText>
            </w:r>
            <w:r>
              <w:rPr>
                <w:noProof/>
                <w:webHidden/>
              </w:rPr>
            </w:r>
            <w:r>
              <w:rPr>
                <w:noProof/>
                <w:webHidden/>
              </w:rPr>
              <w:fldChar w:fldCharType="separate"/>
            </w:r>
            <w:r>
              <w:rPr>
                <w:noProof/>
                <w:webHidden/>
              </w:rPr>
              <w:t>20</w:t>
            </w:r>
            <w:r>
              <w:rPr>
                <w:noProof/>
                <w:webHidden/>
              </w:rPr>
              <w:fldChar w:fldCharType="end"/>
            </w:r>
          </w:hyperlink>
        </w:p>
        <w:p w14:paraId="1C575EEA" w14:textId="482FDAF0" w:rsidR="00E2366F" w:rsidRDefault="00E2366F">
          <w:pPr>
            <w:pStyle w:val="TOC1"/>
            <w:tabs>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0" w:history="1">
            <w:r w:rsidRPr="00417A3A">
              <w:rPr>
                <w:rStyle w:val="Hyperlink"/>
                <w:rFonts w:ascii="Monserat" w:eastAsia="Montserrat" w:hAnsi="Monserat" w:cs="Montserrat"/>
                <w:noProof/>
              </w:rPr>
              <w:t>3.21 Informarea și vizibilitatea sprijinului din fonduri</w:t>
            </w:r>
            <w:r>
              <w:rPr>
                <w:noProof/>
                <w:webHidden/>
              </w:rPr>
              <w:tab/>
            </w:r>
            <w:r>
              <w:rPr>
                <w:noProof/>
                <w:webHidden/>
              </w:rPr>
              <w:fldChar w:fldCharType="begin"/>
            </w:r>
            <w:r>
              <w:rPr>
                <w:noProof/>
                <w:webHidden/>
              </w:rPr>
              <w:instrText xml:space="preserve"> PAGEREF _Toc160718960 \h </w:instrText>
            </w:r>
            <w:r>
              <w:rPr>
                <w:noProof/>
                <w:webHidden/>
              </w:rPr>
            </w:r>
            <w:r>
              <w:rPr>
                <w:noProof/>
                <w:webHidden/>
              </w:rPr>
              <w:fldChar w:fldCharType="separate"/>
            </w:r>
            <w:r>
              <w:rPr>
                <w:noProof/>
                <w:webHidden/>
              </w:rPr>
              <w:t>20</w:t>
            </w:r>
            <w:r>
              <w:rPr>
                <w:noProof/>
                <w:webHidden/>
              </w:rPr>
              <w:fldChar w:fldCharType="end"/>
            </w:r>
          </w:hyperlink>
        </w:p>
        <w:p w14:paraId="5EE0F6EC" w14:textId="04D486F8"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1" w:history="1">
            <w:r w:rsidRPr="00417A3A">
              <w:rPr>
                <w:rStyle w:val="Hyperlink"/>
                <w:rFonts w:ascii="Monserat" w:eastAsia="Montserrat" w:hAnsi="Monserat" w:cs="Montserrat"/>
                <w:iCs/>
                <w:noProof/>
              </w:rPr>
              <w:t>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INFORMAȚII DESPRE APELUL DE PROIECTE</w:t>
            </w:r>
            <w:r>
              <w:rPr>
                <w:noProof/>
                <w:webHidden/>
              </w:rPr>
              <w:tab/>
            </w:r>
            <w:r>
              <w:rPr>
                <w:noProof/>
                <w:webHidden/>
              </w:rPr>
              <w:fldChar w:fldCharType="begin"/>
            </w:r>
            <w:r>
              <w:rPr>
                <w:noProof/>
                <w:webHidden/>
              </w:rPr>
              <w:instrText xml:space="preserve"> PAGEREF _Toc160718961 \h </w:instrText>
            </w:r>
            <w:r>
              <w:rPr>
                <w:noProof/>
                <w:webHidden/>
              </w:rPr>
            </w:r>
            <w:r>
              <w:rPr>
                <w:noProof/>
                <w:webHidden/>
              </w:rPr>
              <w:fldChar w:fldCharType="separate"/>
            </w:r>
            <w:r>
              <w:rPr>
                <w:noProof/>
                <w:webHidden/>
              </w:rPr>
              <w:t>21</w:t>
            </w:r>
            <w:r>
              <w:rPr>
                <w:noProof/>
                <w:webHidden/>
              </w:rPr>
              <w:fldChar w:fldCharType="end"/>
            </w:r>
          </w:hyperlink>
        </w:p>
        <w:p w14:paraId="776D933F" w14:textId="21DAA7DE"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2" w:history="1">
            <w:r w:rsidRPr="00417A3A">
              <w:rPr>
                <w:rStyle w:val="Hyperlink"/>
                <w:rFonts w:ascii="Calibri" w:eastAsia="Calibri" w:hAnsi="Calibri" w:cs="Calibri"/>
                <w:noProof/>
              </w:rPr>
              <w:t>4.1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Data deschiderii apelului de proiecte: .........</w:t>
            </w:r>
            <w:r>
              <w:rPr>
                <w:noProof/>
                <w:webHidden/>
              </w:rPr>
              <w:tab/>
            </w:r>
            <w:r>
              <w:rPr>
                <w:noProof/>
                <w:webHidden/>
              </w:rPr>
              <w:fldChar w:fldCharType="begin"/>
            </w:r>
            <w:r>
              <w:rPr>
                <w:noProof/>
                <w:webHidden/>
              </w:rPr>
              <w:instrText xml:space="preserve"> PAGEREF _Toc160718962 \h </w:instrText>
            </w:r>
            <w:r>
              <w:rPr>
                <w:noProof/>
                <w:webHidden/>
              </w:rPr>
            </w:r>
            <w:r>
              <w:rPr>
                <w:noProof/>
                <w:webHidden/>
              </w:rPr>
              <w:fldChar w:fldCharType="separate"/>
            </w:r>
            <w:r>
              <w:rPr>
                <w:noProof/>
                <w:webHidden/>
              </w:rPr>
              <w:t>21</w:t>
            </w:r>
            <w:r>
              <w:rPr>
                <w:noProof/>
                <w:webHidden/>
              </w:rPr>
              <w:fldChar w:fldCharType="end"/>
            </w:r>
          </w:hyperlink>
        </w:p>
        <w:p w14:paraId="41B6DE15" w14:textId="3C8794C1"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3" w:history="1">
            <w:r w:rsidRPr="00417A3A">
              <w:rPr>
                <w:rStyle w:val="Hyperlink"/>
                <w:rFonts w:ascii="Calibri" w:eastAsia="Calibri" w:hAnsi="Calibri" w:cs="Calibri"/>
                <w:noProof/>
              </w:rPr>
              <w:t>4.2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Perioada de pregătire a proiectelor</w:t>
            </w:r>
            <w:r>
              <w:rPr>
                <w:noProof/>
                <w:webHidden/>
              </w:rPr>
              <w:tab/>
            </w:r>
            <w:r>
              <w:rPr>
                <w:noProof/>
                <w:webHidden/>
              </w:rPr>
              <w:fldChar w:fldCharType="begin"/>
            </w:r>
            <w:r>
              <w:rPr>
                <w:noProof/>
                <w:webHidden/>
              </w:rPr>
              <w:instrText xml:space="preserve"> PAGEREF _Toc160718963 \h </w:instrText>
            </w:r>
            <w:r>
              <w:rPr>
                <w:noProof/>
                <w:webHidden/>
              </w:rPr>
            </w:r>
            <w:r>
              <w:rPr>
                <w:noProof/>
                <w:webHidden/>
              </w:rPr>
              <w:fldChar w:fldCharType="separate"/>
            </w:r>
            <w:r>
              <w:rPr>
                <w:noProof/>
                <w:webHidden/>
              </w:rPr>
              <w:t>21</w:t>
            </w:r>
            <w:r>
              <w:rPr>
                <w:noProof/>
                <w:webHidden/>
              </w:rPr>
              <w:fldChar w:fldCharType="end"/>
            </w:r>
          </w:hyperlink>
        </w:p>
        <w:p w14:paraId="1F72B1C2" w14:textId="74A9BF26"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4" w:history="1">
            <w:r w:rsidRPr="00417A3A">
              <w:rPr>
                <w:rStyle w:val="Hyperlink"/>
                <w:rFonts w:ascii="Calibri" w:eastAsia="Calibri" w:hAnsi="Calibri" w:cs="Calibri"/>
                <w:noProof/>
              </w:rPr>
              <w:t>4.3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Perioada de depunere a proiectelor</w:t>
            </w:r>
            <w:r>
              <w:rPr>
                <w:noProof/>
                <w:webHidden/>
              </w:rPr>
              <w:tab/>
            </w:r>
            <w:r>
              <w:rPr>
                <w:noProof/>
                <w:webHidden/>
              </w:rPr>
              <w:fldChar w:fldCharType="begin"/>
            </w:r>
            <w:r>
              <w:rPr>
                <w:noProof/>
                <w:webHidden/>
              </w:rPr>
              <w:instrText xml:space="preserve"> PAGEREF _Toc160718964 \h </w:instrText>
            </w:r>
            <w:r>
              <w:rPr>
                <w:noProof/>
                <w:webHidden/>
              </w:rPr>
            </w:r>
            <w:r>
              <w:rPr>
                <w:noProof/>
                <w:webHidden/>
              </w:rPr>
              <w:fldChar w:fldCharType="separate"/>
            </w:r>
            <w:r>
              <w:rPr>
                <w:noProof/>
                <w:webHidden/>
              </w:rPr>
              <w:t>21</w:t>
            </w:r>
            <w:r>
              <w:rPr>
                <w:noProof/>
                <w:webHidden/>
              </w:rPr>
              <w:fldChar w:fldCharType="end"/>
            </w:r>
          </w:hyperlink>
        </w:p>
        <w:p w14:paraId="0E1A290F" w14:textId="6301C4C6"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5" w:history="1">
            <w:r w:rsidRPr="00417A3A">
              <w:rPr>
                <w:rStyle w:val="Hyperlink"/>
                <w:rFonts w:ascii="Calibri" w:eastAsia="Calibri" w:hAnsi="Calibri" w:cs="Calibri"/>
                <w:noProof/>
              </w:rPr>
              <w:t>4.3.1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Data şi ora pentru începerea depunerii de proiecte: …., ora …..;</w:t>
            </w:r>
            <w:r>
              <w:rPr>
                <w:noProof/>
                <w:webHidden/>
              </w:rPr>
              <w:tab/>
            </w:r>
            <w:r>
              <w:rPr>
                <w:noProof/>
                <w:webHidden/>
              </w:rPr>
              <w:fldChar w:fldCharType="begin"/>
            </w:r>
            <w:r>
              <w:rPr>
                <w:noProof/>
                <w:webHidden/>
              </w:rPr>
              <w:instrText xml:space="preserve"> PAGEREF _Toc160718965 \h </w:instrText>
            </w:r>
            <w:r>
              <w:rPr>
                <w:noProof/>
                <w:webHidden/>
              </w:rPr>
            </w:r>
            <w:r>
              <w:rPr>
                <w:noProof/>
                <w:webHidden/>
              </w:rPr>
              <w:fldChar w:fldCharType="separate"/>
            </w:r>
            <w:r>
              <w:rPr>
                <w:noProof/>
                <w:webHidden/>
              </w:rPr>
              <w:t>21</w:t>
            </w:r>
            <w:r>
              <w:rPr>
                <w:noProof/>
                <w:webHidden/>
              </w:rPr>
              <w:fldChar w:fldCharType="end"/>
            </w:r>
          </w:hyperlink>
        </w:p>
        <w:p w14:paraId="1CA5E62A" w14:textId="620A31E1"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6" w:history="1">
            <w:r w:rsidRPr="00417A3A">
              <w:rPr>
                <w:rStyle w:val="Hyperlink"/>
                <w:rFonts w:ascii="Calibri" w:eastAsia="Calibri" w:hAnsi="Calibri" w:cs="Calibri"/>
                <w:noProof/>
              </w:rPr>
              <w:t>4.3.2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Data şi ora închiderii apelului de proiecte: …., ora …..;</w:t>
            </w:r>
            <w:r>
              <w:rPr>
                <w:noProof/>
                <w:webHidden/>
              </w:rPr>
              <w:tab/>
            </w:r>
            <w:r>
              <w:rPr>
                <w:noProof/>
                <w:webHidden/>
              </w:rPr>
              <w:fldChar w:fldCharType="begin"/>
            </w:r>
            <w:r>
              <w:rPr>
                <w:noProof/>
                <w:webHidden/>
              </w:rPr>
              <w:instrText xml:space="preserve"> PAGEREF _Toc160718966 \h </w:instrText>
            </w:r>
            <w:r>
              <w:rPr>
                <w:noProof/>
                <w:webHidden/>
              </w:rPr>
            </w:r>
            <w:r>
              <w:rPr>
                <w:noProof/>
                <w:webHidden/>
              </w:rPr>
              <w:fldChar w:fldCharType="separate"/>
            </w:r>
            <w:r>
              <w:rPr>
                <w:noProof/>
                <w:webHidden/>
              </w:rPr>
              <w:t>21</w:t>
            </w:r>
            <w:r>
              <w:rPr>
                <w:noProof/>
                <w:webHidden/>
              </w:rPr>
              <w:fldChar w:fldCharType="end"/>
            </w:r>
          </w:hyperlink>
        </w:p>
        <w:p w14:paraId="237B9833" w14:textId="6B728F97"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7" w:history="1">
            <w:r w:rsidRPr="00417A3A">
              <w:rPr>
                <w:rStyle w:val="Hyperlink"/>
                <w:rFonts w:ascii="Calibri" w:eastAsia="Calibri" w:hAnsi="Calibri" w:cs="Calibri"/>
                <w:noProof/>
              </w:rPr>
              <w:t>4.4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Modalitatea de depunere a proiectelor</w:t>
            </w:r>
            <w:r>
              <w:rPr>
                <w:noProof/>
                <w:webHidden/>
              </w:rPr>
              <w:tab/>
            </w:r>
            <w:r>
              <w:rPr>
                <w:noProof/>
                <w:webHidden/>
              </w:rPr>
              <w:fldChar w:fldCharType="begin"/>
            </w:r>
            <w:r>
              <w:rPr>
                <w:noProof/>
                <w:webHidden/>
              </w:rPr>
              <w:instrText xml:space="preserve"> PAGEREF _Toc160718967 \h </w:instrText>
            </w:r>
            <w:r>
              <w:rPr>
                <w:noProof/>
                <w:webHidden/>
              </w:rPr>
            </w:r>
            <w:r>
              <w:rPr>
                <w:noProof/>
                <w:webHidden/>
              </w:rPr>
              <w:fldChar w:fldCharType="separate"/>
            </w:r>
            <w:r>
              <w:rPr>
                <w:noProof/>
                <w:webHidden/>
              </w:rPr>
              <w:t>21</w:t>
            </w:r>
            <w:r>
              <w:rPr>
                <w:noProof/>
                <w:webHidden/>
              </w:rPr>
              <w:fldChar w:fldCharType="end"/>
            </w:r>
          </w:hyperlink>
        </w:p>
        <w:p w14:paraId="578AA62E" w14:textId="6C27E4D2"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8" w:history="1">
            <w:r w:rsidRPr="00417A3A">
              <w:rPr>
                <w:rStyle w:val="Hyperlink"/>
                <w:rFonts w:ascii="Monserat" w:eastAsia="Montserrat" w:hAnsi="Monserat" w:cs="Montserrat"/>
                <w:iCs/>
                <w:noProof/>
              </w:rPr>
              <w:t>5</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CONDIȚII DE ELIGIBILITATE</w:t>
            </w:r>
            <w:r>
              <w:rPr>
                <w:noProof/>
                <w:webHidden/>
              </w:rPr>
              <w:tab/>
            </w:r>
            <w:r>
              <w:rPr>
                <w:noProof/>
                <w:webHidden/>
              </w:rPr>
              <w:fldChar w:fldCharType="begin"/>
            </w:r>
            <w:r>
              <w:rPr>
                <w:noProof/>
                <w:webHidden/>
              </w:rPr>
              <w:instrText xml:space="preserve"> PAGEREF _Toc160718968 \h </w:instrText>
            </w:r>
            <w:r>
              <w:rPr>
                <w:noProof/>
                <w:webHidden/>
              </w:rPr>
            </w:r>
            <w:r>
              <w:rPr>
                <w:noProof/>
                <w:webHidden/>
              </w:rPr>
              <w:fldChar w:fldCharType="separate"/>
            </w:r>
            <w:r>
              <w:rPr>
                <w:noProof/>
                <w:webHidden/>
              </w:rPr>
              <w:t>22</w:t>
            </w:r>
            <w:r>
              <w:rPr>
                <w:noProof/>
                <w:webHidden/>
              </w:rPr>
              <w:fldChar w:fldCharType="end"/>
            </w:r>
          </w:hyperlink>
        </w:p>
        <w:p w14:paraId="7D1621C0" w14:textId="07C6B735"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69" w:history="1">
            <w:r w:rsidRPr="00417A3A">
              <w:rPr>
                <w:rStyle w:val="Hyperlink"/>
                <w:rFonts w:ascii="Monserat" w:eastAsia="Montserrat" w:hAnsi="Monserat" w:cs="Montserrat"/>
                <w:noProof/>
              </w:rPr>
              <w:t>5.1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Eligibilitatea solicitanților și partenerilor</w:t>
            </w:r>
            <w:r>
              <w:rPr>
                <w:noProof/>
                <w:webHidden/>
              </w:rPr>
              <w:tab/>
            </w:r>
            <w:r>
              <w:rPr>
                <w:noProof/>
                <w:webHidden/>
              </w:rPr>
              <w:fldChar w:fldCharType="begin"/>
            </w:r>
            <w:r>
              <w:rPr>
                <w:noProof/>
                <w:webHidden/>
              </w:rPr>
              <w:instrText xml:space="preserve"> PAGEREF _Toc160718969 \h </w:instrText>
            </w:r>
            <w:r>
              <w:rPr>
                <w:noProof/>
                <w:webHidden/>
              </w:rPr>
            </w:r>
            <w:r>
              <w:rPr>
                <w:noProof/>
                <w:webHidden/>
              </w:rPr>
              <w:fldChar w:fldCharType="separate"/>
            </w:r>
            <w:r>
              <w:rPr>
                <w:noProof/>
                <w:webHidden/>
              </w:rPr>
              <w:t>23</w:t>
            </w:r>
            <w:r>
              <w:rPr>
                <w:noProof/>
                <w:webHidden/>
              </w:rPr>
              <w:fldChar w:fldCharType="end"/>
            </w:r>
          </w:hyperlink>
        </w:p>
        <w:p w14:paraId="5519CA4B" w14:textId="0FD67C7C"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0" w:history="1">
            <w:r w:rsidRPr="00417A3A">
              <w:rPr>
                <w:rStyle w:val="Hyperlink"/>
                <w:rFonts w:ascii="Monserat" w:eastAsia="Montserrat" w:hAnsi="Monserat" w:cs="Montserrat"/>
                <w:noProof/>
              </w:rPr>
              <w:t>5.1.1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Cerințe privind eligibilitatea solicitanților și partenerilor</w:t>
            </w:r>
            <w:r>
              <w:rPr>
                <w:noProof/>
                <w:webHidden/>
              </w:rPr>
              <w:tab/>
            </w:r>
            <w:r>
              <w:rPr>
                <w:noProof/>
                <w:webHidden/>
              </w:rPr>
              <w:fldChar w:fldCharType="begin"/>
            </w:r>
            <w:r>
              <w:rPr>
                <w:noProof/>
                <w:webHidden/>
              </w:rPr>
              <w:instrText xml:space="preserve"> PAGEREF _Toc160718970 \h </w:instrText>
            </w:r>
            <w:r>
              <w:rPr>
                <w:noProof/>
                <w:webHidden/>
              </w:rPr>
            </w:r>
            <w:r>
              <w:rPr>
                <w:noProof/>
                <w:webHidden/>
              </w:rPr>
              <w:fldChar w:fldCharType="separate"/>
            </w:r>
            <w:r>
              <w:rPr>
                <w:noProof/>
                <w:webHidden/>
              </w:rPr>
              <w:t>23</w:t>
            </w:r>
            <w:r>
              <w:rPr>
                <w:noProof/>
                <w:webHidden/>
              </w:rPr>
              <w:fldChar w:fldCharType="end"/>
            </w:r>
          </w:hyperlink>
        </w:p>
        <w:p w14:paraId="59728FB6" w14:textId="77E8EBD3"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1" w:history="1">
            <w:r w:rsidRPr="00417A3A">
              <w:rPr>
                <w:rStyle w:val="Hyperlink"/>
                <w:rFonts w:ascii="Monserat" w:eastAsia="Montserrat" w:hAnsi="Monserat" w:cs="Montserrat"/>
                <w:noProof/>
              </w:rPr>
              <w:t>5.1.2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Categorii de solicitanți eligibili</w:t>
            </w:r>
            <w:r>
              <w:rPr>
                <w:noProof/>
                <w:webHidden/>
              </w:rPr>
              <w:tab/>
            </w:r>
            <w:r>
              <w:rPr>
                <w:noProof/>
                <w:webHidden/>
              </w:rPr>
              <w:fldChar w:fldCharType="begin"/>
            </w:r>
            <w:r>
              <w:rPr>
                <w:noProof/>
                <w:webHidden/>
              </w:rPr>
              <w:instrText xml:space="preserve"> PAGEREF _Toc160718971 \h </w:instrText>
            </w:r>
            <w:r>
              <w:rPr>
                <w:noProof/>
                <w:webHidden/>
              </w:rPr>
            </w:r>
            <w:r>
              <w:rPr>
                <w:noProof/>
                <w:webHidden/>
              </w:rPr>
              <w:fldChar w:fldCharType="separate"/>
            </w:r>
            <w:r>
              <w:rPr>
                <w:noProof/>
                <w:webHidden/>
              </w:rPr>
              <w:t>24</w:t>
            </w:r>
            <w:r>
              <w:rPr>
                <w:noProof/>
                <w:webHidden/>
              </w:rPr>
              <w:fldChar w:fldCharType="end"/>
            </w:r>
          </w:hyperlink>
        </w:p>
        <w:p w14:paraId="1B002B9C" w14:textId="3B13224E"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2" w:history="1">
            <w:r w:rsidRPr="00417A3A">
              <w:rPr>
                <w:rStyle w:val="Hyperlink"/>
                <w:rFonts w:ascii="Monserat" w:eastAsia="Montserrat" w:hAnsi="Monserat" w:cs="Montserrat"/>
                <w:noProof/>
              </w:rPr>
              <w:t>5.1.3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Categorii de parteneri eligibili</w:t>
            </w:r>
            <w:r>
              <w:rPr>
                <w:noProof/>
                <w:webHidden/>
              </w:rPr>
              <w:tab/>
            </w:r>
            <w:r>
              <w:rPr>
                <w:noProof/>
                <w:webHidden/>
              </w:rPr>
              <w:fldChar w:fldCharType="begin"/>
            </w:r>
            <w:r>
              <w:rPr>
                <w:noProof/>
                <w:webHidden/>
              </w:rPr>
              <w:instrText xml:space="preserve"> PAGEREF _Toc160718972 \h </w:instrText>
            </w:r>
            <w:r>
              <w:rPr>
                <w:noProof/>
                <w:webHidden/>
              </w:rPr>
            </w:r>
            <w:r>
              <w:rPr>
                <w:noProof/>
                <w:webHidden/>
              </w:rPr>
              <w:fldChar w:fldCharType="separate"/>
            </w:r>
            <w:r>
              <w:rPr>
                <w:noProof/>
                <w:webHidden/>
              </w:rPr>
              <w:t>25</w:t>
            </w:r>
            <w:r>
              <w:rPr>
                <w:noProof/>
                <w:webHidden/>
              </w:rPr>
              <w:fldChar w:fldCharType="end"/>
            </w:r>
          </w:hyperlink>
        </w:p>
        <w:p w14:paraId="7095C820" w14:textId="2713BC4E"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3" w:history="1">
            <w:r w:rsidRPr="00417A3A">
              <w:rPr>
                <w:rStyle w:val="Hyperlink"/>
                <w:rFonts w:ascii="Monserat" w:eastAsia="Montserrat" w:hAnsi="Monserat" w:cs="Montserrat"/>
                <w:noProof/>
              </w:rPr>
              <w:t>5.1.4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Reguli și cerințe privind parteneriatul</w:t>
            </w:r>
            <w:r>
              <w:rPr>
                <w:noProof/>
                <w:webHidden/>
              </w:rPr>
              <w:tab/>
            </w:r>
            <w:r>
              <w:rPr>
                <w:noProof/>
                <w:webHidden/>
              </w:rPr>
              <w:fldChar w:fldCharType="begin"/>
            </w:r>
            <w:r>
              <w:rPr>
                <w:noProof/>
                <w:webHidden/>
              </w:rPr>
              <w:instrText xml:space="preserve"> PAGEREF _Toc160718973 \h </w:instrText>
            </w:r>
            <w:r>
              <w:rPr>
                <w:noProof/>
                <w:webHidden/>
              </w:rPr>
            </w:r>
            <w:r>
              <w:rPr>
                <w:noProof/>
                <w:webHidden/>
              </w:rPr>
              <w:fldChar w:fldCharType="separate"/>
            </w:r>
            <w:r>
              <w:rPr>
                <w:noProof/>
                <w:webHidden/>
              </w:rPr>
              <w:t>25</w:t>
            </w:r>
            <w:r>
              <w:rPr>
                <w:noProof/>
                <w:webHidden/>
              </w:rPr>
              <w:fldChar w:fldCharType="end"/>
            </w:r>
          </w:hyperlink>
        </w:p>
        <w:p w14:paraId="3D2B6644" w14:textId="180A7F85"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4" w:history="1">
            <w:r w:rsidRPr="00417A3A">
              <w:rPr>
                <w:rStyle w:val="Hyperlink"/>
                <w:rFonts w:ascii="Monserat" w:eastAsia="Montserrat" w:hAnsi="Monserat" w:cs="Montserrat"/>
                <w:noProof/>
              </w:rPr>
              <w:t>5.2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Eligibilitatea activitaților</w:t>
            </w:r>
            <w:r>
              <w:rPr>
                <w:noProof/>
                <w:webHidden/>
              </w:rPr>
              <w:tab/>
            </w:r>
            <w:r>
              <w:rPr>
                <w:noProof/>
                <w:webHidden/>
              </w:rPr>
              <w:fldChar w:fldCharType="begin"/>
            </w:r>
            <w:r>
              <w:rPr>
                <w:noProof/>
                <w:webHidden/>
              </w:rPr>
              <w:instrText xml:space="preserve"> PAGEREF _Toc160718974 \h </w:instrText>
            </w:r>
            <w:r>
              <w:rPr>
                <w:noProof/>
                <w:webHidden/>
              </w:rPr>
            </w:r>
            <w:r>
              <w:rPr>
                <w:noProof/>
                <w:webHidden/>
              </w:rPr>
              <w:fldChar w:fldCharType="separate"/>
            </w:r>
            <w:r>
              <w:rPr>
                <w:noProof/>
                <w:webHidden/>
              </w:rPr>
              <w:t>25</w:t>
            </w:r>
            <w:r>
              <w:rPr>
                <w:noProof/>
                <w:webHidden/>
              </w:rPr>
              <w:fldChar w:fldCharType="end"/>
            </w:r>
          </w:hyperlink>
        </w:p>
        <w:p w14:paraId="44FF153F" w14:textId="57746BC6"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5" w:history="1">
            <w:r w:rsidRPr="00417A3A">
              <w:rPr>
                <w:rStyle w:val="Hyperlink"/>
                <w:rFonts w:ascii="Monserat" w:eastAsia="Montserrat" w:hAnsi="Monserat" w:cs="Montserrat"/>
                <w:noProof/>
              </w:rPr>
              <w:t>5.2.1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Cerințe generale privind eligibilitatea activitaților</w:t>
            </w:r>
            <w:r>
              <w:rPr>
                <w:noProof/>
                <w:webHidden/>
              </w:rPr>
              <w:tab/>
            </w:r>
            <w:r>
              <w:rPr>
                <w:noProof/>
                <w:webHidden/>
              </w:rPr>
              <w:fldChar w:fldCharType="begin"/>
            </w:r>
            <w:r>
              <w:rPr>
                <w:noProof/>
                <w:webHidden/>
              </w:rPr>
              <w:instrText xml:space="preserve"> PAGEREF _Toc160718975 \h </w:instrText>
            </w:r>
            <w:r>
              <w:rPr>
                <w:noProof/>
                <w:webHidden/>
              </w:rPr>
            </w:r>
            <w:r>
              <w:rPr>
                <w:noProof/>
                <w:webHidden/>
              </w:rPr>
              <w:fldChar w:fldCharType="separate"/>
            </w:r>
            <w:r>
              <w:rPr>
                <w:noProof/>
                <w:webHidden/>
              </w:rPr>
              <w:t>25</w:t>
            </w:r>
            <w:r>
              <w:rPr>
                <w:noProof/>
                <w:webHidden/>
              </w:rPr>
              <w:fldChar w:fldCharType="end"/>
            </w:r>
          </w:hyperlink>
        </w:p>
        <w:p w14:paraId="08DEE3DD" w14:textId="4E633617"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6" w:history="1">
            <w:r w:rsidRPr="00417A3A">
              <w:rPr>
                <w:rStyle w:val="Hyperlink"/>
                <w:rFonts w:ascii="Monserat" w:eastAsia="Montserrat" w:hAnsi="Monserat" w:cs="Montserrat"/>
                <w:noProof/>
              </w:rPr>
              <w:t>5.2.2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Activitați eligibile</w:t>
            </w:r>
            <w:r>
              <w:rPr>
                <w:noProof/>
                <w:webHidden/>
              </w:rPr>
              <w:tab/>
            </w:r>
            <w:r>
              <w:rPr>
                <w:noProof/>
                <w:webHidden/>
              </w:rPr>
              <w:fldChar w:fldCharType="begin"/>
            </w:r>
            <w:r>
              <w:rPr>
                <w:noProof/>
                <w:webHidden/>
              </w:rPr>
              <w:instrText xml:space="preserve"> PAGEREF _Toc160718976 \h </w:instrText>
            </w:r>
            <w:r>
              <w:rPr>
                <w:noProof/>
                <w:webHidden/>
              </w:rPr>
            </w:r>
            <w:r>
              <w:rPr>
                <w:noProof/>
                <w:webHidden/>
              </w:rPr>
              <w:fldChar w:fldCharType="separate"/>
            </w:r>
            <w:r>
              <w:rPr>
                <w:noProof/>
                <w:webHidden/>
              </w:rPr>
              <w:t>26</w:t>
            </w:r>
            <w:r>
              <w:rPr>
                <w:noProof/>
                <w:webHidden/>
              </w:rPr>
              <w:fldChar w:fldCharType="end"/>
            </w:r>
          </w:hyperlink>
        </w:p>
        <w:p w14:paraId="69D83DD2" w14:textId="57D62ABE"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7" w:history="1">
            <w:r w:rsidRPr="00417A3A">
              <w:rPr>
                <w:rStyle w:val="Hyperlink"/>
                <w:rFonts w:ascii="Monserat" w:eastAsia="Montserrat" w:hAnsi="Monserat" w:cs="Montserrat"/>
                <w:noProof/>
              </w:rPr>
              <w:t>5.2.3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Activitatea de bază</w:t>
            </w:r>
            <w:r>
              <w:rPr>
                <w:noProof/>
                <w:webHidden/>
              </w:rPr>
              <w:tab/>
            </w:r>
            <w:r>
              <w:rPr>
                <w:noProof/>
                <w:webHidden/>
              </w:rPr>
              <w:fldChar w:fldCharType="begin"/>
            </w:r>
            <w:r>
              <w:rPr>
                <w:noProof/>
                <w:webHidden/>
              </w:rPr>
              <w:instrText xml:space="preserve"> PAGEREF _Toc160718977 \h </w:instrText>
            </w:r>
            <w:r>
              <w:rPr>
                <w:noProof/>
                <w:webHidden/>
              </w:rPr>
            </w:r>
            <w:r>
              <w:rPr>
                <w:noProof/>
                <w:webHidden/>
              </w:rPr>
              <w:fldChar w:fldCharType="separate"/>
            </w:r>
            <w:r>
              <w:rPr>
                <w:noProof/>
                <w:webHidden/>
              </w:rPr>
              <w:t>27</w:t>
            </w:r>
            <w:r>
              <w:rPr>
                <w:noProof/>
                <w:webHidden/>
              </w:rPr>
              <w:fldChar w:fldCharType="end"/>
            </w:r>
          </w:hyperlink>
        </w:p>
        <w:p w14:paraId="27C88565" w14:textId="75559764"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8" w:history="1">
            <w:r w:rsidRPr="00417A3A">
              <w:rPr>
                <w:rStyle w:val="Hyperlink"/>
                <w:rFonts w:ascii="Monserat" w:eastAsia="Montserrat" w:hAnsi="Monserat" w:cs="Montserrat"/>
                <w:noProof/>
              </w:rPr>
              <w:t>5.2.4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Activități neeligibile</w:t>
            </w:r>
            <w:r>
              <w:rPr>
                <w:noProof/>
                <w:webHidden/>
              </w:rPr>
              <w:tab/>
            </w:r>
            <w:r>
              <w:rPr>
                <w:noProof/>
                <w:webHidden/>
              </w:rPr>
              <w:fldChar w:fldCharType="begin"/>
            </w:r>
            <w:r>
              <w:rPr>
                <w:noProof/>
                <w:webHidden/>
              </w:rPr>
              <w:instrText xml:space="preserve"> PAGEREF _Toc160718978 \h </w:instrText>
            </w:r>
            <w:r>
              <w:rPr>
                <w:noProof/>
                <w:webHidden/>
              </w:rPr>
            </w:r>
            <w:r>
              <w:rPr>
                <w:noProof/>
                <w:webHidden/>
              </w:rPr>
              <w:fldChar w:fldCharType="separate"/>
            </w:r>
            <w:r>
              <w:rPr>
                <w:noProof/>
                <w:webHidden/>
              </w:rPr>
              <w:t>27</w:t>
            </w:r>
            <w:r>
              <w:rPr>
                <w:noProof/>
                <w:webHidden/>
              </w:rPr>
              <w:fldChar w:fldCharType="end"/>
            </w:r>
          </w:hyperlink>
        </w:p>
        <w:p w14:paraId="52B240F1" w14:textId="32B811AE"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79" w:history="1">
            <w:r w:rsidRPr="00417A3A">
              <w:rPr>
                <w:rStyle w:val="Hyperlink"/>
                <w:rFonts w:ascii="Monserat" w:eastAsia="Montserrat" w:hAnsi="Monserat" w:cs="Montserrat"/>
                <w:noProof/>
              </w:rPr>
              <w:t>5.3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Eligibilitatea cheltuielilor</w:t>
            </w:r>
            <w:r>
              <w:rPr>
                <w:noProof/>
                <w:webHidden/>
              </w:rPr>
              <w:tab/>
            </w:r>
            <w:r>
              <w:rPr>
                <w:noProof/>
                <w:webHidden/>
              </w:rPr>
              <w:fldChar w:fldCharType="begin"/>
            </w:r>
            <w:r>
              <w:rPr>
                <w:noProof/>
                <w:webHidden/>
              </w:rPr>
              <w:instrText xml:space="preserve"> PAGEREF _Toc160718979 \h </w:instrText>
            </w:r>
            <w:r>
              <w:rPr>
                <w:noProof/>
                <w:webHidden/>
              </w:rPr>
            </w:r>
            <w:r>
              <w:rPr>
                <w:noProof/>
                <w:webHidden/>
              </w:rPr>
              <w:fldChar w:fldCharType="separate"/>
            </w:r>
            <w:r>
              <w:rPr>
                <w:noProof/>
                <w:webHidden/>
              </w:rPr>
              <w:t>28</w:t>
            </w:r>
            <w:r>
              <w:rPr>
                <w:noProof/>
                <w:webHidden/>
              </w:rPr>
              <w:fldChar w:fldCharType="end"/>
            </w:r>
          </w:hyperlink>
        </w:p>
        <w:p w14:paraId="1B7241CF" w14:textId="50962B9D"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0" w:history="1">
            <w:r w:rsidRPr="00417A3A">
              <w:rPr>
                <w:rStyle w:val="Hyperlink"/>
                <w:rFonts w:ascii="Monserat" w:eastAsia="Montserrat" w:hAnsi="Monserat" w:cs="Montserrat"/>
                <w:noProof/>
              </w:rPr>
              <w:t>5.3.1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Baza legală pentru stabilirea stabilirea eligibilității cheltuielilor</w:t>
            </w:r>
            <w:r>
              <w:rPr>
                <w:noProof/>
                <w:webHidden/>
              </w:rPr>
              <w:tab/>
            </w:r>
            <w:r>
              <w:rPr>
                <w:noProof/>
                <w:webHidden/>
              </w:rPr>
              <w:fldChar w:fldCharType="begin"/>
            </w:r>
            <w:r>
              <w:rPr>
                <w:noProof/>
                <w:webHidden/>
              </w:rPr>
              <w:instrText xml:space="preserve"> PAGEREF _Toc160718980 \h </w:instrText>
            </w:r>
            <w:r>
              <w:rPr>
                <w:noProof/>
                <w:webHidden/>
              </w:rPr>
            </w:r>
            <w:r>
              <w:rPr>
                <w:noProof/>
                <w:webHidden/>
              </w:rPr>
              <w:fldChar w:fldCharType="separate"/>
            </w:r>
            <w:r>
              <w:rPr>
                <w:noProof/>
                <w:webHidden/>
              </w:rPr>
              <w:t>28</w:t>
            </w:r>
            <w:r>
              <w:rPr>
                <w:noProof/>
                <w:webHidden/>
              </w:rPr>
              <w:fldChar w:fldCharType="end"/>
            </w:r>
          </w:hyperlink>
        </w:p>
        <w:p w14:paraId="09535707" w14:textId="6F47AE72"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1" w:history="1">
            <w:r w:rsidRPr="00417A3A">
              <w:rPr>
                <w:rStyle w:val="Hyperlink"/>
                <w:rFonts w:ascii="Monserat" w:eastAsia="Montserrat" w:hAnsi="Monserat" w:cs="Montserrat"/>
                <w:noProof/>
              </w:rPr>
              <w:t>5.3.2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Categorii şi plafoane de cheltuieli eligibile</w:t>
            </w:r>
            <w:r>
              <w:rPr>
                <w:noProof/>
                <w:webHidden/>
              </w:rPr>
              <w:tab/>
            </w:r>
            <w:r>
              <w:rPr>
                <w:noProof/>
                <w:webHidden/>
              </w:rPr>
              <w:fldChar w:fldCharType="begin"/>
            </w:r>
            <w:r>
              <w:rPr>
                <w:noProof/>
                <w:webHidden/>
              </w:rPr>
              <w:instrText xml:space="preserve"> PAGEREF _Toc160718981 \h </w:instrText>
            </w:r>
            <w:r>
              <w:rPr>
                <w:noProof/>
                <w:webHidden/>
              </w:rPr>
            </w:r>
            <w:r>
              <w:rPr>
                <w:noProof/>
                <w:webHidden/>
              </w:rPr>
              <w:fldChar w:fldCharType="separate"/>
            </w:r>
            <w:r>
              <w:rPr>
                <w:noProof/>
                <w:webHidden/>
              </w:rPr>
              <w:t>29</w:t>
            </w:r>
            <w:r>
              <w:rPr>
                <w:noProof/>
                <w:webHidden/>
              </w:rPr>
              <w:fldChar w:fldCharType="end"/>
            </w:r>
          </w:hyperlink>
        </w:p>
        <w:p w14:paraId="5D3E5D31" w14:textId="7116624E"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2" w:history="1">
            <w:r w:rsidRPr="00417A3A">
              <w:rPr>
                <w:rStyle w:val="Hyperlink"/>
                <w:rFonts w:ascii="Monserat" w:eastAsia="Montserrat" w:hAnsi="Monserat" w:cs="Montserrat"/>
                <w:noProof/>
              </w:rPr>
              <w:t>5.3.3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Categorii de cheltuieli neeligibile</w:t>
            </w:r>
            <w:r>
              <w:rPr>
                <w:noProof/>
                <w:webHidden/>
              </w:rPr>
              <w:tab/>
            </w:r>
            <w:r>
              <w:rPr>
                <w:noProof/>
                <w:webHidden/>
              </w:rPr>
              <w:fldChar w:fldCharType="begin"/>
            </w:r>
            <w:r>
              <w:rPr>
                <w:noProof/>
                <w:webHidden/>
              </w:rPr>
              <w:instrText xml:space="preserve"> PAGEREF _Toc160718982 \h </w:instrText>
            </w:r>
            <w:r>
              <w:rPr>
                <w:noProof/>
                <w:webHidden/>
              </w:rPr>
            </w:r>
            <w:r>
              <w:rPr>
                <w:noProof/>
                <w:webHidden/>
              </w:rPr>
              <w:fldChar w:fldCharType="separate"/>
            </w:r>
            <w:r>
              <w:rPr>
                <w:noProof/>
                <w:webHidden/>
              </w:rPr>
              <w:t>29</w:t>
            </w:r>
            <w:r>
              <w:rPr>
                <w:noProof/>
                <w:webHidden/>
              </w:rPr>
              <w:fldChar w:fldCharType="end"/>
            </w:r>
          </w:hyperlink>
        </w:p>
        <w:p w14:paraId="3C89FCBD" w14:textId="1CA721FE"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3" w:history="1">
            <w:r w:rsidRPr="00417A3A">
              <w:rPr>
                <w:rStyle w:val="Hyperlink"/>
                <w:rFonts w:ascii="Monserat" w:eastAsia="Montserrat" w:hAnsi="Monserat" w:cs="Montserrat"/>
                <w:noProof/>
              </w:rPr>
              <w:t>5.3.4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Opţiuni de costuri simplificate. Costuri directe şi costuri indirecte</w:t>
            </w:r>
            <w:r>
              <w:rPr>
                <w:noProof/>
                <w:webHidden/>
              </w:rPr>
              <w:tab/>
            </w:r>
            <w:r>
              <w:rPr>
                <w:noProof/>
                <w:webHidden/>
              </w:rPr>
              <w:fldChar w:fldCharType="begin"/>
            </w:r>
            <w:r>
              <w:rPr>
                <w:noProof/>
                <w:webHidden/>
              </w:rPr>
              <w:instrText xml:space="preserve"> PAGEREF _Toc160718983 \h </w:instrText>
            </w:r>
            <w:r>
              <w:rPr>
                <w:noProof/>
                <w:webHidden/>
              </w:rPr>
            </w:r>
            <w:r>
              <w:rPr>
                <w:noProof/>
                <w:webHidden/>
              </w:rPr>
              <w:fldChar w:fldCharType="separate"/>
            </w:r>
            <w:r>
              <w:rPr>
                <w:noProof/>
                <w:webHidden/>
              </w:rPr>
              <w:t>30</w:t>
            </w:r>
            <w:r>
              <w:rPr>
                <w:noProof/>
                <w:webHidden/>
              </w:rPr>
              <w:fldChar w:fldCharType="end"/>
            </w:r>
          </w:hyperlink>
        </w:p>
        <w:p w14:paraId="14B1B3A2" w14:textId="335BF244"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4" w:history="1">
            <w:r w:rsidRPr="00417A3A">
              <w:rPr>
                <w:rStyle w:val="Hyperlink"/>
                <w:rFonts w:ascii="Monserat" w:eastAsia="Montserrat" w:hAnsi="Monserat" w:cs="Montserrat"/>
                <w:noProof/>
              </w:rPr>
              <w:t>5.3.5</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Opţiuni de costuri simplificate. Costuri unitare/ sume forfetare şi rate forfetare</w:t>
            </w:r>
            <w:r>
              <w:rPr>
                <w:noProof/>
                <w:webHidden/>
              </w:rPr>
              <w:tab/>
            </w:r>
            <w:r>
              <w:rPr>
                <w:noProof/>
                <w:webHidden/>
              </w:rPr>
              <w:fldChar w:fldCharType="begin"/>
            </w:r>
            <w:r>
              <w:rPr>
                <w:noProof/>
                <w:webHidden/>
              </w:rPr>
              <w:instrText xml:space="preserve"> PAGEREF _Toc160718984 \h </w:instrText>
            </w:r>
            <w:r>
              <w:rPr>
                <w:noProof/>
                <w:webHidden/>
              </w:rPr>
            </w:r>
            <w:r>
              <w:rPr>
                <w:noProof/>
                <w:webHidden/>
              </w:rPr>
              <w:fldChar w:fldCharType="separate"/>
            </w:r>
            <w:r>
              <w:rPr>
                <w:noProof/>
                <w:webHidden/>
              </w:rPr>
              <w:t>31</w:t>
            </w:r>
            <w:r>
              <w:rPr>
                <w:noProof/>
                <w:webHidden/>
              </w:rPr>
              <w:fldChar w:fldCharType="end"/>
            </w:r>
          </w:hyperlink>
        </w:p>
        <w:p w14:paraId="00450095" w14:textId="17B9707C"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5" w:history="1">
            <w:r w:rsidRPr="00417A3A">
              <w:rPr>
                <w:rStyle w:val="Hyperlink"/>
                <w:rFonts w:ascii="Monserat" w:eastAsia="Montserrat" w:hAnsi="Monserat" w:cs="Montserrat"/>
                <w:noProof/>
              </w:rPr>
              <w:t>5.3.6</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Finanţare nelegată de costuri</w:t>
            </w:r>
            <w:r>
              <w:rPr>
                <w:noProof/>
                <w:webHidden/>
              </w:rPr>
              <w:tab/>
            </w:r>
            <w:r>
              <w:rPr>
                <w:noProof/>
                <w:webHidden/>
              </w:rPr>
              <w:fldChar w:fldCharType="begin"/>
            </w:r>
            <w:r>
              <w:rPr>
                <w:noProof/>
                <w:webHidden/>
              </w:rPr>
              <w:instrText xml:space="preserve"> PAGEREF _Toc160718985 \h </w:instrText>
            </w:r>
            <w:r>
              <w:rPr>
                <w:noProof/>
                <w:webHidden/>
              </w:rPr>
            </w:r>
            <w:r>
              <w:rPr>
                <w:noProof/>
                <w:webHidden/>
              </w:rPr>
              <w:fldChar w:fldCharType="separate"/>
            </w:r>
            <w:r>
              <w:rPr>
                <w:noProof/>
                <w:webHidden/>
              </w:rPr>
              <w:t>31</w:t>
            </w:r>
            <w:r>
              <w:rPr>
                <w:noProof/>
                <w:webHidden/>
              </w:rPr>
              <w:fldChar w:fldCharType="end"/>
            </w:r>
          </w:hyperlink>
        </w:p>
        <w:p w14:paraId="7234067A" w14:textId="54ABD064"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6" w:history="1">
            <w:r w:rsidRPr="00417A3A">
              <w:rPr>
                <w:rStyle w:val="Hyperlink"/>
                <w:rFonts w:ascii="Monserat" w:eastAsia="Montserrat" w:hAnsi="Monserat" w:cs="Montserrat"/>
                <w:noProof/>
              </w:rPr>
              <w:t>5.4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Valoarea minimă şi maximă eligibilă/ nerambursabilă a unui proiect</w:t>
            </w:r>
            <w:r>
              <w:rPr>
                <w:noProof/>
                <w:webHidden/>
              </w:rPr>
              <w:tab/>
            </w:r>
            <w:r>
              <w:rPr>
                <w:noProof/>
                <w:webHidden/>
              </w:rPr>
              <w:fldChar w:fldCharType="begin"/>
            </w:r>
            <w:r>
              <w:rPr>
                <w:noProof/>
                <w:webHidden/>
              </w:rPr>
              <w:instrText xml:space="preserve"> PAGEREF _Toc160718986 \h </w:instrText>
            </w:r>
            <w:r>
              <w:rPr>
                <w:noProof/>
                <w:webHidden/>
              </w:rPr>
            </w:r>
            <w:r>
              <w:rPr>
                <w:noProof/>
                <w:webHidden/>
              </w:rPr>
              <w:fldChar w:fldCharType="separate"/>
            </w:r>
            <w:r>
              <w:rPr>
                <w:noProof/>
                <w:webHidden/>
              </w:rPr>
              <w:t>31</w:t>
            </w:r>
            <w:r>
              <w:rPr>
                <w:noProof/>
                <w:webHidden/>
              </w:rPr>
              <w:fldChar w:fldCharType="end"/>
            </w:r>
          </w:hyperlink>
        </w:p>
        <w:p w14:paraId="50E978EC" w14:textId="65A3DC12"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7" w:history="1">
            <w:r w:rsidRPr="00417A3A">
              <w:rPr>
                <w:rStyle w:val="Hyperlink"/>
                <w:rFonts w:ascii="Monserat" w:eastAsia="Montserrat" w:hAnsi="Monserat" w:cs="Montserrat"/>
                <w:noProof/>
              </w:rPr>
              <w:t>5.5</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Cuantumul cofinanțării acordate</w:t>
            </w:r>
            <w:r>
              <w:rPr>
                <w:noProof/>
                <w:webHidden/>
              </w:rPr>
              <w:tab/>
            </w:r>
            <w:r>
              <w:rPr>
                <w:noProof/>
                <w:webHidden/>
              </w:rPr>
              <w:fldChar w:fldCharType="begin"/>
            </w:r>
            <w:r>
              <w:rPr>
                <w:noProof/>
                <w:webHidden/>
              </w:rPr>
              <w:instrText xml:space="preserve"> PAGEREF _Toc160718987 \h </w:instrText>
            </w:r>
            <w:r>
              <w:rPr>
                <w:noProof/>
                <w:webHidden/>
              </w:rPr>
            </w:r>
            <w:r>
              <w:rPr>
                <w:noProof/>
                <w:webHidden/>
              </w:rPr>
              <w:fldChar w:fldCharType="separate"/>
            </w:r>
            <w:r>
              <w:rPr>
                <w:noProof/>
                <w:webHidden/>
              </w:rPr>
              <w:t>31</w:t>
            </w:r>
            <w:r>
              <w:rPr>
                <w:noProof/>
                <w:webHidden/>
              </w:rPr>
              <w:fldChar w:fldCharType="end"/>
            </w:r>
          </w:hyperlink>
        </w:p>
        <w:p w14:paraId="27D0CEAD" w14:textId="2FD11330"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8" w:history="1">
            <w:r w:rsidRPr="00417A3A">
              <w:rPr>
                <w:rStyle w:val="Hyperlink"/>
                <w:rFonts w:ascii="Monserat" w:eastAsia="Montserrat" w:hAnsi="Monserat" w:cs="Montserrat"/>
                <w:noProof/>
              </w:rPr>
              <w:t>5.6</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Durata proiectului</w:t>
            </w:r>
            <w:r>
              <w:rPr>
                <w:noProof/>
                <w:webHidden/>
              </w:rPr>
              <w:tab/>
            </w:r>
            <w:r>
              <w:rPr>
                <w:noProof/>
                <w:webHidden/>
              </w:rPr>
              <w:fldChar w:fldCharType="begin"/>
            </w:r>
            <w:r>
              <w:rPr>
                <w:noProof/>
                <w:webHidden/>
              </w:rPr>
              <w:instrText xml:space="preserve"> PAGEREF _Toc160718988 \h </w:instrText>
            </w:r>
            <w:r>
              <w:rPr>
                <w:noProof/>
                <w:webHidden/>
              </w:rPr>
            </w:r>
            <w:r>
              <w:rPr>
                <w:noProof/>
                <w:webHidden/>
              </w:rPr>
              <w:fldChar w:fldCharType="separate"/>
            </w:r>
            <w:r>
              <w:rPr>
                <w:noProof/>
                <w:webHidden/>
              </w:rPr>
              <w:t>31</w:t>
            </w:r>
            <w:r>
              <w:rPr>
                <w:noProof/>
                <w:webHidden/>
              </w:rPr>
              <w:fldChar w:fldCharType="end"/>
            </w:r>
          </w:hyperlink>
        </w:p>
        <w:p w14:paraId="10958DA1" w14:textId="0B24B648"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89" w:history="1">
            <w:r w:rsidRPr="00417A3A">
              <w:rPr>
                <w:rStyle w:val="Hyperlink"/>
                <w:rFonts w:ascii="Monserat" w:eastAsia="Montserrat" w:hAnsi="Monserat" w:cs="Montserrat"/>
                <w:noProof/>
              </w:rPr>
              <w:t>5.7</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Alte cerinţe de eligibilitate a proiectului</w:t>
            </w:r>
            <w:r>
              <w:rPr>
                <w:noProof/>
                <w:webHidden/>
              </w:rPr>
              <w:tab/>
            </w:r>
            <w:r>
              <w:rPr>
                <w:noProof/>
                <w:webHidden/>
              </w:rPr>
              <w:fldChar w:fldCharType="begin"/>
            </w:r>
            <w:r>
              <w:rPr>
                <w:noProof/>
                <w:webHidden/>
              </w:rPr>
              <w:instrText xml:space="preserve"> PAGEREF _Toc160718989 \h </w:instrText>
            </w:r>
            <w:r>
              <w:rPr>
                <w:noProof/>
                <w:webHidden/>
              </w:rPr>
            </w:r>
            <w:r>
              <w:rPr>
                <w:noProof/>
                <w:webHidden/>
              </w:rPr>
              <w:fldChar w:fldCharType="separate"/>
            </w:r>
            <w:r>
              <w:rPr>
                <w:noProof/>
                <w:webHidden/>
              </w:rPr>
              <w:t>32</w:t>
            </w:r>
            <w:r>
              <w:rPr>
                <w:noProof/>
                <w:webHidden/>
              </w:rPr>
              <w:fldChar w:fldCharType="end"/>
            </w:r>
          </w:hyperlink>
        </w:p>
        <w:p w14:paraId="5467179A" w14:textId="4E5ACFBB"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0" w:history="1">
            <w:r w:rsidRPr="00417A3A">
              <w:rPr>
                <w:rStyle w:val="Hyperlink"/>
                <w:rFonts w:ascii="Monserat" w:eastAsia="Montserrat" w:hAnsi="Monserat" w:cs="Montserrat"/>
                <w:iCs/>
                <w:noProof/>
              </w:rPr>
              <w:t>6</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Indicatori de etapă</w:t>
            </w:r>
            <w:r>
              <w:rPr>
                <w:noProof/>
                <w:webHidden/>
              </w:rPr>
              <w:tab/>
            </w:r>
            <w:r>
              <w:rPr>
                <w:noProof/>
                <w:webHidden/>
              </w:rPr>
              <w:fldChar w:fldCharType="begin"/>
            </w:r>
            <w:r>
              <w:rPr>
                <w:noProof/>
                <w:webHidden/>
              </w:rPr>
              <w:instrText xml:space="preserve"> PAGEREF _Toc160718990 \h </w:instrText>
            </w:r>
            <w:r>
              <w:rPr>
                <w:noProof/>
                <w:webHidden/>
              </w:rPr>
            </w:r>
            <w:r>
              <w:rPr>
                <w:noProof/>
                <w:webHidden/>
              </w:rPr>
              <w:fldChar w:fldCharType="separate"/>
            </w:r>
            <w:r>
              <w:rPr>
                <w:noProof/>
                <w:webHidden/>
              </w:rPr>
              <w:t>33</w:t>
            </w:r>
            <w:r>
              <w:rPr>
                <w:noProof/>
                <w:webHidden/>
              </w:rPr>
              <w:fldChar w:fldCharType="end"/>
            </w:r>
          </w:hyperlink>
        </w:p>
        <w:p w14:paraId="12015F0B" w14:textId="31ABE491"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1" w:history="1">
            <w:r w:rsidRPr="00417A3A">
              <w:rPr>
                <w:rStyle w:val="Hyperlink"/>
                <w:rFonts w:ascii="Monserat" w:eastAsia="Montserrat" w:hAnsi="Monserat" w:cs="Montserrat"/>
                <w:iCs/>
                <w:noProof/>
              </w:rPr>
              <w:t>7</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Completarea și depunerea cererilor de finanțare</w:t>
            </w:r>
            <w:r>
              <w:rPr>
                <w:noProof/>
                <w:webHidden/>
              </w:rPr>
              <w:tab/>
            </w:r>
            <w:r>
              <w:rPr>
                <w:noProof/>
                <w:webHidden/>
              </w:rPr>
              <w:fldChar w:fldCharType="begin"/>
            </w:r>
            <w:r>
              <w:rPr>
                <w:noProof/>
                <w:webHidden/>
              </w:rPr>
              <w:instrText xml:space="preserve"> PAGEREF _Toc160718991 \h </w:instrText>
            </w:r>
            <w:r>
              <w:rPr>
                <w:noProof/>
                <w:webHidden/>
              </w:rPr>
            </w:r>
            <w:r>
              <w:rPr>
                <w:noProof/>
                <w:webHidden/>
              </w:rPr>
              <w:fldChar w:fldCharType="separate"/>
            </w:r>
            <w:r>
              <w:rPr>
                <w:noProof/>
                <w:webHidden/>
              </w:rPr>
              <w:t>34</w:t>
            </w:r>
            <w:r>
              <w:rPr>
                <w:noProof/>
                <w:webHidden/>
              </w:rPr>
              <w:fldChar w:fldCharType="end"/>
            </w:r>
          </w:hyperlink>
        </w:p>
        <w:p w14:paraId="59A7D248" w14:textId="4065D8A4"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2" w:history="1">
            <w:r w:rsidRPr="00417A3A">
              <w:rPr>
                <w:rStyle w:val="Hyperlink"/>
                <w:rFonts w:ascii="Monserat" w:eastAsia="Arial" w:hAnsi="Monserat"/>
                <w:noProof/>
              </w:rPr>
              <w:t>7.1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Completarea formularului cererii de finanțare</w:t>
            </w:r>
            <w:r>
              <w:rPr>
                <w:noProof/>
                <w:webHidden/>
              </w:rPr>
              <w:tab/>
            </w:r>
            <w:r>
              <w:rPr>
                <w:noProof/>
                <w:webHidden/>
              </w:rPr>
              <w:fldChar w:fldCharType="begin"/>
            </w:r>
            <w:r>
              <w:rPr>
                <w:noProof/>
                <w:webHidden/>
              </w:rPr>
              <w:instrText xml:space="preserve"> PAGEREF _Toc160718992 \h </w:instrText>
            </w:r>
            <w:r>
              <w:rPr>
                <w:noProof/>
                <w:webHidden/>
              </w:rPr>
            </w:r>
            <w:r>
              <w:rPr>
                <w:noProof/>
                <w:webHidden/>
              </w:rPr>
              <w:fldChar w:fldCharType="separate"/>
            </w:r>
            <w:r>
              <w:rPr>
                <w:noProof/>
                <w:webHidden/>
              </w:rPr>
              <w:t>34</w:t>
            </w:r>
            <w:r>
              <w:rPr>
                <w:noProof/>
                <w:webHidden/>
              </w:rPr>
              <w:fldChar w:fldCharType="end"/>
            </w:r>
          </w:hyperlink>
        </w:p>
        <w:p w14:paraId="163AF138" w14:textId="2AF47879"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3" w:history="1">
            <w:r w:rsidRPr="00417A3A">
              <w:rPr>
                <w:rStyle w:val="Hyperlink"/>
                <w:rFonts w:ascii="Monserat" w:eastAsia="Montserrat" w:hAnsi="Monserat" w:cs="Montserrat"/>
                <w:noProof/>
              </w:rPr>
              <w:t>7.2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Limba utilizată în completarea cererii de finanțare</w:t>
            </w:r>
            <w:r>
              <w:rPr>
                <w:noProof/>
                <w:webHidden/>
              </w:rPr>
              <w:tab/>
            </w:r>
            <w:r>
              <w:rPr>
                <w:noProof/>
                <w:webHidden/>
              </w:rPr>
              <w:fldChar w:fldCharType="begin"/>
            </w:r>
            <w:r>
              <w:rPr>
                <w:noProof/>
                <w:webHidden/>
              </w:rPr>
              <w:instrText xml:space="preserve"> PAGEREF _Toc160718993 \h </w:instrText>
            </w:r>
            <w:r>
              <w:rPr>
                <w:noProof/>
                <w:webHidden/>
              </w:rPr>
            </w:r>
            <w:r>
              <w:rPr>
                <w:noProof/>
                <w:webHidden/>
              </w:rPr>
              <w:fldChar w:fldCharType="separate"/>
            </w:r>
            <w:r>
              <w:rPr>
                <w:noProof/>
                <w:webHidden/>
              </w:rPr>
              <w:t>34</w:t>
            </w:r>
            <w:r>
              <w:rPr>
                <w:noProof/>
                <w:webHidden/>
              </w:rPr>
              <w:fldChar w:fldCharType="end"/>
            </w:r>
          </w:hyperlink>
        </w:p>
        <w:p w14:paraId="6E44BBBF" w14:textId="1CF954D1"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4" w:history="1">
            <w:r w:rsidRPr="00417A3A">
              <w:rPr>
                <w:rStyle w:val="Hyperlink"/>
                <w:rFonts w:ascii="Monserat" w:eastAsia="Montserrat" w:hAnsi="Monserat" w:cs="Montserrat"/>
                <w:noProof/>
              </w:rPr>
              <w:t>7.3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Metodologia de justificare și detaliere a bugetului cererii de finanțare</w:t>
            </w:r>
            <w:r>
              <w:rPr>
                <w:noProof/>
                <w:webHidden/>
              </w:rPr>
              <w:tab/>
            </w:r>
            <w:r>
              <w:rPr>
                <w:noProof/>
                <w:webHidden/>
              </w:rPr>
              <w:fldChar w:fldCharType="begin"/>
            </w:r>
            <w:r>
              <w:rPr>
                <w:noProof/>
                <w:webHidden/>
              </w:rPr>
              <w:instrText xml:space="preserve"> PAGEREF _Toc160718994 \h </w:instrText>
            </w:r>
            <w:r>
              <w:rPr>
                <w:noProof/>
                <w:webHidden/>
              </w:rPr>
            </w:r>
            <w:r>
              <w:rPr>
                <w:noProof/>
                <w:webHidden/>
              </w:rPr>
              <w:fldChar w:fldCharType="separate"/>
            </w:r>
            <w:r>
              <w:rPr>
                <w:noProof/>
                <w:webHidden/>
              </w:rPr>
              <w:t>34</w:t>
            </w:r>
            <w:r>
              <w:rPr>
                <w:noProof/>
                <w:webHidden/>
              </w:rPr>
              <w:fldChar w:fldCharType="end"/>
            </w:r>
          </w:hyperlink>
        </w:p>
        <w:p w14:paraId="5DE37663" w14:textId="5FDD7F7D"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5" w:history="1">
            <w:r w:rsidRPr="00417A3A">
              <w:rPr>
                <w:rStyle w:val="Hyperlink"/>
                <w:rFonts w:ascii="Monserat" w:eastAsia="Montserrat" w:hAnsi="Monserat" w:cs="Montserrat"/>
                <w:noProof/>
              </w:rPr>
              <w:t>7.4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Anexe și documente obligatorii la depunerea cererii de finanțare</w:t>
            </w:r>
            <w:r>
              <w:rPr>
                <w:noProof/>
                <w:webHidden/>
              </w:rPr>
              <w:tab/>
            </w:r>
            <w:r>
              <w:rPr>
                <w:noProof/>
                <w:webHidden/>
              </w:rPr>
              <w:fldChar w:fldCharType="begin"/>
            </w:r>
            <w:r>
              <w:rPr>
                <w:noProof/>
                <w:webHidden/>
              </w:rPr>
              <w:instrText xml:space="preserve"> PAGEREF _Toc160718995 \h </w:instrText>
            </w:r>
            <w:r>
              <w:rPr>
                <w:noProof/>
                <w:webHidden/>
              </w:rPr>
            </w:r>
            <w:r>
              <w:rPr>
                <w:noProof/>
                <w:webHidden/>
              </w:rPr>
              <w:fldChar w:fldCharType="separate"/>
            </w:r>
            <w:r>
              <w:rPr>
                <w:noProof/>
                <w:webHidden/>
              </w:rPr>
              <w:t>35</w:t>
            </w:r>
            <w:r>
              <w:rPr>
                <w:noProof/>
                <w:webHidden/>
              </w:rPr>
              <w:fldChar w:fldCharType="end"/>
            </w:r>
          </w:hyperlink>
        </w:p>
        <w:p w14:paraId="7A41924C" w14:textId="2686E6C3"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6" w:history="1">
            <w:r w:rsidRPr="00417A3A">
              <w:rPr>
                <w:rStyle w:val="Hyperlink"/>
                <w:rFonts w:ascii="Noto Sans Symbols" w:eastAsia="Noto Sans Symbols" w:hAnsi="Noto Sans Symbols" w:cs="Noto Sans Symbols"/>
                <w:noProof/>
              </w:rPr>
              <w:t>▪</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noProof/>
              </w:rPr>
              <w:t>Proiectul Tehnic aferent obiectivului de investiție anexat la cererea de finanțare nu trebuie să fi fost elaborat/ revizuit/ reactualizat cu mai mult de 2 ani înainte de data depunerii cererii de finanţare.</w:t>
            </w:r>
            <w:r>
              <w:rPr>
                <w:noProof/>
                <w:webHidden/>
              </w:rPr>
              <w:tab/>
            </w:r>
            <w:r>
              <w:rPr>
                <w:noProof/>
                <w:webHidden/>
              </w:rPr>
              <w:fldChar w:fldCharType="begin"/>
            </w:r>
            <w:r>
              <w:rPr>
                <w:noProof/>
                <w:webHidden/>
              </w:rPr>
              <w:instrText xml:space="preserve"> PAGEREF _Toc160718996 \h </w:instrText>
            </w:r>
            <w:r>
              <w:rPr>
                <w:noProof/>
                <w:webHidden/>
              </w:rPr>
            </w:r>
            <w:r>
              <w:rPr>
                <w:noProof/>
                <w:webHidden/>
              </w:rPr>
              <w:fldChar w:fldCharType="separate"/>
            </w:r>
            <w:r>
              <w:rPr>
                <w:noProof/>
                <w:webHidden/>
              </w:rPr>
              <w:t>35</w:t>
            </w:r>
            <w:r>
              <w:rPr>
                <w:noProof/>
                <w:webHidden/>
              </w:rPr>
              <w:fldChar w:fldCharType="end"/>
            </w:r>
          </w:hyperlink>
        </w:p>
        <w:p w14:paraId="409661C0" w14:textId="61C2E48F"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7" w:history="1">
            <w:r w:rsidRPr="00417A3A">
              <w:rPr>
                <w:rStyle w:val="Hyperlink"/>
                <w:rFonts w:ascii="Noto Sans Symbols" w:eastAsia="Noto Sans Symbols" w:hAnsi="Noto Sans Symbols" w:cs="Noto Sans Symbols"/>
                <w:noProof/>
              </w:rPr>
              <w:t>▪</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Devizul general aferent proiectului tehnic, devize pe obiect dacă este cazul, (ex. consolidări, componenta specifică tehnologiei informației și comunicațiilor).</w:t>
            </w:r>
            <w:r>
              <w:rPr>
                <w:noProof/>
                <w:webHidden/>
              </w:rPr>
              <w:tab/>
            </w:r>
            <w:r>
              <w:rPr>
                <w:noProof/>
                <w:webHidden/>
              </w:rPr>
              <w:fldChar w:fldCharType="begin"/>
            </w:r>
            <w:r>
              <w:rPr>
                <w:noProof/>
                <w:webHidden/>
              </w:rPr>
              <w:instrText xml:space="preserve"> PAGEREF _Toc160718997 \h </w:instrText>
            </w:r>
            <w:r>
              <w:rPr>
                <w:noProof/>
                <w:webHidden/>
              </w:rPr>
            </w:r>
            <w:r>
              <w:rPr>
                <w:noProof/>
                <w:webHidden/>
              </w:rPr>
              <w:fldChar w:fldCharType="separate"/>
            </w:r>
            <w:r>
              <w:rPr>
                <w:noProof/>
                <w:webHidden/>
              </w:rPr>
              <w:t>35</w:t>
            </w:r>
            <w:r>
              <w:rPr>
                <w:noProof/>
                <w:webHidden/>
              </w:rPr>
              <w:fldChar w:fldCharType="end"/>
            </w:r>
          </w:hyperlink>
        </w:p>
        <w:p w14:paraId="6430CB34" w14:textId="790E58D4"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8" w:history="1">
            <w:r w:rsidRPr="00417A3A">
              <w:rPr>
                <w:rStyle w:val="Hyperlink"/>
                <w:rFonts w:ascii="Monserat" w:eastAsia="Montserrat" w:hAnsi="Monserat" w:cs="Montserrat"/>
                <w:noProof/>
              </w:rPr>
              <w:t>7.5</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Aspecte administrative privind depunerea cererii de finanțare</w:t>
            </w:r>
            <w:r>
              <w:rPr>
                <w:noProof/>
                <w:webHidden/>
              </w:rPr>
              <w:tab/>
            </w:r>
            <w:r>
              <w:rPr>
                <w:noProof/>
                <w:webHidden/>
              </w:rPr>
              <w:fldChar w:fldCharType="begin"/>
            </w:r>
            <w:r>
              <w:rPr>
                <w:noProof/>
                <w:webHidden/>
              </w:rPr>
              <w:instrText xml:space="preserve"> PAGEREF _Toc160718998 \h </w:instrText>
            </w:r>
            <w:r>
              <w:rPr>
                <w:noProof/>
                <w:webHidden/>
              </w:rPr>
            </w:r>
            <w:r>
              <w:rPr>
                <w:noProof/>
                <w:webHidden/>
              </w:rPr>
              <w:fldChar w:fldCharType="separate"/>
            </w:r>
            <w:r>
              <w:rPr>
                <w:noProof/>
                <w:webHidden/>
              </w:rPr>
              <w:t>36</w:t>
            </w:r>
            <w:r>
              <w:rPr>
                <w:noProof/>
                <w:webHidden/>
              </w:rPr>
              <w:fldChar w:fldCharType="end"/>
            </w:r>
          </w:hyperlink>
        </w:p>
        <w:p w14:paraId="3EF07C88" w14:textId="49A3FA41"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8999" w:history="1">
            <w:r w:rsidRPr="00417A3A">
              <w:rPr>
                <w:rStyle w:val="Hyperlink"/>
                <w:rFonts w:ascii="Monserat" w:eastAsia="Montserrat" w:hAnsi="Monserat" w:cs="Montserrat"/>
                <w:noProof/>
              </w:rPr>
              <w:t>7.6</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Anexele și documente obligatorii la momentul contractării</w:t>
            </w:r>
            <w:r>
              <w:rPr>
                <w:noProof/>
                <w:webHidden/>
              </w:rPr>
              <w:tab/>
            </w:r>
            <w:r>
              <w:rPr>
                <w:noProof/>
                <w:webHidden/>
              </w:rPr>
              <w:fldChar w:fldCharType="begin"/>
            </w:r>
            <w:r>
              <w:rPr>
                <w:noProof/>
                <w:webHidden/>
              </w:rPr>
              <w:instrText xml:space="preserve"> PAGEREF _Toc160718999 \h </w:instrText>
            </w:r>
            <w:r>
              <w:rPr>
                <w:noProof/>
                <w:webHidden/>
              </w:rPr>
            </w:r>
            <w:r>
              <w:rPr>
                <w:noProof/>
                <w:webHidden/>
              </w:rPr>
              <w:fldChar w:fldCharType="separate"/>
            </w:r>
            <w:r>
              <w:rPr>
                <w:noProof/>
                <w:webHidden/>
              </w:rPr>
              <w:t>37</w:t>
            </w:r>
            <w:r>
              <w:rPr>
                <w:noProof/>
                <w:webHidden/>
              </w:rPr>
              <w:fldChar w:fldCharType="end"/>
            </w:r>
          </w:hyperlink>
        </w:p>
        <w:p w14:paraId="2AE643CD" w14:textId="297DFF4C"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0" w:history="1">
            <w:r w:rsidRPr="00417A3A">
              <w:rPr>
                <w:rStyle w:val="Hyperlink"/>
                <w:rFonts w:ascii="Monserat" w:eastAsia="Montserrat" w:hAnsi="Monserat" w:cs="Montserrat"/>
                <w:noProof/>
              </w:rPr>
              <w:t>7.7</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Renunțarea la cererea de finanțare</w:t>
            </w:r>
            <w:r>
              <w:rPr>
                <w:noProof/>
                <w:webHidden/>
              </w:rPr>
              <w:tab/>
            </w:r>
            <w:r>
              <w:rPr>
                <w:noProof/>
                <w:webHidden/>
              </w:rPr>
              <w:fldChar w:fldCharType="begin"/>
            </w:r>
            <w:r>
              <w:rPr>
                <w:noProof/>
                <w:webHidden/>
              </w:rPr>
              <w:instrText xml:space="preserve"> PAGEREF _Toc160719000 \h </w:instrText>
            </w:r>
            <w:r>
              <w:rPr>
                <w:noProof/>
                <w:webHidden/>
              </w:rPr>
            </w:r>
            <w:r>
              <w:rPr>
                <w:noProof/>
                <w:webHidden/>
              </w:rPr>
              <w:fldChar w:fldCharType="separate"/>
            </w:r>
            <w:r>
              <w:rPr>
                <w:noProof/>
                <w:webHidden/>
              </w:rPr>
              <w:t>40</w:t>
            </w:r>
            <w:r>
              <w:rPr>
                <w:noProof/>
                <w:webHidden/>
              </w:rPr>
              <w:fldChar w:fldCharType="end"/>
            </w:r>
          </w:hyperlink>
        </w:p>
        <w:p w14:paraId="5EC3D382" w14:textId="544F9CD2"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1" w:history="1">
            <w:r w:rsidRPr="00417A3A">
              <w:rPr>
                <w:rStyle w:val="Hyperlink"/>
                <w:rFonts w:ascii="Monserat" w:eastAsia="Montserrat" w:hAnsi="Monserat" w:cs="Montserrat"/>
                <w:iCs/>
                <w:noProof/>
              </w:rPr>
              <w:t>8</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Procesul de evaluare, selecție si contractare a proiectelor</w:t>
            </w:r>
            <w:r>
              <w:rPr>
                <w:noProof/>
                <w:webHidden/>
              </w:rPr>
              <w:tab/>
            </w:r>
            <w:r>
              <w:rPr>
                <w:noProof/>
                <w:webHidden/>
              </w:rPr>
              <w:fldChar w:fldCharType="begin"/>
            </w:r>
            <w:r>
              <w:rPr>
                <w:noProof/>
                <w:webHidden/>
              </w:rPr>
              <w:instrText xml:space="preserve"> PAGEREF _Toc160719001 \h </w:instrText>
            </w:r>
            <w:r>
              <w:rPr>
                <w:noProof/>
                <w:webHidden/>
              </w:rPr>
            </w:r>
            <w:r>
              <w:rPr>
                <w:noProof/>
                <w:webHidden/>
              </w:rPr>
              <w:fldChar w:fldCharType="separate"/>
            </w:r>
            <w:r>
              <w:rPr>
                <w:noProof/>
                <w:webHidden/>
              </w:rPr>
              <w:t>40</w:t>
            </w:r>
            <w:r>
              <w:rPr>
                <w:noProof/>
                <w:webHidden/>
              </w:rPr>
              <w:fldChar w:fldCharType="end"/>
            </w:r>
          </w:hyperlink>
        </w:p>
        <w:p w14:paraId="1995F95F" w14:textId="44D2E61A"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2" w:history="1">
            <w:r w:rsidRPr="00417A3A">
              <w:rPr>
                <w:rStyle w:val="Hyperlink"/>
                <w:rFonts w:ascii="Monserat" w:eastAsia="Montserrat" w:hAnsi="Monserat" w:cs="Montserrat"/>
                <w:noProof/>
              </w:rPr>
              <w:t>8.1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Principalele etape ale procesului de evaluare, selecție și contractare</w:t>
            </w:r>
            <w:r>
              <w:rPr>
                <w:noProof/>
                <w:webHidden/>
              </w:rPr>
              <w:tab/>
            </w:r>
            <w:r>
              <w:rPr>
                <w:noProof/>
                <w:webHidden/>
              </w:rPr>
              <w:fldChar w:fldCharType="begin"/>
            </w:r>
            <w:r>
              <w:rPr>
                <w:noProof/>
                <w:webHidden/>
              </w:rPr>
              <w:instrText xml:space="preserve"> PAGEREF _Toc160719002 \h </w:instrText>
            </w:r>
            <w:r>
              <w:rPr>
                <w:noProof/>
                <w:webHidden/>
              </w:rPr>
            </w:r>
            <w:r>
              <w:rPr>
                <w:noProof/>
                <w:webHidden/>
              </w:rPr>
              <w:fldChar w:fldCharType="separate"/>
            </w:r>
            <w:r>
              <w:rPr>
                <w:noProof/>
                <w:webHidden/>
              </w:rPr>
              <w:t>40</w:t>
            </w:r>
            <w:r>
              <w:rPr>
                <w:noProof/>
                <w:webHidden/>
              </w:rPr>
              <w:fldChar w:fldCharType="end"/>
            </w:r>
          </w:hyperlink>
        </w:p>
        <w:p w14:paraId="298C6E81" w14:textId="11D5EA9C"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3" w:history="1">
            <w:r w:rsidRPr="00417A3A">
              <w:rPr>
                <w:rStyle w:val="Hyperlink"/>
                <w:rFonts w:ascii="Monserat" w:eastAsia="Montserrat" w:hAnsi="Monserat" w:cs="Montserrat"/>
                <w:noProof/>
              </w:rPr>
              <w:t>8.2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Conformitate administrativă – Declarația unică</w:t>
            </w:r>
            <w:r>
              <w:rPr>
                <w:noProof/>
                <w:webHidden/>
              </w:rPr>
              <w:tab/>
            </w:r>
            <w:r>
              <w:rPr>
                <w:noProof/>
                <w:webHidden/>
              </w:rPr>
              <w:fldChar w:fldCharType="begin"/>
            </w:r>
            <w:r>
              <w:rPr>
                <w:noProof/>
                <w:webHidden/>
              </w:rPr>
              <w:instrText xml:space="preserve"> PAGEREF _Toc160719003 \h </w:instrText>
            </w:r>
            <w:r>
              <w:rPr>
                <w:noProof/>
                <w:webHidden/>
              </w:rPr>
            </w:r>
            <w:r>
              <w:rPr>
                <w:noProof/>
                <w:webHidden/>
              </w:rPr>
              <w:fldChar w:fldCharType="separate"/>
            </w:r>
            <w:r>
              <w:rPr>
                <w:noProof/>
                <w:webHidden/>
              </w:rPr>
              <w:t>40</w:t>
            </w:r>
            <w:r>
              <w:rPr>
                <w:noProof/>
                <w:webHidden/>
              </w:rPr>
              <w:fldChar w:fldCharType="end"/>
            </w:r>
          </w:hyperlink>
        </w:p>
        <w:p w14:paraId="0B781F29" w14:textId="03E645B3"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4" w:history="1">
            <w:r w:rsidRPr="00417A3A">
              <w:rPr>
                <w:rStyle w:val="Hyperlink"/>
                <w:rFonts w:ascii="Monserat" w:eastAsia="Montserrat" w:hAnsi="Monserat" w:cs="Montserrat"/>
                <w:noProof/>
              </w:rPr>
              <w:t>8.3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_Toc160719004 \h </w:instrText>
            </w:r>
            <w:r>
              <w:rPr>
                <w:noProof/>
                <w:webHidden/>
              </w:rPr>
            </w:r>
            <w:r>
              <w:rPr>
                <w:noProof/>
                <w:webHidden/>
              </w:rPr>
              <w:fldChar w:fldCharType="separate"/>
            </w:r>
            <w:r>
              <w:rPr>
                <w:noProof/>
                <w:webHidden/>
              </w:rPr>
              <w:t>40</w:t>
            </w:r>
            <w:r>
              <w:rPr>
                <w:noProof/>
                <w:webHidden/>
              </w:rPr>
              <w:fldChar w:fldCharType="end"/>
            </w:r>
          </w:hyperlink>
        </w:p>
        <w:p w14:paraId="1A5028A3" w14:textId="66CE0406"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5" w:history="1">
            <w:r w:rsidRPr="00417A3A">
              <w:rPr>
                <w:rStyle w:val="Hyperlink"/>
                <w:rFonts w:ascii="Monserat" w:eastAsia="Montserrat" w:hAnsi="Monserat" w:cs="Montserrat"/>
                <w:noProof/>
              </w:rPr>
              <w:t>8.4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_Toc160719005 \h </w:instrText>
            </w:r>
            <w:r>
              <w:rPr>
                <w:noProof/>
                <w:webHidden/>
              </w:rPr>
            </w:r>
            <w:r>
              <w:rPr>
                <w:noProof/>
                <w:webHidden/>
              </w:rPr>
              <w:fldChar w:fldCharType="separate"/>
            </w:r>
            <w:r>
              <w:rPr>
                <w:noProof/>
                <w:webHidden/>
              </w:rPr>
              <w:t>40</w:t>
            </w:r>
            <w:r>
              <w:rPr>
                <w:noProof/>
                <w:webHidden/>
              </w:rPr>
              <w:fldChar w:fldCharType="end"/>
            </w:r>
          </w:hyperlink>
        </w:p>
        <w:p w14:paraId="1033A64C" w14:textId="7710AE24"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6" w:history="1">
            <w:r w:rsidRPr="00417A3A">
              <w:rPr>
                <w:rStyle w:val="Hyperlink"/>
                <w:rFonts w:ascii="Monserat" w:eastAsia="Montserrat" w:hAnsi="Monserat" w:cs="Montserrat"/>
                <w:noProof/>
              </w:rPr>
              <w:t>8.5</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Aplicarea pragului de calitate</w:t>
            </w:r>
            <w:r>
              <w:rPr>
                <w:noProof/>
                <w:webHidden/>
              </w:rPr>
              <w:tab/>
            </w:r>
            <w:r>
              <w:rPr>
                <w:noProof/>
                <w:webHidden/>
              </w:rPr>
              <w:fldChar w:fldCharType="begin"/>
            </w:r>
            <w:r>
              <w:rPr>
                <w:noProof/>
                <w:webHidden/>
              </w:rPr>
              <w:instrText xml:space="preserve"> PAGEREF _Toc160719006 \h </w:instrText>
            </w:r>
            <w:r>
              <w:rPr>
                <w:noProof/>
                <w:webHidden/>
              </w:rPr>
            </w:r>
            <w:r>
              <w:rPr>
                <w:noProof/>
                <w:webHidden/>
              </w:rPr>
              <w:fldChar w:fldCharType="separate"/>
            </w:r>
            <w:r>
              <w:rPr>
                <w:noProof/>
                <w:webHidden/>
              </w:rPr>
              <w:t>41</w:t>
            </w:r>
            <w:r>
              <w:rPr>
                <w:noProof/>
                <w:webHidden/>
              </w:rPr>
              <w:fldChar w:fldCharType="end"/>
            </w:r>
          </w:hyperlink>
        </w:p>
        <w:p w14:paraId="287F641D" w14:textId="0C133CDD"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7" w:history="1">
            <w:r w:rsidRPr="00417A3A">
              <w:rPr>
                <w:rStyle w:val="Hyperlink"/>
                <w:rFonts w:ascii="Monserat" w:eastAsia="Montserrat" w:hAnsi="Monserat" w:cs="Montserrat"/>
                <w:noProof/>
              </w:rPr>
              <w:t>8.6</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Aplicarea pragului de excelență</w:t>
            </w:r>
            <w:r>
              <w:rPr>
                <w:noProof/>
                <w:webHidden/>
              </w:rPr>
              <w:tab/>
            </w:r>
            <w:r>
              <w:rPr>
                <w:noProof/>
                <w:webHidden/>
              </w:rPr>
              <w:fldChar w:fldCharType="begin"/>
            </w:r>
            <w:r>
              <w:rPr>
                <w:noProof/>
                <w:webHidden/>
              </w:rPr>
              <w:instrText xml:space="preserve"> PAGEREF _Toc160719007 \h </w:instrText>
            </w:r>
            <w:r>
              <w:rPr>
                <w:noProof/>
                <w:webHidden/>
              </w:rPr>
            </w:r>
            <w:r>
              <w:rPr>
                <w:noProof/>
                <w:webHidden/>
              </w:rPr>
              <w:fldChar w:fldCharType="separate"/>
            </w:r>
            <w:r>
              <w:rPr>
                <w:noProof/>
                <w:webHidden/>
              </w:rPr>
              <w:t>41</w:t>
            </w:r>
            <w:r>
              <w:rPr>
                <w:noProof/>
                <w:webHidden/>
              </w:rPr>
              <w:fldChar w:fldCharType="end"/>
            </w:r>
          </w:hyperlink>
        </w:p>
        <w:p w14:paraId="3A307059" w14:textId="624C8BE9"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8" w:history="1">
            <w:r w:rsidRPr="00417A3A">
              <w:rPr>
                <w:rStyle w:val="Hyperlink"/>
                <w:rFonts w:ascii="Monserat" w:eastAsia="Montserrat" w:hAnsi="Monserat" w:cs="Montserrat"/>
                <w:noProof/>
              </w:rPr>
              <w:t>8.7</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Notificarea rezultatului evaluării tehnice și financiare.</w:t>
            </w:r>
            <w:r>
              <w:rPr>
                <w:noProof/>
                <w:webHidden/>
              </w:rPr>
              <w:tab/>
            </w:r>
            <w:r>
              <w:rPr>
                <w:noProof/>
                <w:webHidden/>
              </w:rPr>
              <w:fldChar w:fldCharType="begin"/>
            </w:r>
            <w:r>
              <w:rPr>
                <w:noProof/>
                <w:webHidden/>
              </w:rPr>
              <w:instrText xml:space="preserve"> PAGEREF _Toc160719008 \h </w:instrText>
            </w:r>
            <w:r>
              <w:rPr>
                <w:noProof/>
                <w:webHidden/>
              </w:rPr>
            </w:r>
            <w:r>
              <w:rPr>
                <w:noProof/>
                <w:webHidden/>
              </w:rPr>
              <w:fldChar w:fldCharType="separate"/>
            </w:r>
            <w:r>
              <w:rPr>
                <w:noProof/>
                <w:webHidden/>
              </w:rPr>
              <w:t>41</w:t>
            </w:r>
            <w:r>
              <w:rPr>
                <w:noProof/>
                <w:webHidden/>
              </w:rPr>
              <w:fldChar w:fldCharType="end"/>
            </w:r>
          </w:hyperlink>
        </w:p>
        <w:p w14:paraId="6F52C891" w14:textId="5B7A59E0"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09" w:history="1">
            <w:r w:rsidRPr="00417A3A">
              <w:rPr>
                <w:rStyle w:val="Hyperlink"/>
                <w:rFonts w:ascii="Monserat" w:eastAsia="Montserrat" w:hAnsi="Monserat" w:cs="Montserrat"/>
                <w:noProof/>
              </w:rPr>
              <w:t>8.8</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Contestații</w:t>
            </w:r>
            <w:r>
              <w:rPr>
                <w:noProof/>
                <w:webHidden/>
              </w:rPr>
              <w:tab/>
            </w:r>
            <w:r>
              <w:rPr>
                <w:noProof/>
                <w:webHidden/>
              </w:rPr>
              <w:fldChar w:fldCharType="begin"/>
            </w:r>
            <w:r>
              <w:rPr>
                <w:noProof/>
                <w:webHidden/>
              </w:rPr>
              <w:instrText xml:space="preserve"> PAGEREF _Toc160719009 \h </w:instrText>
            </w:r>
            <w:r>
              <w:rPr>
                <w:noProof/>
                <w:webHidden/>
              </w:rPr>
            </w:r>
            <w:r>
              <w:rPr>
                <w:noProof/>
                <w:webHidden/>
              </w:rPr>
              <w:fldChar w:fldCharType="separate"/>
            </w:r>
            <w:r>
              <w:rPr>
                <w:noProof/>
                <w:webHidden/>
              </w:rPr>
              <w:t>41</w:t>
            </w:r>
            <w:r>
              <w:rPr>
                <w:noProof/>
                <w:webHidden/>
              </w:rPr>
              <w:fldChar w:fldCharType="end"/>
            </w:r>
          </w:hyperlink>
        </w:p>
        <w:p w14:paraId="55E55265" w14:textId="5EB12126"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0" w:history="1">
            <w:r w:rsidRPr="00417A3A">
              <w:rPr>
                <w:rStyle w:val="Hyperlink"/>
                <w:rFonts w:ascii="Monserat" w:eastAsia="Montserrat" w:hAnsi="Monserat" w:cs="Montserrat"/>
                <w:noProof/>
              </w:rPr>
              <w:t>8.9</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Contractarea proiectelor</w:t>
            </w:r>
            <w:r>
              <w:rPr>
                <w:noProof/>
                <w:webHidden/>
              </w:rPr>
              <w:tab/>
            </w:r>
            <w:r>
              <w:rPr>
                <w:noProof/>
                <w:webHidden/>
              </w:rPr>
              <w:fldChar w:fldCharType="begin"/>
            </w:r>
            <w:r>
              <w:rPr>
                <w:noProof/>
                <w:webHidden/>
              </w:rPr>
              <w:instrText xml:space="preserve"> PAGEREF _Toc160719010 \h </w:instrText>
            </w:r>
            <w:r>
              <w:rPr>
                <w:noProof/>
                <w:webHidden/>
              </w:rPr>
            </w:r>
            <w:r>
              <w:rPr>
                <w:noProof/>
                <w:webHidden/>
              </w:rPr>
              <w:fldChar w:fldCharType="separate"/>
            </w:r>
            <w:r>
              <w:rPr>
                <w:noProof/>
                <w:webHidden/>
              </w:rPr>
              <w:t>42</w:t>
            </w:r>
            <w:r>
              <w:rPr>
                <w:noProof/>
                <w:webHidden/>
              </w:rPr>
              <w:fldChar w:fldCharType="end"/>
            </w:r>
          </w:hyperlink>
        </w:p>
        <w:p w14:paraId="5996BFEF" w14:textId="0255619E"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1" w:history="1">
            <w:r w:rsidRPr="00417A3A">
              <w:rPr>
                <w:rStyle w:val="Hyperlink"/>
                <w:rFonts w:ascii="Monserat" w:eastAsia="Montserrat" w:hAnsi="Monserat" w:cs="Montserrat"/>
                <w:noProof/>
              </w:rPr>
              <w:t>8.9.1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Verificarea îndeplinirii condițiilor de eligibilitate</w:t>
            </w:r>
            <w:r>
              <w:rPr>
                <w:noProof/>
                <w:webHidden/>
              </w:rPr>
              <w:tab/>
            </w:r>
            <w:r>
              <w:rPr>
                <w:noProof/>
                <w:webHidden/>
              </w:rPr>
              <w:fldChar w:fldCharType="begin"/>
            </w:r>
            <w:r>
              <w:rPr>
                <w:noProof/>
                <w:webHidden/>
              </w:rPr>
              <w:instrText xml:space="preserve"> PAGEREF _Toc160719011 \h </w:instrText>
            </w:r>
            <w:r>
              <w:rPr>
                <w:noProof/>
                <w:webHidden/>
              </w:rPr>
            </w:r>
            <w:r>
              <w:rPr>
                <w:noProof/>
                <w:webHidden/>
              </w:rPr>
              <w:fldChar w:fldCharType="separate"/>
            </w:r>
            <w:r>
              <w:rPr>
                <w:noProof/>
                <w:webHidden/>
              </w:rPr>
              <w:t>42</w:t>
            </w:r>
            <w:r>
              <w:rPr>
                <w:noProof/>
                <w:webHidden/>
              </w:rPr>
              <w:fldChar w:fldCharType="end"/>
            </w:r>
          </w:hyperlink>
        </w:p>
        <w:p w14:paraId="074E2C76" w14:textId="709FE885"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2" w:history="1">
            <w:r w:rsidRPr="00417A3A">
              <w:rPr>
                <w:rStyle w:val="Hyperlink"/>
                <w:rFonts w:ascii="Monserat" w:eastAsia="Montserrat" w:hAnsi="Monserat" w:cs="Montserrat"/>
                <w:noProof/>
              </w:rPr>
              <w:t>8.9.2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Decizia de acordare/ respingere a finanțării</w:t>
            </w:r>
            <w:r>
              <w:rPr>
                <w:noProof/>
                <w:webHidden/>
              </w:rPr>
              <w:tab/>
            </w:r>
            <w:r>
              <w:rPr>
                <w:noProof/>
                <w:webHidden/>
              </w:rPr>
              <w:fldChar w:fldCharType="begin"/>
            </w:r>
            <w:r>
              <w:rPr>
                <w:noProof/>
                <w:webHidden/>
              </w:rPr>
              <w:instrText xml:space="preserve"> PAGEREF _Toc160719012 \h </w:instrText>
            </w:r>
            <w:r>
              <w:rPr>
                <w:noProof/>
                <w:webHidden/>
              </w:rPr>
            </w:r>
            <w:r>
              <w:rPr>
                <w:noProof/>
                <w:webHidden/>
              </w:rPr>
              <w:fldChar w:fldCharType="separate"/>
            </w:r>
            <w:r>
              <w:rPr>
                <w:noProof/>
                <w:webHidden/>
              </w:rPr>
              <w:t>43</w:t>
            </w:r>
            <w:r>
              <w:rPr>
                <w:noProof/>
                <w:webHidden/>
              </w:rPr>
              <w:fldChar w:fldCharType="end"/>
            </w:r>
          </w:hyperlink>
        </w:p>
        <w:p w14:paraId="5D0C6F46" w14:textId="0AA54944"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3" w:history="1">
            <w:r w:rsidRPr="00417A3A">
              <w:rPr>
                <w:rStyle w:val="Hyperlink"/>
                <w:rFonts w:ascii="Monserat" w:eastAsia="Montserrat" w:hAnsi="Monserat" w:cs="Montserrat"/>
                <w:noProof/>
              </w:rPr>
              <w:t>8.9.3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Definitivarea  planului de monitorizare al proiectului</w:t>
            </w:r>
            <w:r>
              <w:rPr>
                <w:noProof/>
                <w:webHidden/>
              </w:rPr>
              <w:tab/>
            </w:r>
            <w:r>
              <w:rPr>
                <w:noProof/>
                <w:webHidden/>
              </w:rPr>
              <w:fldChar w:fldCharType="begin"/>
            </w:r>
            <w:r>
              <w:rPr>
                <w:noProof/>
                <w:webHidden/>
              </w:rPr>
              <w:instrText xml:space="preserve"> PAGEREF _Toc160719013 \h </w:instrText>
            </w:r>
            <w:r>
              <w:rPr>
                <w:noProof/>
                <w:webHidden/>
              </w:rPr>
            </w:r>
            <w:r>
              <w:rPr>
                <w:noProof/>
                <w:webHidden/>
              </w:rPr>
              <w:fldChar w:fldCharType="separate"/>
            </w:r>
            <w:r>
              <w:rPr>
                <w:noProof/>
                <w:webHidden/>
              </w:rPr>
              <w:t>43</w:t>
            </w:r>
            <w:r>
              <w:rPr>
                <w:noProof/>
                <w:webHidden/>
              </w:rPr>
              <w:fldChar w:fldCharType="end"/>
            </w:r>
          </w:hyperlink>
        </w:p>
        <w:p w14:paraId="4115CA6A" w14:textId="34285471" w:rsidR="00E2366F" w:rsidRDefault="00E2366F">
          <w:pPr>
            <w:pStyle w:val="TOC1"/>
            <w:tabs>
              <w:tab w:val="left" w:pos="1000"/>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4" w:history="1">
            <w:r w:rsidRPr="00417A3A">
              <w:rPr>
                <w:rStyle w:val="Hyperlink"/>
                <w:rFonts w:ascii="Monserat" w:eastAsia="Montserrat" w:hAnsi="Monserat" w:cs="Montserrat"/>
                <w:noProof/>
              </w:rPr>
              <w:t>8.9.4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Semnarea contractului de finanțare/ emiterea deciziei de finanțare</w:t>
            </w:r>
            <w:r>
              <w:rPr>
                <w:noProof/>
                <w:webHidden/>
              </w:rPr>
              <w:tab/>
            </w:r>
            <w:r>
              <w:rPr>
                <w:noProof/>
                <w:webHidden/>
              </w:rPr>
              <w:fldChar w:fldCharType="begin"/>
            </w:r>
            <w:r>
              <w:rPr>
                <w:noProof/>
                <w:webHidden/>
              </w:rPr>
              <w:instrText xml:space="preserve"> PAGEREF _Toc160719014 \h </w:instrText>
            </w:r>
            <w:r>
              <w:rPr>
                <w:noProof/>
                <w:webHidden/>
              </w:rPr>
            </w:r>
            <w:r>
              <w:rPr>
                <w:noProof/>
                <w:webHidden/>
              </w:rPr>
              <w:fldChar w:fldCharType="separate"/>
            </w:r>
            <w:r>
              <w:rPr>
                <w:noProof/>
                <w:webHidden/>
              </w:rPr>
              <w:t>44</w:t>
            </w:r>
            <w:r>
              <w:rPr>
                <w:noProof/>
                <w:webHidden/>
              </w:rPr>
              <w:fldChar w:fldCharType="end"/>
            </w:r>
          </w:hyperlink>
        </w:p>
        <w:p w14:paraId="7C031341" w14:textId="4BF1F572" w:rsidR="00E2366F" w:rsidRDefault="00E2366F">
          <w:pPr>
            <w:pStyle w:val="TOC1"/>
            <w:tabs>
              <w:tab w:val="left" w:pos="403"/>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5" w:history="1">
            <w:r w:rsidRPr="00417A3A">
              <w:rPr>
                <w:rStyle w:val="Hyperlink"/>
                <w:rFonts w:ascii="Monserat" w:eastAsia="Montserrat" w:hAnsi="Monserat" w:cs="Montserrat"/>
                <w:iCs/>
                <w:noProof/>
              </w:rPr>
              <w:t>9</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Aspecte privind conflictul de interese</w:t>
            </w:r>
            <w:r>
              <w:rPr>
                <w:noProof/>
                <w:webHidden/>
              </w:rPr>
              <w:tab/>
            </w:r>
            <w:r>
              <w:rPr>
                <w:noProof/>
                <w:webHidden/>
              </w:rPr>
              <w:fldChar w:fldCharType="begin"/>
            </w:r>
            <w:r>
              <w:rPr>
                <w:noProof/>
                <w:webHidden/>
              </w:rPr>
              <w:instrText xml:space="preserve"> PAGEREF _Toc160719015 \h </w:instrText>
            </w:r>
            <w:r>
              <w:rPr>
                <w:noProof/>
                <w:webHidden/>
              </w:rPr>
            </w:r>
            <w:r>
              <w:rPr>
                <w:noProof/>
                <w:webHidden/>
              </w:rPr>
              <w:fldChar w:fldCharType="separate"/>
            </w:r>
            <w:r>
              <w:rPr>
                <w:noProof/>
                <w:webHidden/>
              </w:rPr>
              <w:t>44</w:t>
            </w:r>
            <w:r>
              <w:rPr>
                <w:noProof/>
                <w:webHidden/>
              </w:rPr>
              <w:fldChar w:fldCharType="end"/>
            </w:r>
          </w:hyperlink>
        </w:p>
        <w:p w14:paraId="1D06A126" w14:textId="35162BAF"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6" w:history="1">
            <w:r w:rsidRPr="00417A3A">
              <w:rPr>
                <w:rStyle w:val="Hyperlink"/>
                <w:rFonts w:ascii="Monserat" w:eastAsia="Montserrat" w:hAnsi="Monserat" w:cs="Montserrat"/>
                <w:iCs/>
                <w:noProof/>
              </w:rPr>
              <w:t>10</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Aspecte privind prelucrarea datelor cu caracter personal</w:t>
            </w:r>
            <w:r>
              <w:rPr>
                <w:noProof/>
                <w:webHidden/>
              </w:rPr>
              <w:tab/>
            </w:r>
            <w:r>
              <w:rPr>
                <w:noProof/>
                <w:webHidden/>
              </w:rPr>
              <w:fldChar w:fldCharType="begin"/>
            </w:r>
            <w:r>
              <w:rPr>
                <w:noProof/>
                <w:webHidden/>
              </w:rPr>
              <w:instrText xml:space="preserve"> PAGEREF _Toc160719016 \h </w:instrText>
            </w:r>
            <w:r>
              <w:rPr>
                <w:noProof/>
                <w:webHidden/>
              </w:rPr>
            </w:r>
            <w:r>
              <w:rPr>
                <w:noProof/>
                <w:webHidden/>
              </w:rPr>
              <w:fldChar w:fldCharType="separate"/>
            </w:r>
            <w:r>
              <w:rPr>
                <w:noProof/>
                <w:webHidden/>
              </w:rPr>
              <w:t>44</w:t>
            </w:r>
            <w:r>
              <w:rPr>
                <w:noProof/>
                <w:webHidden/>
              </w:rPr>
              <w:fldChar w:fldCharType="end"/>
            </w:r>
          </w:hyperlink>
        </w:p>
        <w:p w14:paraId="2260DE16" w14:textId="25A904AB"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7" w:history="1">
            <w:r w:rsidRPr="00417A3A">
              <w:rPr>
                <w:rStyle w:val="Hyperlink"/>
                <w:rFonts w:ascii="Monserat" w:eastAsia="Montserrat" w:hAnsi="Monserat" w:cs="Montserrat"/>
                <w:iCs/>
                <w:noProof/>
              </w:rPr>
              <w:t>11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Aspecte privind monitorizarea tehnică și rapoartele de progres</w:t>
            </w:r>
            <w:r>
              <w:rPr>
                <w:noProof/>
                <w:webHidden/>
              </w:rPr>
              <w:tab/>
            </w:r>
            <w:r>
              <w:rPr>
                <w:noProof/>
                <w:webHidden/>
              </w:rPr>
              <w:fldChar w:fldCharType="begin"/>
            </w:r>
            <w:r>
              <w:rPr>
                <w:noProof/>
                <w:webHidden/>
              </w:rPr>
              <w:instrText xml:space="preserve"> PAGEREF _Toc160719017 \h </w:instrText>
            </w:r>
            <w:r>
              <w:rPr>
                <w:noProof/>
                <w:webHidden/>
              </w:rPr>
            </w:r>
            <w:r>
              <w:rPr>
                <w:noProof/>
                <w:webHidden/>
              </w:rPr>
              <w:fldChar w:fldCharType="separate"/>
            </w:r>
            <w:r>
              <w:rPr>
                <w:noProof/>
                <w:webHidden/>
              </w:rPr>
              <w:t>44</w:t>
            </w:r>
            <w:r>
              <w:rPr>
                <w:noProof/>
                <w:webHidden/>
              </w:rPr>
              <w:fldChar w:fldCharType="end"/>
            </w:r>
          </w:hyperlink>
        </w:p>
        <w:p w14:paraId="7934BD11" w14:textId="131ABEC7"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8" w:history="1">
            <w:r w:rsidRPr="00417A3A">
              <w:rPr>
                <w:rStyle w:val="Hyperlink"/>
                <w:rFonts w:ascii="Monserat" w:eastAsia="Montserrat" w:hAnsi="Monserat" w:cs="Montserrat"/>
                <w:noProof/>
              </w:rPr>
              <w:t>11.1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Rapoartele de progres</w:t>
            </w:r>
            <w:r>
              <w:rPr>
                <w:noProof/>
                <w:webHidden/>
              </w:rPr>
              <w:tab/>
            </w:r>
            <w:r>
              <w:rPr>
                <w:noProof/>
                <w:webHidden/>
              </w:rPr>
              <w:fldChar w:fldCharType="begin"/>
            </w:r>
            <w:r>
              <w:rPr>
                <w:noProof/>
                <w:webHidden/>
              </w:rPr>
              <w:instrText xml:space="preserve"> PAGEREF _Toc160719018 \h </w:instrText>
            </w:r>
            <w:r>
              <w:rPr>
                <w:noProof/>
                <w:webHidden/>
              </w:rPr>
            </w:r>
            <w:r>
              <w:rPr>
                <w:noProof/>
                <w:webHidden/>
              </w:rPr>
              <w:fldChar w:fldCharType="separate"/>
            </w:r>
            <w:r>
              <w:rPr>
                <w:noProof/>
                <w:webHidden/>
              </w:rPr>
              <w:t>45</w:t>
            </w:r>
            <w:r>
              <w:rPr>
                <w:noProof/>
                <w:webHidden/>
              </w:rPr>
              <w:fldChar w:fldCharType="end"/>
            </w:r>
          </w:hyperlink>
        </w:p>
        <w:p w14:paraId="77463586" w14:textId="3908A28B"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19" w:history="1">
            <w:r w:rsidRPr="00417A3A">
              <w:rPr>
                <w:rStyle w:val="Hyperlink"/>
                <w:rFonts w:ascii="Monserat" w:eastAsia="Montserrat" w:hAnsi="Monserat" w:cs="Montserrat"/>
                <w:noProof/>
              </w:rPr>
              <w:t>11.2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Vizitele de monitorizare</w:t>
            </w:r>
            <w:r>
              <w:rPr>
                <w:noProof/>
                <w:webHidden/>
              </w:rPr>
              <w:tab/>
            </w:r>
            <w:r>
              <w:rPr>
                <w:noProof/>
                <w:webHidden/>
              </w:rPr>
              <w:fldChar w:fldCharType="begin"/>
            </w:r>
            <w:r>
              <w:rPr>
                <w:noProof/>
                <w:webHidden/>
              </w:rPr>
              <w:instrText xml:space="preserve"> PAGEREF _Toc160719019 \h </w:instrText>
            </w:r>
            <w:r>
              <w:rPr>
                <w:noProof/>
                <w:webHidden/>
              </w:rPr>
            </w:r>
            <w:r>
              <w:rPr>
                <w:noProof/>
                <w:webHidden/>
              </w:rPr>
              <w:fldChar w:fldCharType="separate"/>
            </w:r>
            <w:r>
              <w:rPr>
                <w:noProof/>
                <w:webHidden/>
              </w:rPr>
              <w:t>45</w:t>
            </w:r>
            <w:r>
              <w:rPr>
                <w:noProof/>
                <w:webHidden/>
              </w:rPr>
              <w:fldChar w:fldCharType="end"/>
            </w:r>
          </w:hyperlink>
        </w:p>
        <w:p w14:paraId="5B805BBA" w14:textId="46735FB9"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0" w:history="1">
            <w:r w:rsidRPr="00417A3A">
              <w:rPr>
                <w:rStyle w:val="Hyperlink"/>
                <w:rFonts w:ascii="Monserat" w:eastAsia="Montserrat" w:hAnsi="Monserat" w:cs="Montserrat"/>
                <w:noProof/>
              </w:rPr>
              <w:t>11.3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Mecanismul specific indicatorilor de etapă. Planul de monitorizare</w:t>
            </w:r>
            <w:r>
              <w:rPr>
                <w:noProof/>
                <w:webHidden/>
              </w:rPr>
              <w:tab/>
            </w:r>
            <w:r>
              <w:rPr>
                <w:noProof/>
                <w:webHidden/>
              </w:rPr>
              <w:fldChar w:fldCharType="begin"/>
            </w:r>
            <w:r>
              <w:rPr>
                <w:noProof/>
                <w:webHidden/>
              </w:rPr>
              <w:instrText xml:space="preserve"> PAGEREF _Toc160719020 \h </w:instrText>
            </w:r>
            <w:r>
              <w:rPr>
                <w:noProof/>
                <w:webHidden/>
              </w:rPr>
            </w:r>
            <w:r>
              <w:rPr>
                <w:noProof/>
                <w:webHidden/>
              </w:rPr>
              <w:fldChar w:fldCharType="separate"/>
            </w:r>
            <w:r>
              <w:rPr>
                <w:noProof/>
                <w:webHidden/>
              </w:rPr>
              <w:t>45</w:t>
            </w:r>
            <w:r>
              <w:rPr>
                <w:noProof/>
                <w:webHidden/>
              </w:rPr>
              <w:fldChar w:fldCharType="end"/>
            </w:r>
          </w:hyperlink>
        </w:p>
        <w:p w14:paraId="664BC6C2" w14:textId="3546A5AC"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1" w:history="1">
            <w:r w:rsidRPr="00417A3A">
              <w:rPr>
                <w:rStyle w:val="Hyperlink"/>
                <w:rFonts w:ascii="Monserat" w:eastAsia="Montserrat" w:hAnsi="Monserat" w:cs="Montserrat"/>
                <w:noProof/>
              </w:rPr>
              <w:t>12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Aspecte privind managementul financiar</w:t>
            </w:r>
            <w:r>
              <w:rPr>
                <w:noProof/>
                <w:webHidden/>
              </w:rPr>
              <w:tab/>
            </w:r>
            <w:r>
              <w:rPr>
                <w:noProof/>
                <w:webHidden/>
              </w:rPr>
              <w:fldChar w:fldCharType="begin"/>
            </w:r>
            <w:r>
              <w:rPr>
                <w:noProof/>
                <w:webHidden/>
              </w:rPr>
              <w:instrText xml:space="preserve"> PAGEREF _Toc160719021 \h </w:instrText>
            </w:r>
            <w:r>
              <w:rPr>
                <w:noProof/>
                <w:webHidden/>
              </w:rPr>
            </w:r>
            <w:r>
              <w:rPr>
                <w:noProof/>
                <w:webHidden/>
              </w:rPr>
              <w:fldChar w:fldCharType="separate"/>
            </w:r>
            <w:r>
              <w:rPr>
                <w:noProof/>
                <w:webHidden/>
              </w:rPr>
              <w:t>46</w:t>
            </w:r>
            <w:r>
              <w:rPr>
                <w:noProof/>
                <w:webHidden/>
              </w:rPr>
              <w:fldChar w:fldCharType="end"/>
            </w:r>
          </w:hyperlink>
        </w:p>
        <w:p w14:paraId="0414F8AA" w14:textId="0F1B73F2"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2" w:history="1">
            <w:r w:rsidRPr="00417A3A">
              <w:rPr>
                <w:rStyle w:val="Hyperlink"/>
                <w:rFonts w:ascii="Monserat" w:eastAsia="Montserrat" w:hAnsi="Monserat" w:cs="Montserrat"/>
                <w:noProof/>
              </w:rPr>
              <w:t>12.1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Mecanismul cererilor de prefinanțare</w:t>
            </w:r>
            <w:r>
              <w:rPr>
                <w:noProof/>
                <w:webHidden/>
              </w:rPr>
              <w:tab/>
            </w:r>
            <w:r>
              <w:rPr>
                <w:noProof/>
                <w:webHidden/>
              </w:rPr>
              <w:fldChar w:fldCharType="begin"/>
            </w:r>
            <w:r>
              <w:rPr>
                <w:noProof/>
                <w:webHidden/>
              </w:rPr>
              <w:instrText xml:space="preserve"> PAGEREF _Toc160719022 \h </w:instrText>
            </w:r>
            <w:r>
              <w:rPr>
                <w:noProof/>
                <w:webHidden/>
              </w:rPr>
            </w:r>
            <w:r>
              <w:rPr>
                <w:noProof/>
                <w:webHidden/>
              </w:rPr>
              <w:fldChar w:fldCharType="separate"/>
            </w:r>
            <w:r>
              <w:rPr>
                <w:noProof/>
                <w:webHidden/>
              </w:rPr>
              <w:t>47</w:t>
            </w:r>
            <w:r>
              <w:rPr>
                <w:noProof/>
                <w:webHidden/>
              </w:rPr>
              <w:fldChar w:fldCharType="end"/>
            </w:r>
          </w:hyperlink>
        </w:p>
        <w:p w14:paraId="339452B9" w14:textId="598C9D52"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3" w:history="1">
            <w:r w:rsidRPr="00417A3A">
              <w:rPr>
                <w:rStyle w:val="Hyperlink"/>
                <w:rFonts w:ascii="Monserat" w:eastAsia="Montserrat" w:hAnsi="Monserat" w:cs="Montserrat"/>
                <w:noProof/>
              </w:rPr>
              <w:t>12.2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Mecanismul cererilor de plată</w:t>
            </w:r>
            <w:r>
              <w:rPr>
                <w:noProof/>
                <w:webHidden/>
              </w:rPr>
              <w:tab/>
            </w:r>
            <w:r>
              <w:rPr>
                <w:noProof/>
                <w:webHidden/>
              </w:rPr>
              <w:fldChar w:fldCharType="begin"/>
            </w:r>
            <w:r>
              <w:rPr>
                <w:noProof/>
                <w:webHidden/>
              </w:rPr>
              <w:instrText xml:space="preserve"> PAGEREF _Toc160719023 \h </w:instrText>
            </w:r>
            <w:r>
              <w:rPr>
                <w:noProof/>
                <w:webHidden/>
              </w:rPr>
            </w:r>
            <w:r>
              <w:rPr>
                <w:noProof/>
                <w:webHidden/>
              </w:rPr>
              <w:fldChar w:fldCharType="separate"/>
            </w:r>
            <w:r>
              <w:rPr>
                <w:noProof/>
                <w:webHidden/>
              </w:rPr>
              <w:t>48</w:t>
            </w:r>
            <w:r>
              <w:rPr>
                <w:noProof/>
                <w:webHidden/>
              </w:rPr>
              <w:fldChar w:fldCharType="end"/>
            </w:r>
          </w:hyperlink>
        </w:p>
        <w:p w14:paraId="5C364930" w14:textId="554E86DB"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4" w:history="1">
            <w:r w:rsidRPr="00417A3A">
              <w:rPr>
                <w:rStyle w:val="Hyperlink"/>
                <w:rFonts w:ascii="Monserat" w:eastAsia="Montserrat" w:hAnsi="Monserat" w:cs="Montserrat"/>
                <w:noProof/>
              </w:rPr>
              <w:t>12.3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Mecanismul cererilor de rambursare</w:t>
            </w:r>
            <w:r>
              <w:rPr>
                <w:noProof/>
                <w:webHidden/>
              </w:rPr>
              <w:tab/>
            </w:r>
            <w:r>
              <w:rPr>
                <w:noProof/>
                <w:webHidden/>
              </w:rPr>
              <w:fldChar w:fldCharType="begin"/>
            </w:r>
            <w:r>
              <w:rPr>
                <w:noProof/>
                <w:webHidden/>
              </w:rPr>
              <w:instrText xml:space="preserve"> PAGEREF _Toc160719024 \h </w:instrText>
            </w:r>
            <w:r>
              <w:rPr>
                <w:noProof/>
                <w:webHidden/>
              </w:rPr>
            </w:r>
            <w:r>
              <w:rPr>
                <w:noProof/>
                <w:webHidden/>
              </w:rPr>
              <w:fldChar w:fldCharType="separate"/>
            </w:r>
            <w:r>
              <w:rPr>
                <w:noProof/>
                <w:webHidden/>
              </w:rPr>
              <w:t>49</w:t>
            </w:r>
            <w:r>
              <w:rPr>
                <w:noProof/>
                <w:webHidden/>
              </w:rPr>
              <w:fldChar w:fldCharType="end"/>
            </w:r>
          </w:hyperlink>
        </w:p>
        <w:p w14:paraId="29A2A94E" w14:textId="3E41B827"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5" w:history="1">
            <w:r w:rsidRPr="00417A3A">
              <w:rPr>
                <w:rStyle w:val="Hyperlink"/>
                <w:rFonts w:ascii="Monserat" w:eastAsia="Montserrat" w:hAnsi="Monserat" w:cs="Montserrat"/>
                <w:noProof/>
              </w:rPr>
              <w:t>12.4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Graficul cererilor de prefinanțare/ plată/ rambursare</w:t>
            </w:r>
            <w:r>
              <w:rPr>
                <w:noProof/>
                <w:webHidden/>
              </w:rPr>
              <w:tab/>
            </w:r>
            <w:r>
              <w:rPr>
                <w:noProof/>
                <w:webHidden/>
              </w:rPr>
              <w:fldChar w:fldCharType="begin"/>
            </w:r>
            <w:r>
              <w:rPr>
                <w:noProof/>
                <w:webHidden/>
              </w:rPr>
              <w:instrText xml:space="preserve"> PAGEREF _Toc160719025 \h </w:instrText>
            </w:r>
            <w:r>
              <w:rPr>
                <w:noProof/>
                <w:webHidden/>
              </w:rPr>
            </w:r>
            <w:r>
              <w:rPr>
                <w:noProof/>
                <w:webHidden/>
              </w:rPr>
              <w:fldChar w:fldCharType="separate"/>
            </w:r>
            <w:r>
              <w:rPr>
                <w:noProof/>
                <w:webHidden/>
              </w:rPr>
              <w:t>50</w:t>
            </w:r>
            <w:r>
              <w:rPr>
                <w:noProof/>
                <w:webHidden/>
              </w:rPr>
              <w:fldChar w:fldCharType="end"/>
            </w:r>
          </w:hyperlink>
        </w:p>
        <w:p w14:paraId="6045DA45" w14:textId="4085DA68"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6" w:history="1">
            <w:r w:rsidRPr="00417A3A">
              <w:rPr>
                <w:rStyle w:val="Hyperlink"/>
                <w:rFonts w:ascii="Monserat" w:eastAsia="Montserrat" w:hAnsi="Monserat" w:cs="Montserrat"/>
                <w:noProof/>
              </w:rPr>
              <w:t>12.5</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Vizitele la fața locului</w:t>
            </w:r>
            <w:r>
              <w:rPr>
                <w:noProof/>
                <w:webHidden/>
              </w:rPr>
              <w:tab/>
            </w:r>
            <w:r>
              <w:rPr>
                <w:noProof/>
                <w:webHidden/>
              </w:rPr>
              <w:fldChar w:fldCharType="begin"/>
            </w:r>
            <w:r>
              <w:rPr>
                <w:noProof/>
                <w:webHidden/>
              </w:rPr>
              <w:instrText xml:space="preserve"> PAGEREF _Toc160719026 \h </w:instrText>
            </w:r>
            <w:r>
              <w:rPr>
                <w:noProof/>
                <w:webHidden/>
              </w:rPr>
            </w:r>
            <w:r>
              <w:rPr>
                <w:noProof/>
                <w:webHidden/>
              </w:rPr>
              <w:fldChar w:fldCharType="separate"/>
            </w:r>
            <w:r>
              <w:rPr>
                <w:noProof/>
                <w:webHidden/>
              </w:rPr>
              <w:t>50</w:t>
            </w:r>
            <w:r>
              <w:rPr>
                <w:noProof/>
                <w:webHidden/>
              </w:rPr>
              <w:fldChar w:fldCharType="end"/>
            </w:r>
          </w:hyperlink>
        </w:p>
        <w:p w14:paraId="72D36719" w14:textId="523C4FF1"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7" w:history="1">
            <w:r w:rsidRPr="00417A3A">
              <w:rPr>
                <w:rStyle w:val="Hyperlink"/>
                <w:rFonts w:ascii="Monserat" w:eastAsia="Montserrat" w:hAnsi="Monserat" w:cs="Montserrat"/>
                <w:noProof/>
              </w:rPr>
              <w:t>13</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iCs/>
                <w:noProof/>
              </w:rPr>
              <w:t>MODIFICAREA GHIDULUI SOLICITANTULUI</w:t>
            </w:r>
            <w:r>
              <w:rPr>
                <w:noProof/>
                <w:webHidden/>
              </w:rPr>
              <w:tab/>
            </w:r>
            <w:r>
              <w:rPr>
                <w:noProof/>
                <w:webHidden/>
              </w:rPr>
              <w:fldChar w:fldCharType="begin"/>
            </w:r>
            <w:r>
              <w:rPr>
                <w:noProof/>
                <w:webHidden/>
              </w:rPr>
              <w:instrText xml:space="preserve"> PAGEREF _Toc160719027 \h </w:instrText>
            </w:r>
            <w:r>
              <w:rPr>
                <w:noProof/>
                <w:webHidden/>
              </w:rPr>
            </w:r>
            <w:r>
              <w:rPr>
                <w:noProof/>
                <w:webHidden/>
              </w:rPr>
              <w:fldChar w:fldCharType="separate"/>
            </w:r>
            <w:r>
              <w:rPr>
                <w:noProof/>
                <w:webHidden/>
              </w:rPr>
              <w:t>51</w:t>
            </w:r>
            <w:r>
              <w:rPr>
                <w:noProof/>
                <w:webHidden/>
              </w:rPr>
              <w:fldChar w:fldCharType="end"/>
            </w:r>
          </w:hyperlink>
        </w:p>
        <w:p w14:paraId="332728B6" w14:textId="1405FFAA"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8" w:history="1">
            <w:r w:rsidRPr="00417A3A">
              <w:rPr>
                <w:rStyle w:val="Hyperlink"/>
                <w:rFonts w:ascii="Monserat" w:eastAsia="Montserrat" w:hAnsi="Monserat" w:cs="Montserrat"/>
                <w:noProof/>
              </w:rPr>
              <w:t>13.1</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_Toc160719028 \h </w:instrText>
            </w:r>
            <w:r>
              <w:rPr>
                <w:noProof/>
                <w:webHidden/>
              </w:rPr>
            </w:r>
            <w:r>
              <w:rPr>
                <w:noProof/>
                <w:webHidden/>
              </w:rPr>
              <w:fldChar w:fldCharType="separate"/>
            </w:r>
            <w:r>
              <w:rPr>
                <w:noProof/>
                <w:webHidden/>
              </w:rPr>
              <w:t>51</w:t>
            </w:r>
            <w:r>
              <w:rPr>
                <w:noProof/>
                <w:webHidden/>
              </w:rPr>
              <w:fldChar w:fldCharType="end"/>
            </w:r>
          </w:hyperlink>
        </w:p>
        <w:p w14:paraId="0051A710" w14:textId="4CA4213A"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29" w:history="1">
            <w:r w:rsidRPr="00417A3A">
              <w:rPr>
                <w:rStyle w:val="Hyperlink"/>
                <w:rFonts w:ascii="Monserat" w:eastAsia="Montserrat" w:hAnsi="Monserat" w:cs="Montserrat"/>
                <w:noProof/>
              </w:rPr>
              <w:t>13.2</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eastAsia="Montserrat" w:hAnsi="Monserat" w:cs="Montserrat"/>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_Toc160719029 \h </w:instrText>
            </w:r>
            <w:r>
              <w:rPr>
                <w:noProof/>
                <w:webHidden/>
              </w:rPr>
            </w:r>
            <w:r>
              <w:rPr>
                <w:noProof/>
                <w:webHidden/>
              </w:rPr>
              <w:fldChar w:fldCharType="separate"/>
            </w:r>
            <w:r>
              <w:rPr>
                <w:noProof/>
                <w:webHidden/>
              </w:rPr>
              <w:t>51</w:t>
            </w:r>
            <w:r>
              <w:rPr>
                <w:noProof/>
                <w:webHidden/>
              </w:rPr>
              <w:fldChar w:fldCharType="end"/>
            </w:r>
          </w:hyperlink>
        </w:p>
        <w:p w14:paraId="5782B53A" w14:textId="338888F2" w:rsidR="00E2366F" w:rsidRDefault="00E2366F">
          <w:pPr>
            <w:pStyle w:val="TOC1"/>
            <w:tabs>
              <w:tab w:val="left" w:pos="605"/>
              <w:tab w:val="right" w:leader="dot" w:pos="10194"/>
            </w:tabs>
            <w:ind w:left="0" w:hanging="2"/>
            <w:rPr>
              <w:rFonts w:asciiTheme="minorHAnsi" w:eastAsiaTheme="minorEastAsia" w:hAnsiTheme="minorHAnsi" w:cstheme="minorBidi"/>
              <w:b w:val="0"/>
              <w:noProof/>
              <w:kern w:val="2"/>
              <w:position w:val="0"/>
              <w:sz w:val="22"/>
              <w:szCs w:val="22"/>
              <w:lang w:val="en-US"/>
              <w14:ligatures w14:val="standardContextual"/>
            </w:rPr>
          </w:pPr>
          <w:hyperlink w:anchor="_Toc160719030" w:history="1">
            <w:r w:rsidRPr="00417A3A">
              <w:rPr>
                <w:rStyle w:val="Hyperlink"/>
                <w:rFonts w:ascii="Monserat" w:hAnsi="Monserat"/>
                <w:noProof/>
              </w:rPr>
              <w:t>14</w:t>
            </w:r>
            <w:r>
              <w:rPr>
                <w:rFonts w:asciiTheme="minorHAnsi" w:eastAsiaTheme="minorEastAsia" w:hAnsiTheme="minorHAnsi" w:cstheme="minorBidi"/>
                <w:b w:val="0"/>
                <w:noProof/>
                <w:kern w:val="2"/>
                <w:position w:val="0"/>
                <w:sz w:val="22"/>
                <w:szCs w:val="22"/>
                <w:lang w:val="en-US"/>
                <w14:ligatures w14:val="standardContextual"/>
              </w:rPr>
              <w:tab/>
            </w:r>
            <w:r w:rsidRPr="00417A3A">
              <w:rPr>
                <w:rStyle w:val="Hyperlink"/>
                <w:rFonts w:ascii="Monserat" w:hAnsi="Monserat"/>
                <w:noProof/>
              </w:rPr>
              <w:t>ANEXE</w:t>
            </w:r>
            <w:r>
              <w:rPr>
                <w:noProof/>
                <w:webHidden/>
              </w:rPr>
              <w:tab/>
            </w:r>
            <w:r>
              <w:rPr>
                <w:noProof/>
                <w:webHidden/>
              </w:rPr>
              <w:fldChar w:fldCharType="begin"/>
            </w:r>
            <w:r>
              <w:rPr>
                <w:noProof/>
                <w:webHidden/>
              </w:rPr>
              <w:instrText xml:space="preserve"> PAGEREF _Toc160719030 \h </w:instrText>
            </w:r>
            <w:r>
              <w:rPr>
                <w:noProof/>
                <w:webHidden/>
              </w:rPr>
            </w:r>
            <w:r>
              <w:rPr>
                <w:noProof/>
                <w:webHidden/>
              </w:rPr>
              <w:fldChar w:fldCharType="separate"/>
            </w:r>
            <w:r>
              <w:rPr>
                <w:noProof/>
                <w:webHidden/>
              </w:rPr>
              <w:t>51</w:t>
            </w:r>
            <w:r>
              <w:rPr>
                <w:noProof/>
                <w:webHidden/>
              </w:rPr>
              <w:fldChar w:fldCharType="end"/>
            </w:r>
          </w:hyperlink>
        </w:p>
        <w:p w14:paraId="5F5CDF2B" w14:textId="4C6F568D" w:rsidR="007B7C61" w:rsidRPr="005574E7" w:rsidRDefault="007B7C61">
          <w:r w:rsidRPr="00220BB4">
            <w:rPr>
              <w:b/>
              <w:bCs/>
              <w:sz w:val="24"/>
              <w:szCs w:val="24"/>
            </w:rPr>
            <w:fldChar w:fldCharType="end"/>
          </w:r>
        </w:p>
      </w:sdtContent>
    </w:sdt>
    <w:p w14:paraId="00000083" w14:textId="77777777" w:rsidR="00473F28" w:rsidRPr="005574E7" w:rsidRDefault="00473F28">
      <w:pPr>
        <w:spacing w:after="0"/>
        <w:ind w:hanging="2"/>
        <w:jc w:val="both"/>
        <w:rPr>
          <w:rFonts w:ascii="Monserat" w:eastAsia="Montserrat" w:hAnsi="Monserat" w:cs="Montserrat"/>
        </w:rPr>
      </w:pPr>
    </w:p>
    <w:p w14:paraId="00000084" w14:textId="77777777" w:rsidR="00473F28" w:rsidRPr="005574E7" w:rsidRDefault="00FD3028">
      <w:pPr>
        <w:rPr>
          <w:rFonts w:ascii="Monserat" w:eastAsia="Montserrat" w:hAnsi="Monserat" w:cs="Montserrat"/>
        </w:rPr>
      </w:pPr>
      <w:r w:rsidRPr="005574E7">
        <w:rPr>
          <w:rFonts w:ascii="Monserat" w:hAnsi="Monserat"/>
        </w:rPr>
        <w:br w:type="page"/>
      </w:r>
    </w:p>
    <w:p w14:paraId="00000085" w14:textId="185AFE69" w:rsidR="00473F28" w:rsidRPr="005574E7" w:rsidRDefault="00FD3028">
      <w:pPr>
        <w:pStyle w:val="Heading1"/>
        <w:numPr>
          <w:ilvl w:val="0"/>
          <w:numId w:val="8"/>
        </w:numPr>
        <w:spacing w:before="0" w:after="0"/>
        <w:ind w:left="0" w:hanging="2"/>
        <w:jc w:val="both"/>
        <w:rPr>
          <w:rFonts w:ascii="Monserat" w:eastAsia="Montserrat" w:hAnsi="Monserat" w:cs="Montserrat"/>
          <w:color w:val="000000"/>
          <w:sz w:val="24"/>
          <w:szCs w:val="24"/>
        </w:rPr>
      </w:pPr>
      <w:bookmarkStart w:id="0" w:name="_Toc160718925"/>
      <w:r w:rsidRPr="005574E7">
        <w:rPr>
          <w:rFonts w:ascii="Monserat" w:eastAsia="Montserrat" w:hAnsi="Monserat" w:cs="Montserrat"/>
          <w:color w:val="000000"/>
          <w:sz w:val="24"/>
          <w:szCs w:val="24"/>
        </w:rPr>
        <w:t>PREAMBUL, ABREVIERI ȘI GLOSAR</w:t>
      </w:r>
      <w:bookmarkEnd w:id="0"/>
      <w:r w:rsidRPr="005574E7">
        <w:rPr>
          <w:rFonts w:ascii="Monserat" w:eastAsia="Montserrat" w:hAnsi="Monserat" w:cs="Montserrat"/>
          <w:color w:val="000000"/>
          <w:sz w:val="24"/>
          <w:szCs w:val="24"/>
        </w:rPr>
        <w:t xml:space="preserve"> </w:t>
      </w:r>
    </w:p>
    <w:p w14:paraId="00000086" w14:textId="296B66FF" w:rsidR="00473F28" w:rsidRPr="005574E7" w:rsidRDefault="00473F28">
      <w:pPr>
        <w:keepNext/>
        <w:pBdr>
          <w:top w:val="nil"/>
          <w:left w:val="nil"/>
          <w:bottom w:val="nil"/>
          <w:right w:val="nil"/>
          <w:between w:val="nil"/>
        </w:pBdr>
        <w:spacing w:after="0" w:line="240" w:lineRule="auto"/>
        <w:ind w:hanging="2"/>
        <w:jc w:val="both"/>
        <w:rPr>
          <w:rFonts w:ascii="Monserat" w:eastAsia="Montserrat" w:hAnsi="Monserat" w:cs="Montserrat"/>
          <w:b/>
          <w:color w:val="000000"/>
          <w:sz w:val="24"/>
          <w:szCs w:val="24"/>
        </w:rPr>
      </w:pPr>
    </w:p>
    <w:p w14:paraId="00000087" w14:textId="659676C3" w:rsidR="00473F28" w:rsidRPr="005574E7" w:rsidRDefault="00FD3028" w:rsidP="007B7C61">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 w:name="_Toc160718926"/>
      <w:r w:rsidRPr="005574E7">
        <w:rPr>
          <w:rFonts w:ascii="Monserat" w:eastAsia="Montserrat" w:hAnsi="Monserat" w:cs="Montserrat"/>
          <w:bCs w:val="0"/>
          <w:color w:val="000000"/>
          <w:sz w:val="24"/>
          <w:szCs w:val="24"/>
        </w:rPr>
        <w:t>Preambul</w:t>
      </w:r>
      <w:bookmarkEnd w:id="1"/>
    </w:p>
    <w:p w14:paraId="00000088" w14:textId="77777777" w:rsidR="00473F28" w:rsidRPr="005574E7" w:rsidRDefault="00473F28">
      <w:pPr>
        <w:spacing w:after="0"/>
        <w:ind w:hanging="2"/>
        <w:jc w:val="both"/>
        <w:rPr>
          <w:rFonts w:ascii="Monserat" w:eastAsia="Montserrat" w:hAnsi="Monserat" w:cs="Montserrat"/>
        </w:rPr>
      </w:pPr>
    </w:p>
    <w:p w14:paraId="00000089" w14:textId="76462265" w:rsidR="00473F28" w:rsidRPr="005574E7" w:rsidRDefault="00FD3028" w:rsidP="007D56DB">
      <w:pPr>
        <w:autoSpaceDE w:val="0"/>
        <w:autoSpaceDN w:val="0"/>
        <w:adjustRightInd w:val="0"/>
        <w:spacing w:after="0" w:line="240" w:lineRule="auto"/>
        <w:jc w:val="both"/>
        <w:rPr>
          <w:rFonts w:ascii="Monserat" w:eastAsia="Montserrat" w:hAnsi="Monserat" w:cs="Montserrat"/>
        </w:rPr>
      </w:pPr>
      <w:r w:rsidRPr="005574E7">
        <w:rPr>
          <w:rFonts w:ascii="Monserat" w:eastAsia="Montserrat" w:hAnsi="Monserat" w:cs="Montserrat"/>
        </w:rPr>
        <w:t>Acest document se aplică apelului de proiecte cu num</w:t>
      </w:r>
      <w:r w:rsidR="00220BB4">
        <w:rPr>
          <w:rFonts w:ascii="Monserat" w:eastAsia="Montserrat" w:hAnsi="Monserat" w:cs="Montserrat"/>
        </w:rPr>
        <w:t>ă</w:t>
      </w:r>
      <w:r w:rsidRPr="005574E7">
        <w:rPr>
          <w:rFonts w:ascii="Monserat" w:eastAsia="Montserrat" w:hAnsi="Monserat" w:cs="Montserrat"/>
        </w:rPr>
        <w:t>rul:  PR/NE/2024/3/RSO2.7/1/Spa</w:t>
      </w:r>
      <w:r w:rsidR="00220BB4">
        <w:rPr>
          <w:rFonts w:ascii="Monserat" w:eastAsia="Montserrat" w:hAnsi="Monserat" w:cs="Montserrat"/>
        </w:rPr>
        <w:t>ț</w:t>
      </w:r>
      <w:r w:rsidRPr="005574E7">
        <w:rPr>
          <w:rFonts w:ascii="Monserat" w:eastAsia="Montserrat" w:hAnsi="Monserat" w:cs="Montserrat"/>
        </w:rPr>
        <w:t xml:space="preserve">ii verzi MRJ+M – Prioritatea </w:t>
      </w:r>
      <w:sdt>
        <w:sdtPr>
          <w:rPr>
            <w:rFonts w:ascii="Monserat" w:hAnsi="Monserat"/>
          </w:rPr>
          <w:tag w:val="goog_rdk_145"/>
          <w:id w:val="1271212991"/>
        </w:sdtPr>
        <w:sdtEndPr/>
        <w:sdtContent/>
      </w:sdt>
      <w:sdt>
        <w:sdtPr>
          <w:rPr>
            <w:rFonts w:ascii="Monserat" w:hAnsi="Monserat"/>
          </w:rPr>
          <w:tag w:val="goog_rdk_169"/>
          <w:id w:val="2137523483"/>
        </w:sdtPr>
        <w:sdtEndPr/>
        <w:sdtContent/>
      </w:sdt>
      <w:sdt>
        <w:sdtPr>
          <w:rPr>
            <w:rFonts w:ascii="Monserat" w:hAnsi="Monserat"/>
          </w:rPr>
          <w:tag w:val="goog_rdk_193"/>
          <w:id w:val="683411797"/>
        </w:sdtPr>
        <w:sdtEndPr/>
        <w:sdtContent/>
      </w:sdt>
      <w:sdt>
        <w:sdtPr>
          <w:rPr>
            <w:rFonts w:ascii="Monserat" w:hAnsi="Monserat"/>
          </w:rPr>
          <w:tag w:val="goog_rdk_218"/>
          <w:id w:val="1388463156"/>
        </w:sdtPr>
        <w:sdtEndPr/>
        <w:sdtContent/>
      </w:sdt>
      <w:sdt>
        <w:sdtPr>
          <w:rPr>
            <w:rFonts w:ascii="Monserat" w:hAnsi="Monserat"/>
          </w:rPr>
          <w:tag w:val="goog_rdk_256"/>
          <w:id w:val="-585845962"/>
        </w:sdtPr>
        <w:sdtEndPr/>
        <w:sdtContent/>
      </w:sdt>
      <w:sdt>
        <w:sdtPr>
          <w:rPr>
            <w:rFonts w:ascii="Monserat" w:hAnsi="Monserat"/>
          </w:rPr>
          <w:tag w:val="goog_rdk_283"/>
          <w:id w:val="2022585924"/>
        </w:sdtPr>
        <w:sdtEndPr/>
        <w:sdtContent/>
      </w:sdt>
      <w:sdt>
        <w:sdtPr>
          <w:rPr>
            <w:rFonts w:ascii="Monserat" w:hAnsi="Monserat"/>
          </w:rPr>
          <w:tag w:val="goog_rdk_310"/>
          <w:id w:val="710618567"/>
        </w:sdtPr>
        <w:sdtEndPr/>
        <w:sdtContent/>
      </w:sdt>
      <w:sdt>
        <w:sdtPr>
          <w:rPr>
            <w:rFonts w:ascii="Monserat" w:hAnsi="Monserat"/>
          </w:rPr>
          <w:tag w:val="goog_rdk_338"/>
          <w:id w:val="1888297518"/>
        </w:sdtPr>
        <w:sdtEndPr/>
        <w:sdtContent/>
      </w:sdt>
      <w:sdt>
        <w:sdtPr>
          <w:rPr>
            <w:rFonts w:ascii="Monserat" w:hAnsi="Monserat"/>
          </w:rPr>
          <w:tag w:val="goog_rdk_367"/>
          <w:id w:val="-1913232257"/>
        </w:sdtPr>
        <w:sdtEndPr/>
        <w:sdtContent/>
      </w:sdt>
      <w:sdt>
        <w:sdtPr>
          <w:rPr>
            <w:rFonts w:ascii="Monserat" w:hAnsi="Monserat"/>
          </w:rPr>
          <w:tag w:val="goog_rdk_397"/>
          <w:id w:val="-1077677622"/>
        </w:sdtPr>
        <w:sdtEndPr/>
        <w:sdtContent/>
      </w:sdt>
      <w:sdt>
        <w:sdtPr>
          <w:rPr>
            <w:rFonts w:ascii="Monserat" w:hAnsi="Monserat"/>
          </w:rPr>
          <w:tag w:val="goog_rdk_426"/>
          <w:id w:val="1135671163"/>
        </w:sdtPr>
        <w:sdtEndPr/>
        <w:sdtContent/>
      </w:sdt>
      <w:sdt>
        <w:sdtPr>
          <w:rPr>
            <w:rFonts w:ascii="Monserat" w:hAnsi="Monserat"/>
          </w:rPr>
          <w:tag w:val="goog_rdk_456"/>
          <w:id w:val="-1676645499"/>
        </w:sdtPr>
        <w:sdtEndPr/>
        <w:sdtContent/>
      </w:sdt>
      <w:sdt>
        <w:sdtPr>
          <w:rPr>
            <w:rFonts w:ascii="Monserat" w:hAnsi="Monserat"/>
          </w:rPr>
          <w:tag w:val="goog_rdk_488"/>
          <w:id w:val="727424463"/>
        </w:sdtPr>
        <w:sdtEndPr/>
        <w:sdtContent/>
      </w:sdt>
      <w:sdt>
        <w:sdtPr>
          <w:rPr>
            <w:rFonts w:ascii="Monserat" w:hAnsi="Monserat"/>
          </w:rPr>
          <w:tag w:val="goog_rdk_524"/>
          <w:id w:val="1921897620"/>
        </w:sdtPr>
        <w:sdtEndPr/>
        <w:sdtContent/>
      </w:sdt>
      <w:sdt>
        <w:sdtPr>
          <w:rPr>
            <w:rFonts w:ascii="Monserat" w:hAnsi="Monserat"/>
          </w:rPr>
          <w:tag w:val="goog_rdk_561"/>
          <w:id w:val="-1699767415"/>
        </w:sdtPr>
        <w:sdtEndPr/>
        <w:sdtContent/>
      </w:sdt>
      <w:r w:rsidRPr="005574E7">
        <w:rPr>
          <w:rFonts w:ascii="Monserat" w:eastAsia="Montserrat" w:hAnsi="Monserat" w:cs="Montserrat"/>
        </w:rPr>
        <w:t>3: Nord-Est – O regiune durabil</w:t>
      </w:r>
      <w:r w:rsidR="00220BB4">
        <w:rPr>
          <w:rFonts w:ascii="Monserat" w:eastAsia="Montserrat" w:hAnsi="Monserat" w:cs="Montserrat"/>
        </w:rPr>
        <w:t>ă</w:t>
      </w:r>
      <w:r w:rsidRPr="005574E7">
        <w:rPr>
          <w:rFonts w:ascii="Monserat" w:eastAsia="Montserrat" w:hAnsi="Monserat" w:cs="Montserrat"/>
        </w:rPr>
        <w:t>, mai prietenoas</w:t>
      </w:r>
      <w:r w:rsidR="00220BB4">
        <w:rPr>
          <w:rFonts w:ascii="Monserat" w:eastAsia="Montserrat" w:hAnsi="Monserat" w:cs="Montserrat"/>
        </w:rPr>
        <w:t>ă</w:t>
      </w:r>
      <w:r w:rsidRPr="005574E7">
        <w:rPr>
          <w:rFonts w:ascii="Monserat" w:eastAsia="Montserrat" w:hAnsi="Monserat" w:cs="Montserrat"/>
        </w:rPr>
        <w:t xml:space="preserve"> cu mediul, obiectiv specific 2.7 - Intensificare acțiunilor de protecție și conservare a naturii, a biodiversității și a infrastructurii verzi, inclusiv în zonele urbane, precum și reducerea tuturor formelor de poluare (FEDR), </w:t>
      </w:r>
      <w:r w:rsidR="007D56DB" w:rsidRPr="005574E7">
        <w:rPr>
          <w:rFonts w:ascii="Monserat" w:eastAsia="Montserrat" w:hAnsi="Monserat" w:cs="Montserrat"/>
        </w:rPr>
        <w:t>domeniul de interven</w:t>
      </w:r>
      <w:r w:rsidR="00220BB4">
        <w:rPr>
          <w:rFonts w:ascii="Monserat" w:eastAsia="Montserrat" w:hAnsi="Monserat" w:cs="Montserrat"/>
        </w:rPr>
        <w:t>ț</w:t>
      </w:r>
      <w:r w:rsidR="007D56DB" w:rsidRPr="005574E7">
        <w:rPr>
          <w:rFonts w:ascii="Monserat" w:eastAsia="Montserrat" w:hAnsi="Monserat" w:cs="Montserrat"/>
        </w:rPr>
        <w:t xml:space="preserve">ie - Protecția naturii și a biodiversității, patrimoniul natural și resursele naturale, infrastructura verde și cea albastră - cod 079, </w:t>
      </w:r>
      <w:r w:rsidRPr="005574E7">
        <w:rPr>
          <w:rFonts w:ascii="Monserat" w:eastAsia="Montserrat" w:hAnsi="Monserat" w:cs="Montserrat"/>
        </w:rPr>
        <w:t>în cadrul Programului Regional Nord-Est 2021-2027.</w:t>
      </w:r>
    </w:p>
    <w:p w14:paraId="0000008A" w14:textId="77777777" w:rsidR="00473F28" w:rsidRPr="005574E7" w:rsidRDefault="00FD3028" w:rsidP="007D56DB">
      <w:pPr>
        <w:ind w:hanging="2"/>
        <w:jc w:val="both"/>
        <w:rPr>
          <w:rFonts w:ascii="Monserat" w:eastAsia="Montserrat" w:hAnsi="Monserat" w:cs="Montserrat"/>
        </w:rPr>
      </w:pPr>
      <w:r w:rsidRPr="005574E7">
        <w:rPr>
          <w:rFonts w:ascii="Monserat" w:eastAsia="Montserrat" w:hAnsi="Monserat" w:cs="Montserrat"/>
        </w:rPr>
        <w:t xml:space="preserve">Apelurile de proiecte se lansează prin aplicația electronică </w:t>
      </w:r>
      <w:proofErr w:type="spellStart"/>
      <w:r w:rsidRPr="005574E7">
        <w:rPr>
          <w:rFonts w:ascii="Monserat" w:eastAsia="Montserrat" w:hAnsi="Monserat" w:cs="Montserrat"/>
        </w:rPr>
        <w:t>MySMIS</w:t>
      </w:r>
      <w:proofErr w:type="spellEnd"/>
      <w:r w:rsidRPr="005574E7">
        <w:rPr>
          <w:rFonts w:ascii="Monserat" w:eastAsia="Montserrat" w:hAnsi="Monserat" w:cs="Montserrat"/>
        </w:rPr>
        <w:t xml:space="preserve"> 2021/SMIS 2021+.</w:t>
      </w:r>
    </w:p>
    <w:p w14:paraId="0000008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Interpretarea informațiilor incluse în documentația de finanțare se realizează sistematic, în conformitate cu prevederile prezentului document, respectiv a </w:t>
      </w:r>
      <w:r w:rsidRPr="005574E7">
        <w:rPr>
          <w:rFonts w:ascii="Monserat" w:eastAsia="Montserrat" w:hAnsi="Monserat" w:cs="Montserrat"/>
          <w:i/>
        </w:rPr>
        <w:t>Ghidului Solicitantului – Condiții specifice de accesare a fondurilor în cadrul apelului de proiecte cu numărul PR Nord-Est/2023/3/1</w:t>
      </w:r>
      <w:r w:rsidRPr="005574E7">
        <w:rPr>
          <w:rFonts w:ascii="Monserat" w:eastAsia="Montserrat" w:hAnsi="Monserat" w:cs="Montserrat"/>
        </w:rPr>
        <w:t xml:space="preserve"> </w:t>
      </w:r>
      <w:r w:rsidRPr="005574E7">
        <w:rPr>
          <w:rFonts w:ascii="Monserat" w:eastAsia="Montserrat" w:hAnsi="Monserat" w:cs="Montserrat"/>
          <w:i/>
        </w:rPr>
        <w:t xml:space="preserve">cu modificările </w:t>
      </w:r>
      <w:proofErr w:type="spellStart"/>
      <w:r w:rsidRPr="005574E7">
        <w:rPr>
          <w:rFonts w:ascii="Monserat" w:eastAsia="Montserrat" w:hAnsi="Monserat" w:cs="Montserrat"/>
          <w:i/>
        </w:rPr>
        <w:t>şi</w:t>
      </w:r>
      <w:proofErr w:type="spellEnd"/>
      <w:r w:rsidRPr="005574E7">
        <w:rPr>
          <w:rFonts w:ascii="Monserat" w:eastAsia="Montserrat" w:hAnsi="Monserat" w:cs="Montserrat"/>
          <w:i/>
        </w:rPr>
        <w:t xml:space="preserve"> completările ulterioare,</w:t>
      </w:r>
      <w:r w:rsidRPr="005574E7">
        <w:rPr>
          <w:rFonts w:ascii="Monserat" w:eastAsia="Montserrat" w:hAnsi="Monserat" w:cs="Montserrat"/>
        </w:rPr>
        <w:t xml:space="preserve"> aprobat și publicat pe site-ul </w:t>
      </w:r>
      <w:hyperlink r:id="rId10">
        <w:r w:rsidRPr="005574E7">
          <w:rPr>
            <w:rFonts w:ascii="Monserat" w:eastAsia="Montserrat" w:hAnsi="Monserat" w:cs="Montserrat"/>
            <w:color w:val="0000FF"/>
            <w:u w:val="single"/>
          </w:rPr>
          <w:t>www.regionordest.ro</w:t>
        </w:r>
      </w:hyperlink>
      <w:r w:rsidRPr="005574E7">
        <w:rPr>
          <w:rFonts w:ascii="Monserat" w:eastAsia="Montserrat" w:hAnsi="Monserat" w:cs="Montserrat"/>
        </w:rPr>
        <w:t xml:space="preserve"> .</w:t>
      </w:r>
    </w:p>
    <w:p w14:paraId="0000008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Prezentul document se adresează tuturor potențialilor solicitanți pentru apelul de proiecte mai sus menționat, cu precizarea că la acesta se adaugă și prevederile Documentului-Cadru de Implementare a Dezvoltării Urbane, cu modificările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completările ulterioare, aflat pe site-ul</w:t>
      </w:r>
      <w:r w:rsidRPr="005574E7">
        <w:rPr>
          <w:rFonts w:ascii="Monserat" w:eastAsia="Montserrat" w:hAnsi="Monserat" w:cs="Montserrat"/>
          <w:color w:val="0000FF"/>
          <w:u w:val="single"/>
        </w:rPr>
        <w:t xml:space="preserve"> </w:t>
      </w:r>
      <w:hyperlink r:id="rId11">
        <w:r w:rsidRPr="005574E7">
          <w:rPr>
            <w:rFonts w:ascii="Monserat" w:eastAsia="Montserrat" w:hAnsi="Monserat" w:cs="Montserrat"/>
            <w:color w:val="0000FF"/>
            <w:u w:val="single"/>
          </w:rPr>
          <w:t>www.regionordest.ro</w:t>
        </w:r>
      </w:hyperlink>
      <w:r w:rsidRPr="005574E7">
        <w:rPr>
          <w:rFonts w:ascii="Monserat" w:eastAsia="Montserrat" w:hAnsi="Monserat" w:cs="Montserrat"/>
        </w:rPr>
        <w:t>, doar în secțiunile în care se specifică acest lucru.</w:t>
      </w:r>
    </w:p>
    <w:p w14:paraId="0000008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Aspectele cuprinse în acest document ce derivă din Programul Regional Nord-Est 2021-2027 și modul său de implementare, vor fi interpretate de către Autoritatea de Management pentru Programul Regional Nord-Est cu</w:t>
      </w:r>
      <w:r w:rsidRPr="005574E7">
        <w:rPr>
          <w:rFonts w:ascii="Monserat" w:eastAsia="Montserrat" w:hAnsi="Monserat" w:cs="Montserrat"/>
          <w:b/>
        </w:rPr>
        <w:t xml:space="preserve"> </w:t>
      </w:r>
      <w:r w:rsidRPr="005574E7">
        <w:rPr>
          <w:rFonts w:ascii="Monserat" w:eastAsia="Montserrat" w:hAnsi="Monserat" w:cs="Montserrat"/>
        </w:rPr>
        <w:t xml:space="preserve">respectarea legislației în vigoare și folosind metoda de interpretare sistematică. </w:t>
      </w:r>
    </w:p>
    <w:p w14:paraId="0000008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8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Acest document prevalează asupra extraselor din ghid incluse în </w:t>
      </w:r>
      <w:proofErr w:type="spellStart"/>
      <w:r w:rsidRPr="005574E7">
        <w:rPr>
          <w:rFonts w:ascii="Monserat" w:eastAsia="Montserrat" w:hAnsi="Monserat" w:cs="Montserrat"/>
        </w:rPr>
        <w:t>MySMIS</w:t>
      </w:r>
      <w:proofErr w:type="spellEnd"/>
      <w:r w:rsidRPr="005574E7">
        <w:rPr>
          <w:rFonts w:ascii="Monserat" w:eastAsia="Montserrat" w:hAnsi="Monserat" w:cs="Montserrat"/>
        </w:rPr>
        <w:t xml:space="preserve"> 2021/SMIS 2021+.</w:t>
      </w:r>
    </w:p>
    <w:p w14:paraId="0000009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Vă recomandăm ca până la data limită de depunere a cererilor de finanțare în cadrul prezentului apel de proiecte, să consultați periodic pagina de internet </w:t>
      </w:r>
      <w:hyperlink r:id="rId12">
        <w:r w:rsidRPr="005574E7">
          <w:rPr>
            <w:rFonts w:ascii="Monserat" w:eastAsia="Montserrat" w:hAnsi="Monserat" w:cs="Montserrat"/>
            <w:color w:val="0000FF"/>
            <w:u w:val="single"/>
          </w:rPr>
          <w:t>www.regionordest.ro</w:t>
        </w:r>
      </w:hyperlink>
      <w:r w:rsidRPr="005574E7">
        <w:rPr>
          <w:rFonts w:ascii="Monserat" w:eastAsia="Montserrat" w:hAnsi="Monserat" w:cs="Montserrat"/>
        </w:rPr>
        <w:t xml:space="preserve">, pentru a urmări eventualele modificări ale condițiilor de finanțare, precum și alte comunicări/ clarificări pentru accesarea fondurilor în cadrul Programului Regional Nord-Est 2021-2027. </w:t>
      </w:r>
    </w:p>
    <w:p w14:paraId="00000091" w14:textId="6775CB04"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w:t>
      </w:r>
      <w:r w:rsidR="00504BCB">
        <w:rPr>
          <w:rFonts w:ascii="Monserat" w:eastAsia="Montserrat" w:hAnsi="Monserat" w:cs="Montserrat"/>
        </w:rPr>
        <w:t xml:space="preserve"> </w:t>
      </w:r>
      <w:r w:rsidRPr="005574E7">
        <w:rPr>
          <w:rFonts w:ascii="Monserat" w:eastAsia="Montserrat" w:hAnsi="Monserat" w:cs="Montserrat"/>
        </w:rPr>
        <w:t>informațiile cuprinse în prezentul ghid, inclusiv anexele acestuia, pe întreaga durată a apelului de proiecte, începând cu data deschiderii apelului până la data închiderii acestuia, astfel:</w:t>
      </w:r>
    </w:p>
    <w:p w14:paraId="0000009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-La sediul Biroului Regional de Informare din Piatra </w:t>
      </w:r>
      <w:proofErr w:type="spellStart"/>
      <w:r w:rsidRPr="005574E7">
        <w:rPr>
          <w:rFonts w:ascii="Monserat" w:eastAsia="Montserrat" w:hAnsi="Monserat" w:cs="Montserrat"/>
        </w:rPr>
        <w:t>Neamt</w:t>
      </w:r>
      <w:proofErr w:type="spellEnd"/>
      <w:r w:rsidRPr="005574E7">
        <w:rPr>
          <w:rFonts w:ascii="Monserat" w:eastAsia="Montserrat" w:hAnsi="Monserat" w:cs="Montserrat"/>
        </w:rPr>
        <w:t xml:space="preserve">, Str. Lt. </w:t>
      </w:r>
      <w:proofErr w:type="spellStart"/>
      <w:r w:rsidRPr="005574E7">
        <w:rPr>
          <w:rFonts w:ascii="Monserat" w:eastAsia="Montserrat" w:hAnsi="Monserat" w:cs="Montserrat"/>
        </w:rPr>
        <w:t>Draghescu</w:t>
      </w:r>
      <w:proofErr w:type="spellEnd"/>
      <w:r w:rsidRPr="005574E7">
        <w:rPr>
          <w:rFonts w:ascii="Monserat" w:eastAsia="Montserrat" w:hAnsi="Monserat" w:cs="Montserrat"/>
        </w:rPr>
        <w:t>, nr. 9</w:t>
      </w:r>
    </w:p>
    <w:p w14:paraId="00000093" w14:textId="0CE994D9"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-Prin telefon, </w:t>
      </w:r>
      <w:proofErr w:type="spellStart"/>
      <w:r w:rsidRPr="005574E7">
        <w:rPr>
          <w:rFonts w:ascii="Monserat" w:eastAsia="Montserrat" w:hAnsi="Monserat" w:cs="Montserrat"/>
        </w:rPr>
        <w:t>apeland</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numarul</w:t>
      </w:r>
      <w:proofErr w:type="spellEnd"/>
      <w:r w:rsidRPr="005574E7">
        <w:rPr>
          <w:rFonts w:ascii="Monserat" w:eastAsia="Montserrat" w:hAnsi="Monserat" w:cs="Montserrat"/>
        </w:rPr>
        <w:t xml:space="preserve"> 0233</w:t>
      </w:r>
      <w:r w:rsidR="00276785">
        <w:rPr>
          <w:rFonts w:ascii="Monserat" w:eastAsia="Montserrat" w:hAnsi="Monserat" w:cs="Montserrat"/>
        </w:rPr>
        <w:t>.</w:t>
      </w:r>
      <w:r w:rsidRPr="005574E7">
        <w:rPr>
          <w:rFonts w:ascii="Monserat" w:eastAsia="Montserrat" w:hAnsi="Monserat" w:cs="Montserrat"/>
        </w:rPr>
        <w:t>224</w:t>
      </w:r>
      <w:r w:rsidR="00276785">
        <w:rPr>
          <w:rFonts w:ascii="Monserat" w:eastAsia="Montserrat" w:hAnsi="Monserat" w:cs="Montserrat"/>
        </w:rPr>
        <w:t>.</w:t>
      </w:r>
      <w:r w:rsidRPr="005574E7">
        <w:rPr>
          <w:rFonts w:ascii="Monserat" w:eastAsia="Montserrat" w:hAnsi="Monserat" w:cs="Montserrat"/>
        </w:rPr>
        <w:t>167</w:t>
      </w:r>
    </w:p>
    <w:p w14:paraId="0000009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-Prin email, la adresa info@adrnordest.ro Termenul de răspuns la solicitările electronice este de 10 zile lucrătoare de la data transmiterii solicitării.</w:t>
      </w:r>
    </w:p>
    <w:p w14:paraId="00000095" w14:textId="77777777" w:rsidR="00473F28" w:rsidRPr="005574E7" w:rsidRDefault="00473F28">
      <w:pPr>
        <w:ind w:hanging="2"/>
        <w:jc w:val="both"/>
        <w:rPr>
          <w:rFonts w:ascii="Monserat" w:eastAsia="Montserrat" w:hAnsi="Monserat" w:cs="Montserrat"/>
        </w:rPr>
      </w:pPr>
    </w:p>
    <w:p w14:paraId="0000009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Întrebările frecvente și răspunsurile la acestea vor fi publicate periodic pe pagina web a programului https://www.regionordest.ro/intrebari-frecvente</w:t>
      </w:r>
    </w:p>
    <w:p w14:paraId="00000097" w14:textId="77777777" w:rsidR="00473F28" w:rsidRPr="005574E7" w:rsidRDefault="00473F28">
      <w:pPr>
        <w:ind w:hanging="2"/>
        <w:jc w:val="both"/>
        <w:rPr>
          <w:rFonts w:ascii="Monserat" w:eastAsia="Montserrat" w:hAnsi="Monserat" w:cs="Montserrat"/>
        </w:rPr>
      </w:pPr>
    </w:p>
    <w:p w14:paraId="00000098" w14:textId="77777777" w:rsidR="00473F28" w:rsidRPr="005574E7" w:rsidRDefault="00473F28">
      <w:pPr>
        <w:ind w:hanging="2"/>
        <w:jc w:val="both"/>
        <w:rPr>
          <w:rFonts w:ascii="Monserat" w:eastAsia="Montserrat" w:hAnsi="Monserat" w:cs="Montserrat"/>
        </w:rPr>
      </w:pPr>
    </w:p>
    <w:p w14:paraId="00000099" w14:textId="77777777" w:rsidR="00473F28" w:rsidRPr="005574E7" w:rsidRDefault="00473F28">
      <w:pPr>
        <w:ind w:hanging="2"/>
        <w:jc w:val="both"/>
        <w:rPr>
          <w:rFonts w:ascii="Monserat" w:eastAsia="Montserrat" w:hAnsi="Monserat" w:cs="Montserrat"/>
        </w:rPr>
      </w:pPr>
    </w:p>
    <w:p w14:paraId="0000009A" w14:textId="77777777" w:rsidR="00473F28" w:rsidRPr="005574E7" w:rsidRDefault="00FD3028" w:rsidP="007B7C61">
      <w:pPr>
        <w:pStyle w:val="Heading1"/>
        <w:numPr>
          <w:ilvl w:val="1"/>
          <w:numId w:val="8"/>
        </w:numPr>
        <w:spacing w:before="0" w:after="0"/>
        <w:jc w:val="both"/>
        <w:textDirection w:val="lrTb"/>
        <w:rPr>
          <w:rFonts w:ascii="Monserat" w:eastAsia="Montserrat" w:hAnsi="Monserat" w:cs="Montserrat"/>
          <w:bCs w:val="0"/>
          <w:color w:val="000000"/>
          <w:sz w:val="24"/>
          <w:szCs w:val="24"/>
        </w:rPr>
      </w:pPr>
      <w:r w:rsidRPr="005574E7">
        <w:rPr>
          <w:rFonts w:ascii="Monserat" w:eastAsia="Montserrat" w:hAnsi="Monserat" w:cs="Montserrat"/>
          <w:bCs w:val="0"/>
          <w:color w:val="000000"/>
          <w:sz w:val="24"/>
          <w:szCs w:val="24"/>
        </w:rPr>
        <w:t xml:space="preserve">     </w:t>
      </w:r>
      <w:bookmarkStart w:id="2" w:name="_Toc160718927"/>
      <w:r w:rsidRPr="005574E7">
        <w:rPr>
          <w:rFonts w:ascii="Monserat" w:eastAsia="Montserrat" w:hAnsi="Monserat" w:cs="Montserrat"/>
          <w:bCs w:val="0"/>
          <w:color w:val="000000"/>
          <w:sz w:val="24"/>
          <w:szCs w:val="24"/>
        </w:rPr>
        <w:t>Abrevieri</w:t>
      </w:r>
      <w:bookmarkEnd w:id="2"/>
    </w:p>
    <w:p w14:paraId="0000009B" w14:textId="77777777" w:rsidR="00473F28" w:rsidRPr="005574E7" w:rsidRDefault="00473F28">
      <w:pPr>
        <w:spacing w:after="0"/>
        <w:ind w:hanging="2"/>
        <w:jc w:val="both"/>
        <w:rPr>
          <w:rFonts w:ascii="Monserat" w:eastAsia="Montserrat" w:hAnsi="Monserat" w:cs="Montserrat"/>
        </w:rPr>
      </w:pPr>
    </w:p>
    <w:tbl>
      <w:tblPr>
        <w:tblStyle w:val="5"/>
        <w:tblW w:w="18474" w:type="dxa"/>
        <w:tblLayout w:type="fixed"/>
        <w:tblLook w:val="0000" w:firstRow="0" w:lastRow="0" w:firstColumn="0" w:lastColumn="0" w:noHBand="0" w:noVBand="0"/>
      </w:tblPr>
      <w:tblGrid>
        <w:gridCol w:w="10314"/>
        <w:gridCol w:w="8160"/>
      </w:tblGrid>
      <w:tr w:rsidR="00473F28" w:rsidRPr="005574E7" w14:paraId="5943A9E2" w14:textId="77777777">
        <w:trPr>
          <w:trHeight w:val="300"/>
        </w:trPr>
        <w:tc>
          <w:tcPr>
            <w:tcW w:w="10314" w:type="dxa"/>
          </w:tcPr>
          <w:p w14:paraId="0000009C" w14:textId="77777777" w:rsidR="00473F28" w:rsidRPr="005574E7" w:rsidRDefault="00473F28">
            <w:pPr>
              <w:widowControl w:val="0"/>
              <w:pBdr>
                <w:top w:val="nil"/>
                <w:left w:val="nil"/>
                <w:bottom w:val="nil"/>
                <w:right w:val="nil"/>
                <w:between w:val="nil"/>
              </w:pBdr>
              <w:spacing w:after="0" w:line="276" w:lineRule="auto"/>
              <w:ind w:hanging="2"/>
              <w:rPr>
                <w:rFonts w:ascii="Monserat" w:eastAsia="Montserrat" w:hAnsi="Monserat" w:cs="Montserrat"/>
              </w:rPr>
            </w:pPr>
          </w:p>
          <w:tbl>
            <w:tblPr>
              <w:tblStyle w:val="4"/>
              <w:tblW w:w="99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0"/>
              <w:gridCol w:w="8160"/>
            </w:tblGrid>
            <w:tr w:rsidR="00473F28" w:rsidRPr="005574E7" w14:paraId="394F6CD2" w14:textId="77777777">
              <w:trPr>
                <w:trHeight w:val="300"/>
              </w:trPr>
              <w:tc>
                <w:tcPr>
                  <w:tcW w:w="1820" w:type="dxa"/>
                </w:tcPr>
                <w:p w14:paraId="0000009D"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AA </w:t>
                  </w:r>
                </w:p>
              </w:tc>
              <w:tc>
                <w:tcPr>
                  <w:tcW w:w="8160" w:type="dxa"/>
                </w:tcPr>
                <w:p w14:paraId="0000009E"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Autoritatea de Audit </w:t>
                  </w:r>
                </w:p>
              </w:tc>
            </w:tr>
            <w:tr w:rsidR="00473F28" w:rsidRPr="005574E7" w14:paraId="370E8CDB" w14:textId="77777777">
              <w:trPr>
                <w:trHeight w:val="300"/>
              </w:trPr>
              <w:tc>
                <w:tcPr>
                  <w:tcW w:w="1820" w:type="dxa"/>
                </w:tcPr>
                <w:p w14:paraId="0000009F"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AC</w:t>
                  </w:r>
                </w:p>
              </w:tc>
              <w:tc>
                <w:tcPr>
                  <w:tcW w:w="8160" w:type="dxa"/>
                </w:tcPr>
                <w:p w14:paraId="000000A0" w14:textId="77777777" w:rsidR="00473F28" w:rsidRPr="005574E7" w:rsidRDefault="00FD3028">
                  <w:pPr>
                    <w:spacing w:after="0"/>
                    <w:ind w:hanging="2"/>
                    <w:jc w:val="both"/>
                    <w:rPr>
                      <w:rFonts w:ascii="Monserat" w:eastAsia="Montserrat" w:hAnsi="Monserat" w:cs="Montserrat"/>
                      <w:color w:val="000000"/>
                    </w:rPr>
                  </w:pPr>
                  <w:proofErr w:type="spellStart"/>
                  <w:r w:rsidRPr="005574E7">
                    <w:rPr>
                      <w:rFonts w:ascii="Monserat" w:eastAsia="Montserrat" w:hAnsi="Monserat" w:cs="Montserrat"/>
                      <w:color w:val="000000"/>
                    </w:rPr>
                    <w:t>Autorizaţie</w:t>
                  </w:r>
                  <w:proofErr w:type="spellEnd"/>
                  <w:r w:rsidRPr="005574E7">
                    <w:rPr>
                      <w:rFonts w:ascii="Monserat" w:eastAsia="Montserrat" w:hAnsi="Monserat" w:cs="Montserrat"/>
                      <w:color w:val="000000"/>
                    </w:rPr>
                    <w:t xml:space="preserve"> de construire </w:t>
                  </w:r>
                </w:p>
              </w:tc>
            </w:tr>
            <w:tr w:rsidR="00473F28" w:rsidRPr="005574E7" w14:paraId="672862A9" w14:textId="77777777">
              <w:trPr>
                <w:trHeight w:val="300"/>
              </w:trPr>
              <w:tc>
                <w:tcPr>
                  <w:tcW w:w="1820" w:type="dxa"/>
                </w:tcPr>
                <w:p w14:paraId="000000A1" w14:textId="3699869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ADR </w:t>
                  </w:r>
                  <w:sdt>
                    <w:sdtPr>
                      <w:rPr>
                        <w:rFonts w:ascii="Monserat" w:hAnsi="Monserat"/>
                      </w:rPr>
                      <w:tag w:val="goog_rdk_494"/>
                      <w:id w:val="-2005116860"/>
                    </w:sdtPr>
                    <w:sdtEndPr/>
                    <w:sdtContent/>
                  </w:sdt>
                  <w:sdt>
                    <w:sdtPr>
                      <w:rPr>
                        <w:rFonts w:ascii="Monserat" w:hAnsi="Monserat"/>
                      </w:rPr>
                      <w:tag w:val="goog_rdk_530"/>
                      <w:id w:val="-2092772179"/>
                    </w:sdtPr>
                    <w:sdtEndPr/>
                    <w:sdtContent/>
                  </w:sdt>
                  <w:sdt>
                    <w:sdtPr>
                      <w:rPr>
                        <w:rFonts w:ascii="Monserat" w:hAnsi="Monserat"/>
                      </w:rPr>
                      <w:tag w:val="goog_rdk_567"/>
                      <w:id w:val="1706208507"/>
                    </w:sdtPr>
                    <w:sdtEndPr/>
                    <w:sdtContent/>
                  </w:sdt>
                  <w:r w:rsidRPr="005574E7">
                    <w:rPr>
                      <w:rFonts w:ascii="Monserat" w:eastAsia="Montserrat" w:hAnsi="Monserat" w:cs="Montserrat"/>
                      <w:color w:val="000000"/>
                    </w:rPr>
                    <w:t>N</w:t>
                  </w:r>
                  <w:r w:rsidR="00401BEC" w:rsidRPr="005574E7">
                    <w:rPr>
                      <w:rFonts w:ascii="Monserat" w:eastAsia="Montserrat" w:hAnsi="Monserat" w:cs="Montserrat"/>
                      <w:color w:val="000000"/>
                    </w:rPr>
                    <w:t>ord-</w:t>
                  </w:r>
                  <w:r w:rsidRPr="005574E7">
                    <w:rPr>
                      <w:rFonts w:ascii="Monserat" w:eastAsia="Montserrat" w:hAnsi="Monserat" w:cs="Montserrat"/>
                      <w:color w:val="000000"/>
                    </w:rPr>
                    <w:t>E</w:t>
                  </w:r>
                  <w:r w:rsidR="00401BEC" w:rsidRPr="005574E7">
                    <w:rPr>
                      <w:rFonts w:ascii="Monserat" w:eastAsia="Montserrat" w:hAnsi="Monserat" w:cs="Montserrat"/>
                      <w:color w:val="000000"/>
                    </w:rPr>
                    <w:t>st</w:t>
                  </w:r>
                </w:p>
              </w:tc>
              <w:tc>
                <w:tcPr>
                  <w:tcW w:w="8160" w:type="dxa"/>
                </w:tcPr>
                <w:p w14:paraId="000000A2" w14:textId="0DBDDE71" w:rsidR="00473F28" w:rsidRPr="005574E7" w:rsidRDefault="00FD3028">
                  <w:pPr>
                    <w:spacing w:after="0"/>
                    <w:ind w:hanging="2"/>
                    <w:jc w:val="both"/>
                    <w:rPr>
                      <w:rFonts w:ascii="Monserat" w:eastAsia="Montserrat" w:hAnsi="Monserat" w:cs="Montserrat"/>
                      <w:color w:val="000000"/>
                    </w:rPr>
                  </w:pPr>
                  <w:proofErr w:type="spellStart"/>
                  <w:r w:rsidRPr="005574E7">
                    <w:rPr>
                      <w:rFonts w:ascii="Monserat" w:eastAsia="Montserrat" w:hAnsi="Monserat" w:cs="Montserrat"/>
                      <w:color w:val="000000"/>
                    </w:rPr>
                    <w:t>Agenţia</w:t>
                  </w:r>
                  <w:proofErr w:type="spellEnd"/>
                  <w:r w:rsidRPr="005574E7">
                    <w:rPr>
                      <w:rFonts w:ascii="Monserat" w:eastAsia="Montserrat" w:hAnsi="Monserat" w:cs="Montserrat"/>
                      <w:color w:val="000000"/>
                    </w:rPr>
                    <w:t xml:space="preserve"> </w:t>
                  </w:r>
                  <w:sdt>
                    <w:sdtPr>
                      <w:rPr>
                        <w:rFonts w:ascii="Monserat" w:hAnsi="Monserat"/>
                      </w:rPr>
                      <w:tag w:val="goog_rdk_492"/>
                      <w:id w:val="1087881310"/>
                    </w:sdtPr>
                    <w:sdtEndPr/>
                    <w:sdtContent/>
                  </w:sdt>
                  <w:sdt>
                    <w:sdtPr>
                      <w:rPr>
                        <w:rFonts w:ascii="Monserat" w:hAnsi="Monserat"/>
                      </w:rPr>
                      <w:tag w:val="goog_rdk_528"/>
                      <w:id w:val="1164434677"/>
                    </w:sdtPr>
                    <w:sdtEndPr/>
                    <w:sdtContent/>
                  </w:sdt>
                  <w:sdt>
                    <w:sdtPr>
                      <w:rPr>
                        <w:rFonts w:ascii="Monserat" w:hAnsi="Monserat"/>
                      </w:rPr>
                      <w:tag w:val="goog_rdk_565"/>
                      <w:id w:val="125441709"/>
                    </w:sdtPr>
                    <w:sdtEndPr/>
                    <w:sdtContent/>
                  </w:sdt>
                  <w:r w:rsidR="00401BEC" w:rsidRPr="005574E7">
                    <w:rPr>
                      <w:rFonts w:ascii="Monserat" w:eastAsia="Montserrat" w:hAnsi="Monserat" w:cs="Montserrat"/>
                      <w:color w:val="000000"/>
                    </w:rPr>
                    <w:t xml:space="preserve">pentru </w:t>
                  </w:r>
                  <w:r w:rsidRPr="005574E7">
                    <w:rPr>
                      <w:rFonts w:ascii="Monserat" w:eastAsia="Montserrat" w:hAnsi="Monserat" w:cs="Montserrat"/>
                      <w:color w:val="000000"/>
                    </w:rPr>
                    <w:t>Dezvoltare Regională Nord-Est</w:t>
                  </w:r>
                </w:p>
              </w:tc>
            </w:tr>
            <w:tr w:rsidR="00473F28" w:rsidRPr="005574E7" w14:paraId="135DDFE3" w14:textId="77777777">
              <w:trPr>
                <w:trHeight w:val="270"/>
              </w:trPr>
              <w:tc>
                <w:tcPr>
                  <w:tcW w:w="1820" w:type="dxa"/>
                </w:tcPr>
                <w:p w14:paraId="000000A3"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APL </w:t>
                  </w:r>
                </w:p>
              </w:tc>
              <w:tc>
                <w:tcPr>
                  <w:tcW w:w="8160" w:type="dxa"/>
                </w:tcPr>
                <w:p w14:paraId="000000A4"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Autoritate publică locală</w:t>
                  </w:r>
                </w:p>
              </w:tc>
            </w:tr>
            <w:tr w:rsidR="00473F28" w:rsidRPr="005574E7" w14:paraId="1362CFEC" w14:textId="77777777">
              <w:trPr>
                <w:trHeight w:val="300"/>
              </w:trPr>
              <w:tc>
                <w:tcPr>
                  <w:tcW w:w="1820" w:type="dxa"/>
                </w:tcPr>
                <w:p w14:paraId="000000A5"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 AT </w:t>
                  </w:r>
                </w:p>
              </w:tc>
              <w:tc>
                <w:tcPr>
                  <w:tcW w:w="8160" w:type="dxa"/>
                </w:tcPr>
                <w:p w14:paraId="000000A6" w14:textId="77777777" w:rsidR="00473F28" w:rsidRPr="005574E7" w:rsidRDefault="00FD3028">
                  <w:pPr>
                    <w:spacing w:after="0"/>
                    <w:ind w:hanging="2"/>
                    <w:jc w:val="both"/>
                    <w:rPr>
                      <w:rFonts w:ascii="Monserat" w:eastAsia="Montserrat" w:hAnsi="Monserat" w:cs="Montserrat"/>
                      <w:color w:val="000000"/>
                    </w:rPr>
                  </w:pPr>
                  <w:proofErr w:type="spellStart"/>
                  <w:r w:rsidRPr="005574E7">
                    <w:rPr>
                      <w:rFonts w:ascii="Monserat" w:eastAsia="Montserrat" w:hAnsi="Monserat" w:cs="Montserrat"/>
                      <w:color w:val="000000"/>
                    </w:rPr>
                    <w:t>Asistenţă</w:t>
                  </w:r>
                  <w:proofErr w:type="spellEnd"/>
                  <w:r w:rsidRPr="005574E7">
                    <w:rPr>
                      <w:rFonts w:ascii="Monserat" w:eastAsia="Montserrat" w:hAnsi="Monserat" w:cs="Montserrat"/>
                      <w:color w:val="000000"/>
                    </w:rPr>
                    <w:t xml:space="preserve"> Tehnică</w:t>
                  </w:r>
                </w:p>
              </w:tc>
            </w:tr>
            <w:tr w:rsidR="00473F28" w:rsidRPr="005574E7" w14:paraId="50CF5D03" w14:textId="77777777">
              <w:trPr>
                <w:trHeight w:val="300"/>
              </w:trPr>
              <w:tc>
                <w:tcPr>
                  <w:tcW w:w="1820" w:type="dxa"/>
                </w:tcPr>
                <w:p w14:paraId="000000A7"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BS </w:t>
                  </w:r>
                </w:p>
              </w:tc>
              <w:tc>
                <w:tcPr>
                  <w:tcW w:w="8160" w:type="dxa"/>
                </w:tcPr>
                <w:p w14:paraId="000000A8"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Bugetul de Stat </w:t>
                  </w:r>
                </w:p>
              </w:tc>
            </w:tr>
            <w:tr w:rsidR="00473F28" w:rsidRPr="005574E7" w14:paraId="3E30127C" w14:textId="77777777">
              <w:trPr>
                <w:trHeight w:val="300"/>
              </w:trPr>
              <w:tc>
                <w:tcPr>
                  <w:tcW w:w="1820" w:type="dxa"/>
                </w:tcPr>
                <w:p w14:paraId="000000A9"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CA</w:t>
                  </w:r>
                </w:p>
              </w:tc>
              <w:tc>
                <w:tcPr>
                  <w:tcW w:w="8160" w:type="dxa"/>
                </w:tcPr>
                <w:p w14:paraId="000000AA"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Conformitate administrativă</w:t>
                  </w:r>
                </w:p>
              </w:tc>
            </w:tr>
            <w:tr w:rsidR="00473F28" w:rsidRPr="005574E7" w14:paraId="5541E315" w14:textId="77777777">
              <w:trPr>
                <w:trHeight w:val="300"/>
              </w:trPr>
              <w:tc>
                <w:tcPr>
                  <w:tcW w:w="1820" w:type="dxa"/>
                </w:tcPr>
                <w:p w14:paraId="000000AB"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CE/COM</w:t>
                  </w:r>
                </w:p>
              </w:tc>
              <w:tc>
                <w:tcPr>
                  <w:tcW w:w="8160" w:type="dxa"/>
                </w:tcPr>
                <w:p w14:paraId="000000AC"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Comisia Europeană</w:t>
                  </w:r>
                </w:p>
              </w:tc>
            </w:tr>
            <w:tr w:rsidR="00473F28" w:rsidRPr="005574E7" w14:paraId="5BB173C5" w14:textId="77777777">
              <w:trPr>
                <w:trHeight w:val="300"/>
              </w:trPr>
              <w:tc>
                <w:tcPr>
                  <w:tcW w:w="1820" w:type="dxa"/>
                </w:tcPr>
                <w:p w14:paraId="000000AD"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CF </w:t>
                  </w:r>
                </w:p>
              </w:tc>
              <w:tc>
                <w:tcPr>
                  <w:tcW w:w="8160" w:type="dxa"/>
                </w:tcPr>
                <w:p w14:paraId="000000AE"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Cerere de finanțare</w:t>
                  </w:r>
                </w:p>
              </w:tc>
            </w:tr>
            <w:tr w:rsidR="00473F28" w:rsidRPr="005574E7" w14:paraId="41B32FEC" w14:textId="77777777">
              <w:trPr>
                <w:trHeight w:val="300"/>
              </w:trPr>
              <w:tc>
                <w:tcPr>
                  <w:tcW w:w="1820" w:type="dxa"/>
                </w:tcPr>
                <w:p w14:paraId="000000AF"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DLRC </w:t>
                  </w:r>
                </w:p>
              </w:tc>
              <w:tc>
                <w:tcPr>
                  <w:tcW w:w="8160" w:type="dxa"/>
                </w:tcPr>
                <w:p w14:paraId="000000B0"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Dezvoltare locală plasată sub responsabilitatea </w:t>
                  </w:r>
                  <w:proofErr w:type="spellStart"/>
                  <w:r w:rsidRPr="005574E7">
                    <w:rPr>
                      <w:rFonts w:ascii="Monserat" w:eastAsia="Montserrat" w:hAnsi="Monserat" w:cs="Montserrat"/>
                      <w:color w:val="000000"/>
                    </w:rPr>
                    <w:t>comunităţii</w:t>
                  </w:r>
                  <w:proofErr w:type="spellEnd"/>
                </w:p>
              </w:tc>
            </w:tr>
            <w:tr w:rsidR="00473F28" w:rsidRPr="005574E7" w14:paraId="12424508" w14:textId="77777777">
              <w:trPr>
                <w:trHeight w:val="300"/>
              </w:trPr>
              <w:tc>
                <w:tcPr>
                  <w:tcW w:w="1820" w:type="dxa"/>
                </w:tcPr>
                <w:p w14:paraId="000000B1"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DNSH </w:t>
                  </w:r>
                </w:p>
              </w:tc>
              <w:tc>
                <w:tcPr>
                  <w:tcW w:w="8160" w:type="dxa"/>
                </w:tcPr>
                <w:p w14:paraId="000000B2"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Principiul de a nu „prejudicia în mod semnificativ” (do </w:t>
                  </w:r>
                  <w:proofErr w:type="spellStart"/>
                  <w:r w:rsidRPr="005574E7">
                    <w:rPr>
                      <w:rFonts w:ascii="Monserat" w:eastAsia="Montserrat" w:hAnsi="Monserat" w:cs="Montserrat"/>
                      <w:color w:val="000000"/>
                    </w:rPr>
                    <w:t>no</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significant</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harm</w:t>
                  </w:r>
                  <w:proofErr w:type="spellEnd"/>
                  <w:r w:rsidRPr="005574E7">
                    <w:rPr>
                      <w:rFonts w:ascii="Monserat" w:eastAsia="Montserrat" w:hAnsi="Monserat" w:cs="Montserrat"/>
                      <w:color w:val="000000"/>
                    </w:rPr>
                    <w:t>)</w:t>
                  </w:r>
                </w:p>
              </w:tc>
            </w:tr>
            <w:tr w:rsidR="00473F28" w:rsidRPr="005574E7" w14:paraId="135F04A6" w14:textId="77777777">
              <w:trPr>
                <w:trHeight w:val="300"/>
              </w:trPr>
              <w:tc>
                <w:tcPr>
                  <w:tcW w:w="1820" w:type="dxa"/>
                </w:tcPr>
                <w:p w14:paraId="000000B3"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ETF </w:t>
                  </w:r>
                </w:p>
              </w:tc>
              <w:tc>
                <w:tcPr>
                  <w:tcW w:w="8160" w:type="dxa"/>
                </w:tcPr>
                <w:p w14:paraId="000000B4"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Evaluarea tehnică și financiară</w:t>
                  </w:r>
                </w:p>
              </w:tc>
            </w:tr>
            <w:tr w:rsidR="00473F28" w:rsidRPr="005574E7" w14:paraId="3F420562" w14:textId="77777777">
              <w:trPr>
                <w:trHeight w:val="300"/>
              </w:trPr>
              <w:tc>
                <w:tcPr>
                  <w:tcW w:w="1820" w:type="dxa"/>
                </w:tcPr>
                <w:p w14:paraId="000000B5"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EUR </w:t>
                  </w:r>
                </w:p>
              </w:tc>
              <w:tc>
                <w:tcPr>
                  <w:tcW w:w="8160" w:type="dxa"/>
                </w:tcPr>
                <w:p w14:paraId="000000B6"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Euro</w:t>
                  </w:r>
                </w:p>
              </w:tc>
            </w:tr>
            <w:tr w:rsidR="00473F28" w:rsidRPr="005574E7" w14:paraId="62D55977" w14:textId="77777777">
              <w:trPr>
                <w:trHeight w:val="300"/>
              </w:trPr>
              <w:tc>
                <w:tcPr>
                  <w:tcW w:w="1820" w:type="dxa"/>
                </w:tcPr>
                <w:p w14:paraId="000000B7"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FEDR </w:t>
                  </w:r>
                </w:p>
              </w:tc>
              <w:tc>
                <w:tcPr>
                  <w:tcW w:w="8160" w:type="dxa"/>
                </w:tcPr>
                <w:p w14:paraId="000000B8"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Fondul European pentru Dezvoltare Regională</w:t>
                  </w:r>
                </w:p>
              </w:tc>
            </w:tr>
            <w:tr w:rsidR="00473F28" w:rsidRPr="005574E7" w14:paraId="2DD61468" w14:textId="77777777">
              <w:trPr>
                <w:trHeight w:val="300"/>
              </w:trPr>
              <w:tc>
                <w:tcPr>
                  <w:tcW w:w="1820" w:type="dxa"/>
                </w:tcPr>
                <w:p w14:paraId="000000B9"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FS </w:t>
                  </w:r>
                </w:p>
              </w:tc>
              <w:tc>
                <w:tcPr>
                  <w:tcW w:w="8160" w:type="dxa"/>
                </w:tcPr>
                <w:p w14:paraId="000000BA"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Fonduri Structurale </w:t>
                  </w:r>
                </w:p>
              </w:tc>
            </w:tr>
            <w:tr w:rsidR="00473F28" w:rsidRPr="005574E7" w14:paraId="08D99C06" w14:textId="77777777">
              <w:trPr>
                <w:trHeight w:val="300"/>
              </w:trPr>
              <w:tc>
                <w:tcPr>
                  <w:tcW w:w="1820" w:type="dxa"/>
                </w:tcPr>
                <w:p w14:paraId="000000BB"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HG</w:t>
                  </w:r>
                </w:p>
              </w:tc>
              <w:tc>
                <w:tcPr>
                  <w:tcW w:w="8160" w:type="dxa"/>
                </w:tcPr>
                <w:p w14:paraId="000000BC" w14:textId="26D2B1D1"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Hotărâre de Guvern</w:t>
                  </w:r>
                </w:p>
              </w:tc>
            </w:tr>
            <w:tr w:rsidR="00473F28" w:rsidRPr="005574E7" w14:paraId="1F43352C" w14:textId="77777777">
              <w:trPr>
                <w:trHeight w:val="300"/>
              </w:trPr>
              <w:tc>
                <w:tcPr>
                  <w:tcW w:w="1820" w:type="dxa"/>
                </w:tcPr>
                <w:p w14:paraId="000000BD"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INS/INSSE</w:t>
                  </w:r>
                </w:p>
              </w:tc>
              <w:tc>
                <w:tcPr>
                  <w:tcW w:w="8160" w:type="dxa"/>
                </w:tcPr>
                <w:p w14:paraId="000000BE"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Institutul </w:t>
                  </w:r>
                  <w:proofErr w:type="spellStart"/>
                  <w:r w:rsidRPr="005574E7">
                    <w:rPr>
                      <w:rFonts w:ascii="Monserat" w:eastAsia="Montserrat" w:hAnsi="Monserat" w:cs="Montserrat"/>
                      <w:color w:val="000000"/>
                    </w:rPr>
                    <w:t>Naţional</w:t>
                  </w:r>
                  <w:proofErr w:type="spellEnd"/>
                  <w:r w:rsidRPr="005574E7">
                    <w:rPr>
                      <w:rFonts w:ascii="Monserat" w:eastAsia="Montserrat" w:hAnsi="Monserat" w:cs="Montserrat"/>
                      <w:color w:val="000000"/>
                    </w:rPr>
                    <w:t xml:space="preserve"> de Statistică</w:t>
                  </w:r>
                </w:p>
              </w:tc>
            </w:tr>
            <w:tr w:rsidR="00473F28" w:rsidRPr="005574E7" w14:paraId="705BAC27" w14:textId="77777777">
              <w:trPr>
                <w:trHeight w:val="300"/>
              </w:trPr>
              <w:tc>
                <w:tcPr>
                  <w:tcW w:w="1820" w:type="dxa"/>
                </w:tcPr>
                <w:p w14:paraId="000000BF"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ITI </w:t>
                  </w:r>
                </w:p>
              </w:tc>
              <w:tc>
                <w:tcPr>
                  <w:tcW w:w="8160" w:type="dxa"/>
                </w:tcPr>
                <w:p w14:paraId="000000C0"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Investiție Teritorială Integrată</w:t>
                  </w:r>
                </w:p>
              </w:tc>
            </w:tr>
            <w:tr w:rsidR="00473F28" w:rsidRPr="005574E7" w14:paraId="07E845D7" w14:textId="77777777">
              <w:trPr>
                <w:trHeight w:val="300"/>
              </w:trPr>
              <w:tc>
                <w:tcPr>
                  <w:tcW w:w="1820" w:type="dxa"/>
                </w:tcPr>
                <w:p w14:paraId="000000C1"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M</w:t>
                  </w:r>
                </w:p>
              </w:tc>
              <w:tc>
                <w:tcPr>
                  <w:tcW w:w="8160" w:type="dxa"/>
                </w:tcPr>
                <w:p w14:paraId="000000C2"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Municipiu</w:t>
                  </w:r>
                </w:p>
              </w:tc>
            </w:tr>
            <w:tr w:rsidR="00473F28" w:rsidRPr="005574E7" w14:paraId="421DDA35" w14:textId="77777777">
              <w:trPr>
                <w:trHeight w:val="300"/>
              </w:trPr>
              <w:tc>
                <w:tcPr>
                  <w:tcW w:w="1820" w:type="dxa"/>
                </w:tcPr>
                <w:p w14:paraId="000000C3"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MIPE </w:t>
                  </w:r>
                </w:p>
              </w:tc>
              <w:tc>
                <w:tcPr>
                  <w:tcW w:w="8160" w:type="dxa"/>
                </w:tcPr>
                <w:p w14:paraId="000000C4" w14:textId="1727A9EA"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Ministerul Investițiilor și </w:t>
                  </w:r>
                  <w:r w:rsidR="00401BEC" w:rsidRPr="005574E7">
                    <w:rPr>
                      <w:rFonts w:ascii="Monserat" w:eastAsia="Montserrat" w:hAnsi="Monserat" w:cs="Montserrat"/>
                      <w:color w:val="000000"/>
                    </w:rPr>
                    <w:t>Proiectelor</w:t>
                  </w:r>
                  <w:r w:rsidRPr="005574E7">
                    <w:rPr>
                      <w:rFonts w:ascii="Monserat" w:eastAsia="Montserrat" w:hAnsi="Monserat" w:cs="Montserrat"/>
                      <w:color w:val="000000"/>
                    </w:rPr>
                    <w:t xml:space="preserve"> Europene</w:t>
                  </w:r>
                </w:p>
              </w:tc>
            </w:tr>
            <w:tr w:rsidR="00473F28" w:rsidRPr="005574E7" w14:paraId="0E48F335" w14:textId="77777777">
              <w:trPr>
                <w:trHeight w:val="300"/>
              </w:trPr>
              <w:tc>
                <w:tcPr>
                  <w:tcW w:w="1820" w:type="dxa"/>
                </w:tcPr>
                <w:p w14:paraId="000000C5"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MMAP</w:t>
                  </w:r>
                </w:p>
              </w:tc>
              <w:tc>
                <w:tcPr>
                  <w:tcW w:w="8160" w:type="dxa"/>
                </w:tcPr>
                <w:p w14:paraId="000000C6"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Ministerul Mediului, Apelor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Pădurilor</w:t>
                  </w:r>
                </w:p>
              </w:tc>
            </w:tr>
            <w:tr w:rsidR="00473F28" w:rsidRPr="005574E7" w14:paraId="1FA6E477" w14:textId="77777777">
              <w:trPr>
                <w:trHeight w:val="300"/>
              </w:trPr>
              <w:tc>
                <w:tcPr>
                  <w:tcW w:w="1820" w:type="dxa"/>
                </w:tcPr>
                <w:p w14:paraId="000000C7"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MRJ</w:t>
                  </w:r>
                </w:p>
              </w:tc>
              <w:tc>
                <w:tcPr>
                  <w:tcW w:w="8160" w:type="dxa"/>
                </w:tcPr>
                <w:p w14:paraId="000000C8"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Municipiu reședință de județ</w:t>
                  </w:r>
                </w:p>
              </w:tc>
            </w:tr>
            <w:tr w:rsidR="00473F28" w:rsidRPr="005574E7" w14:paraId="60976326" w14:textId="77777777">
              <w:trPr>
                <w:trHeight w:val="300"/>
              </w:trPr>
              <w:tc>
                <w:tcPr>
                  <w:tcW w:w="1820" w:type="dxa"/>
                </w:tcPr>
                <w:p w14:paraId="000000C9"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OCPI </w:t>
                  </w:r>
                </w:p>
              </w:tc>
              <w:tc>
                <w:tcPr>
                  <w:tcW w:w="8160" w:type="dxa"/>
                </w:tcPr>
                <w:p w14:paraId="000000CA"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Oficiu de cadastru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publicitate imobiliară</w:t>
                  </w:r>
                </w:p>
              </w:tc>
            </w:tr>
            <w:tr w:rsidR="00473F28" w:rsidRPr="005574E7" w14:paraId="2AC3924E" w14:textId="77777777">
              <w:trPr>
                <w:trHeight w:val="300"/>
              </w:trPr>
              <w:tc>
                <w:tcPr>
                  <w:tcW w:w="1820" w:type="dxa"/>
                </w:tcPr>
                <w:p w14:paraId="000000CB"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ODD </w:t>
                  </w:r>
                </w:p>
              </w:tc>
              <w:tc>
                <w:tcPr>
                  <w:tcW w:w="8160" w:type="dxa"/>
                </w:tcPr>
                <w:p w14:paraId="000000CC"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Obiectivele pentru dezvoltare durabilă</w:t>
                  </w:r>
                </w:p>
              </w:tc>
            </w:tr>
            <w:tr w:rsidR="00473F28" w:rsidRPr="005574E7" w14:paraId="2BD08A96" w14:textId="77777777">
              <w:trPr>
                <w:trHeight w:val="300"/>
              </w:trPr>
              <w:tc>
                <w:tcPr>
                  <w:tcW w:w="1820" w:type="dxa"/>
                </w:tcPr>
                <w:p w14:paraId="000000CD"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ONG </w:t>
                  </w:r>
                </w:p>
              </w:tc>
              <w:tc>
                <w:tcPr>
                  <w:tcW w:w="8160" w:type="dxa"/>
                </w:tcPr>
                <w:p w14:paraId="000000CE"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Organizații Non-guvernamentale</w:t>
                  </w:r>
                </w:p>
              </w:tc>
            </w:tr>
            <w:tr w:rsidR="00473F28" w:rsidRPr="005574E7" w14:paraId="7A616492" w14:textId="77777777">
              <w:trPr>
                <w:trHeight w:val="300"/>
              </w:trPr>
              <w:tc>
                <w:tcPr>
                  <w:tcW w:w="1820" w:type="dxa"/>
                </w:tcPr>
                <w:p w14:paraId="000000CF"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OP </w:t>
                  </w:r>
                </w:p>
              </w:tc>
              <w:tc>
                <w:tcPr>
                  <w:tcW w:w="8160" w:type="dxa"/>
                </w:tcPr>
                <w:p w14:paraId="000000D0"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Obiectiv de Politică</w:t>
                  </w:r>
                </w:p>
              </w:tc>
            </w:tr>
            <w:tr w:rsidR="00473F28" w:rsidRPr="005574E7" w14:paraId="055C2B34" w14:textId="77777777">
              <w:trPr>
                <w:trHeight w:val="300"/>
              </w:trPr>
              <w:tc>
                <w:tcPr>
                  <w:tcW w:w="1820" w:type="dxa"/>
                </w:tcPr>
                <w:p w14:paraId="000000D1"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OS </w:t>
                  </w:r>
                </w:p>
              </w:tc>
              <w:tc>
                <w:tcPr>
                  <w:tcW w:w="8160" w:type="dxa"/>
                </w:tcPr>
                <w:p w14:paraId="000000D2"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Obiectiv specific</w:t>
                  </w:r>
                </w:p>
              </w:tc>
            </w:tr>
            <w:tr w:rsidR="00473F28" w:rsidRPr="005574E7" w14:paraId="3BF22E9A" w14:textId="77777777">
              <w:trPr>
                <w:trHeight w:val="300"/>
              </w:trPr>
              <w:tc>
                <w:tcPr>
                  <w:tcW w:w="1820" w:type="dxa"/>
                </w:tcPr>
                <w:p w14:paraId="000000D3"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OUG </w:t>
                  </w:r>
                </w:p>
              </w:tc>
              <w:tc>
                <w:tcPr>
                  <w:tcW w:w="8160" w:type="dxa"/>
                </w:tcPr>
                <w:p w14:paraId="000000D4"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Ordonanță de Urgență a Guvernului</w:t>
                  </w:r>
                </w:p>
              </w:tc>
            </w:tr>
            <w:tr w:rsidR="00473F28" w:rsidRPr="005574E7" w14:paraId="54F29313" w14:textId="77777777">
              <w:trPr>
                <w:trHeight w:val="300"/>
              </w:trPr>
              <w:tc>
                <w:tcPr>
                  <w:tcW w:w="1820" w:type="dxa"/>
                </w:tcPr>
                <w:p w14:paraId="000000D5"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PDR </w:t>
                  </w:r>
                </w:p>
              </w:tc>
              <w:tc>
                <w:tcPr>
                  <w:tcW w:w="8160" w:type="dxa"/>
                </w:tcPr>
                <w:p w14:paraId="000000D6"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Planul de Dezvoltare Regională</w:t>
                  </w:r>
                </w:p>
              </w:tc>
            </w:tr>
            <w:tr w:rsidR="00473F28" w:rsidRPr="005574E7" w14:paraId="79012487" w14:textId="77777777">
              <w:trPr>
                <w:trHeight w:val="300"/>
              </w:trPr>
              <w:tc>
                <w:tcPr>
                  <w:tcW w:w="1820" w:type="dxa"/>
                </w:tcPr>
                <w:p w14:paraId="000000D7"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POR </w:t>
                  </w:r>
                </w:p>
              </w:tc>
              <w:tc>
                <w:tcPr>
                  <w:tcW w:w="8160" w:type="dxa"/>
                </w:tcPr>
                <w:p w14:paraId="000000D8"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Programul </w:t>
                  </w:r>
                  <w:proofErr w:type="spellStart"/>
                  <w:r w:rsidRPr="005574E7">
                    <w:rPr>
                      <w:rFonts w:ascii="Monserat" w:eastAsia="Montserrat" w:hAnsi="Monserat" w:cs="Montserrat"/>
                      <w:color w:val="000000"/>
                    </w:rPr>
                    <w:t>Operaţional</w:t>
                  </w:r>
                  <w:proofErr w:type="spellEnd"/>
                  <w:r w:rsidRPr="005574E7">
                    <w:rPr>
                      <w:rFonts w:ascii="Monserat" w:eastAsia="Montserrat" w:hAnsi="Monserat" w:cs="Montserrat"/>
                      <w:color w:val="000000"/>
                    </w:rPr>
                    <w:t xml:space="preserve"> Regional</w:t>
                  </w:r>
                </w:p>
              </w:tc>
            </w:tr>
            <w:tr w:rsidR="00473F28" w:rsidRPr="005574E7" w14:paraId="3BE34D13" w14:textId="77777777">
              <w:trPr>
                <w:trHeight w:val="300"/>
              </w:trPr>
              <w:tc>
                <w:tcPr>
                  <w:tcW w:w="1820" w:type="dxa"/>
                </w:tcPr>
                <w:p w14:paraId="000000D9"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PR Nord-Est</w:t>
                  </w:r>
                </w:p>
              </w:tc>
              <w:tc>
                <w:tcPr>
                  <w:tcW w:w="8160" w:type="dxa"/>
                </w:tcPr>
                <w:p w14:paraId="000000DA"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Programul Regional Nord-Est</w:t>
                  </w:r>
                </w:p>
              </w:tc>
            </w:tr>
            <w:tr w:rsidR="00473F28" w:rsidRPr="005574E7" w14:paraId="1A109976" w14:textId="77777777">
              <w:trPr>
                <w:trHeight w:val="300"/>
              </w:trPr>
              <w:tc>
                <w:tcPr>
                  <w:tcW w:w="1820" w:type="dxa"/>
                </w:tcPr>
                <w:p w14:paraId="000000DB"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PT </w:t>
                  </w:r>
                </w:p>
              </w:tc>
              <w:tc>
                <w:tcPr>
                  <w:tcW w:w="8160" w:type="dxa"/>
                </w:tcPr>
                <w:p w14:paraId="000000DC"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Proiect tehnic</w:t>
                  </w:r>
                </w:p>
              </w:tc>
            </w:tr>
            <w:tr w:rsidR="00473F28" w:rsidRPr="005574E7" w14:paraId="09DC0941" w14:textId="77777777">
              <w:trPr>
                <w:trHeight w:val="300"/>
              </w:trPr>
              <w:tc>
                <w:tcPr>
                  <w:tcW w:w="1820" w:type="dxa"/>
                </w:tcPr>
                <w:p w14:paraId="000000DD"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Regiunea NE </w:t>
                  </w:r>
                </w:p>
              </w:tc>
              <w:tc>
                <w:tcPr>
                  <w:tcW w:w="8160" w:type="dxa"/>
                </w:tcPr>
                <w:p w14:paraId="000000DE"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Regiunea de Dezvoltare Nord-Est</w:t>
                  </w:r>
                </w:p>
              </w:tc>
            </w:tr>
            <w:tr w:rsidR="00473F28" w:rsidRPr="005574E7" w14:paraId="595BBDBB" w14:textId="77777777">
              <w:trPr>
                <w:trHeight w:val="300"/>
              </w:trPr>
              <w:tc>
                <w:tcPr>
                  <w:tcW w:w="1820" w:type="dxa"/>
                </w:tcPr>
                <w:p w14:paraId="000000DF"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RT </w:t>
                  </w:r>
                </w:p>
              </w:tc>
              <w:tc>
                <w:tcPr>
                  <w:tcW w:w="8160" w:type="dxa"/>
                </w:tcPr>
                <w:p w14:paraId="000000E0"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Raport Tehnic</w:t>
                  </w:r>
                </w:p>
              </w:tc>
            </w:tr>
            <w:tr w:rsidR="00473F28" w:rsidRPr="005574E7" w14:paraId="2F8A94D6" w14:textId="77777777">
              <w:trPr>
                <w:trHeight w:val="600"/>
              </w:trPr>
              <w:tc>
                <w:tcPr>
                  <w:tcW w:w="1820" w:type="dxa"/>
                </w:tcPr>
                <w:p w14:paraId="000000E1"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SEAP/SICAP</w:t>
                  </w:r>
                </w:p>
              </w:tc>
              <w:tc>
                <w:tcPr>
                  <w:tcW w:w="8160" w:type="dxa"/>
                </w:tcPr>
                <w:p w14:paraId="000000E2"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Sistemul electronic al achizițiilor publice/Sistem informatic </w:t>
                  </w:r>
                  <w:proofErr w:type="spellStart"/>
                  <w:r w:rsidRPr="005574E7">
                    <w:rPr>
                      <w:rFonts w:ascii="Monserat" w:eastAsia="Montserrat" w:hAnsi="Monserat" w:cs="Montserrat"/>
                      <w:color w:val="000000"/>
                    </w:rPr>
                    <w:t>colaborativ</w:t>
                  </w:r>
                  <w:proofErr w:type="spellEnd"/>
                  <w:r w:rsidRPr="005574E7">
                    <w:rPr>
                      <w:rFonts w:ascii="Monserat" w:eastAsia="Montserrat" w:hAnsi="Monserat" w:cs="Montserrat"/>
                      <w:color w:val="000000"/>
                    </w:rPr>
                    <w:t xml:space="preserve"> pentru mediu performant de desfășurare al achizițiilor publice</w:t>
                  </w:r>
                </w:p>
              </w:tc>
            </w:tr>
            <w:tr w:rsidR="00473F28" w:rsidRPr="005574E7" w14:paraId="727CB0C7" w14:textId="77777777">
              <w:trPr>
                <w:trHeight w:val="300"/>
              </w:trPr>
              <w:tc>
                <w:tcPr>
                  <w:tcW w:w="1820" w:type="dxa"/>
                </w:tcPr>
                <w:p w14:paraId="000000E3"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 SF</w:t>
                  </w:r>
                </w:p>
              </w:tc>
              <w:tc>
                <w:tcPr>
                  <w:tcW w:w="8160" w:type="dxa"/>
                </w:tcPr>
                <w:p w14:paraId="000000E4"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Studiu de fezabilitate</w:t>
                  </w:r>
                </w:p>
              </w:tc>
            </w:tr>
            <w:tr w:rsidR="00473F28" w:rsidRPr="005574E7" w14:paraId="3496B6BC" w14:textId="77777777">
              <w:trPr>
                <w:trHeight w:val="300"/>
              </w:trPr>
              <w:tc>
                <w:tcPr>
                  <w:tcW w:w="1820" w:type="dxa"/>
                </w:tcPr>
                <w:p w14:paraId="000000E5"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SDT</w:t>
                  </w:r>
                </w:p>
              </w:tc>
              <w:tc>
                <w:tcPr>
                  <w:tcW w:w="8160" w:type="dxa"/>
                </w:tcPr>
                <w:p w14:paraId="000000E6"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Strategie Integrată de Dezvoltare Teritoriala 2021-2027 </w:t>
                  </w:r>
                </w:p>
              </w:tc>
            </w:tr>
            <w:tr w:rsidR="00473F28" w:rsidRPr="005574E7" w14:paraId="14ED0844" w14:textId="77777777">
              <w:trPr>
                <w:trHeight w:val="300"/>
              </w:trPr>
              <w:tc>
                <w:tcPr>
                  <w:tcW w:w="1820" w:type="dxa"/>
                </w:tcPr>
                <w:p w14:paraId="000000E7"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SM </w:t>
                  </w:r>
                </w:p>
              </w:tc>
              <w:tc>
                <w:tcPr>
                  <w:tcW w:w="8160" w:type="dxa"/>
                </w:tcPr>
                <w:p w14:paraId="000000E8"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State Membre</w:t>
                  </w:r>
                </w:p>
              </w:tc>
            </w:tr>
            <w:tr w:rsidR="00473F28" w:rsidRPr="005574E7" w14:paraId="6462D47E" w14:textId="77777777">
              <w:trPr>
                <w:trHeight w:val="300"/>
              </w:trPr>
              <w:tc>
                <w:tcPr>
                  <w:tcW w:w="1820" w:type="dxa"/>
                </w:tcPr>
                <w:p w14:paraId="000000E9"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SMIS </w:t>
                  </w:r>
                </w:p>
              </w:tc>
              <w:tc>
                <w:tcPr>
                  <w:tcW w:w="8160" w:type="dxa"/>
                </w:tcPr>
                <w:p w14:paraId="000000EA"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Sistem unic de management al </w:t>
                  </w:r>
                  <w:proofErr w:type="spellStart"/>
                  <w:r w:rsidRPr="005574E7">
                    <w:rPr>
                      <w:rFonts w:ascii="Monserat" w:eastAsia="Montserrat" w:hAnsi="Monserat" w:cs="Montserrat"/>
                      <w:color w:val="000000"/>
                    </w:rPr>
                    <w:t>informaţiei</w:t>
                  </w:r>
                  <w:proofErr w:type="spellEnd"/>
                </w:p>
              </w:tc>
            </w:tr>
            <w:tr w:rsidR="00473F28" w:rsidRPr="005574E7" w14:paraId="3E7EE407" w14:textId="77777777">
              <w:trPr>
                <w:trHeight w:val="300"/>
              </w:trPr>
              <w:tc>
                <w:tcPr>
                  <w:tcW w:w="1820" w:type="dxa"/>
                </w:tcPr>
                <w:p w14:paraId="000000EB"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SUERD</w:t>
                  </w:r>
                </w:p>
              </w:tc>
              <w:tc>
                <w:tcPr>
                  <w:tcW w:w="8160" w:type="dxa"/>
                </w:tcPr>
                <w:p w14:paraId="000000EC"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Strategia Uniunii Europene pentru Regiunea Dunării</w:t>
                  </w:r>
                </w:p>
              </w:tc>
            </w:tr>
            <w:tr w:rsidR="00473F28" w:rsidRPr="005574E7" w14:paraId="24FEBCDB" w14:textId="77777777">
              <w:trPr>
                <w:trHeight w:val="300"/>
              </w:trPr>
              <w:tc>
                <w:tcPr>
                  <w:tcW w:w="1820" w:type="dxa"/>
                </w:tcPr>
                <w:p w14:paraId="000000ED"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UAT </w:t>
                  </w:r>
                </w:p>
              </w:tc>
              <w:tc>
                <w:tcPr>
                  <w:tcW w:w="8160" w:type="dxa"/>
                </w:tcPr>
                <w:p w14:paraId="000000EE"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Unitate administrativ teritorială</w:t>
                  </w:r>
                </w:p>
              </w:tc>
            </w:tr>
            <w:tr w:rsidR="00473F28" w:rsidRPr="005574E7" w14:paraId="5B9FEF01" w14:textId="77777777">
              <w:trPr>
                <w:trHeight w:val="300"/>
              </w:trPr>
              <w:tc>
                <w:tcPr>
                  <w:tcW w:w="1820" w:type="dxa"/>
                </w:tcPr>
                <w:p w14:paraId="000000EF"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UE</w:t>
                  </w:r>
                </w:p>
              </w:tc>
              <w:tc>
                <w:tcPr>
                  <w:tcW w:w="8160" w:type="dxa"/>
                </w:tcPr>
                <w:p w14:paraId="000000F0"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Uniunea Europeană </w:t>
                  </w:r>
                </w:p>
              </w:tc>
            </w:tr>
            <w:tr w:rsidR="00473F28" w:rsidRPr="005574E7" w14:paraId="21A0E437" w14:textId="77777777">
              <w:trPr>
                <w:trHeight w:val="300"/>
              </w:trPr>
              <w:tc>
                <w:tcPr>
                  <w:tcW w:w="1820" w:type="dxa"/>
                </w:tcPr>
                <w:p w14:paraId="000000F1"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ZM</w:t>
                  </w:r>
                </w:p>
              </w:tc>
              <w:tc>
                <w:tcPr>
                  <w:tcW w:w="8160" w:type="dxa"/>
                </w:tcPr>
                <w:p w14:paraId="000000F2"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Zona metropolitana</w:t>
                  </w:r>
                </w:p>
              </w:tc>
            </w:tr>
            <w:tr w:rsidR="00473F28" w:rsidRPr="005574E7" w14:paraId="345FC635" w14:textId="77777777">
              <w:trPr>
                <w:trHeight w:val="300"/>
              </w:trPr>
              <w:tc>
                <w:tcPr>
                  <w:tcW w:w="1820" w:type="dxa"/>
                </w:tcPr>
                <w:p w14:paraId="000000F3" w14:textId="77777777" w:rsidR="00473F28" w:rsidRPr="005574E7" w:rsidRDefault="00FD3028">
                  <w:pPr>
                    <w:spacing w:after="0"/>
                    <w:ind w:hanging="2"/>
                    <w:rPr>
                      <w:rFonts w:ascii="Monserat" w:eastAsia="Montserrat" w:hAnsi="Monserat" w:cs="Montserrat"/>
                      <w:color w:val="000000"/>
                    </w:rPr>
                  </w:pPr>
                  <w:r w:rsidRPr="005574E7">
                    <w:rPr>
                      <w:rFonts w:ascii="Monserat" w:eastAsia="Montserrat" w:hAnsi="Monserat" w:cs="Montserrat"/>
                      <w:color w:val="000000"/>
                    </w:rPr>
                    <w:t xml:space="preserve">ZUF </w:t>
                  </w:r>
                </w:p>
              </w:tc>
              <w:tc>
                <w:tcPr>
                  <w:tcW w:w="8160" w:type="dxa"/>
                </w:tcPr>
                <w:p w14:paraId="000000F4" w14:textId="77777777"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Zona urbană funcțională</w:t>
                  </w:r>
                </w:p>
              </w:tc>
            </w:tr>
          </w:tbl>
          <w:p w14:paraId="000000F5" w14:textId="77777777" w:rsidR="00473F28" w:rsidRPr="005574E7" w:rsidRDefault="00473F28">
            <w:pPr>
              <w:spacing w:after="0"/>
              <w:ind w:hanging="2"/>
              <w:rPr>
                <w:rFonts w:ascii="Monserat" w:eastAsia="Montserrat" w:hAnsi="Monserat" w:cs="Montserrat"/>
                <w:color w:val="000000"/>
              </w:rPr>
            </w:pPr>
          </w:p>
        </w:tc>
        <w:tc>
          <w:tcPr>
            <w:tcW w:w="8160" w:type="dxa"/>
          </w:tcPr>
          <w:p w14:paraId="000000F6" w14:textId="77777777" w:rsidR="00473F28" w:rsidRPr="005574E7" w:rsidRDefault="00473F28">
            <w:pPr>
              <w:spacing w:after="0"/>
              <w:ind w:hanging="2"/>
              <w:jc w:val="both"/>
              <w:rPr>
                <w:rFonts w:ascii="Monserat" w:eastAsia="Montserrat" w:hAnsi="Monserat" w:cs="Montserrat"/>
                <w:color w:val="000000"/>
              </w:rPr>
            </w:pPr>
          </w:p>
        </w:tc>
      </w:tr>
      <w:tr w:rsidR="00473F28" w:rsidRPr="005574E7" w14:paraId="13D919A6" w14:textId="77777777">
        <w:trPr>
          <w:trHeight w:val="300"/>
        </w:trPr>
        <w:tc>
          <w:tcPr>
            <w:tcW w:w="10314" w:type="dxa"/>
          </w:tcPr>
          <w:p w14:paraId="000000F7" w14:textId="77777777" w:rsidR="00473F28" w:rsidRPr="005574E7" w:rsidRDefault="00473F28">
            <w:pPr>
              <w:spacing w:after="0"/>
              <w:ind w:hanging="2"/>
              <w:rPr>
                <w:rFonts w:ascii="Monserat" w:eastAsia="Montserrat" w:hAnsi="Monserat" w:cs="Montserrat"/>
                <w:color w:val="000000"/>
              </w:rPr>
            </w:pPr>
          </w:p>
        </w:tc>
        <w:tc>
          <w:tcPr>
            <w:tcW w:w="8160" w:type="dxa"/>
          </w:tcPr>
          <w:p w14:paraId="000000F8" w14:textId="77777777" w:rsidR="00473F28" w:rsidRPr="005574E7" w:rsidRDefault="00473F28">
            <w:pPr>
              <w:spacing w:after="0"/>
              <w:ind w:hanging="2"/>
              <w:jc w:val="both"/>
              <w:rPr>
                <w:rFonts w:ascii="Monserat" w:eastAsia="Montserrat" w:hAnsi="Monserat" w:cs="Montserrat"/>
                <w:color w:val="000000"/>
              </w:rPr>
            </w:pPr>
          </w:p>
        </w:tc>
      </w:tr>
      <w:tr w:rsidR="00473F28" w:rsidRPr="005574E7" w14:paraId="0AB9A0EB" w14:textId="77777777">
        <w:trPr>
          <w:trHeight w:val="270"/>
        </w:trPr>
        <w:tc>
          <w:tcPr>
            <w:tcW w:w="10314" w:type="dxa"/>
          </w:tcPr>
          <w:p w14:paraId="000000F9" w14:textId="77777777" w:rsidR="00473F28" w:rsidRPr="005574E7" w:rsidRDefault="00473F28">
            <w:pPr>
              <w:spacing w:after="0"/>
              <w:ind w:hanging="2"/>
              <w:rPr>
                <w:rFonts w:ascii="Monserat" w:eastAsia="Montserrat" w:hAnsi="Monserat" w:cs="Montserrat"/>
                <w:color w:val="000000"/>
              </w:rPr>
            </w:pPr>
          </w:p>
        </w:tc>
        <w:tc>
          <w:tcPr>
            <w:tcW w:w="8160" w:type="dxa"/>
          </w:tcPr>
          <w:p w14:paraId="000000FA" w14:textId="77777777" w:rsidR="00473F28" w:rsidRPr="005574E7" w:rsidRDefault="00473F28">
            <w:pPr>
              <w:spacing w:after="0"/>
              <w:ind w:hanging="2"/>
              <w:jc w:val="both"/>
              <w:rPr>
                <w:rFonts w:ascii="Monserat" w:eastAsia="Montserrat" w:hAnsi="Monserat" w:cs="Montserrat"/>
                <w:color w:val="000000"/>
              </w:rPr>
            </w:pPr>
          </w:p>
        </w:tc>
      </w:tr>
    </w:tbl>
    <w:p w14:paraId="000000FB" w14:textId="77777777" w:rsidR="00473F28" w:rsidRPr="005574E7" w:rsidRDefault="00FD3028" w:rsidP="007B7C61">
      <w:pPr>
        <w:pStyle w:val="Heading1"/>
        <w:numPr>
          <w:ilvl w:val="1"/>
          <w:numId w:val="8"/>
        </w:numPr>
        <w:spacing w:before="0" w:after="0"/>
        <w:jc w:val="both"/>
        <w:textDirection w:val="lrTb"/>
        <w:rPr>
          <w:rFonts w:ascii="Monserat" w:eastAsia="Montserrat" w:hAnsi="Monserat" w:cs="Montserrat"/>
          <w:bCs w:val="0"/>
          <w:color w:val="000000"/>
          <w:sz w:val="24"/>
          <w:szCs w:val="24"/>
        </w:rPr>
      </w:pPr>
      <w:r w:rsidRPr="005574E7">
        <w:rPr>
          <w:rFonts w:ascii="Monserat" w:eastAsia="Montserrat" w:hAnsi="Monserat" w:cs="Montserrat"/>
          <w:bCs w:val="0"/>
          <w:color w:val="000000"/>
          <w:sz w:val="24"/>
          <w:szCs w:val="24"/>
        </w:rPr>
        <w:t xml:space="preserve">     </w:t>
      </w:r>
      <w:bookmarkStart w:id="3" w:name="_Toc160718928"/>
      <w:r w:rsidRPr="005574E7">
        <w:rPr>
          <w:rFonts w:ascii="Monserat" w:eastAsia="Montserrat" w:hAnsi="Monserat" w:cs="Montserrat"/>
          <w:bCs w:val="0"/>
          <w:color w:val="000000"/>
          <w:sz w:val="24"/>
          <w:szCs w:val="24"/>
        </w:rPr>
        <w:t>Glosar</w:t>
      </w:r>
      <w:bookmarkEnd w:id="3"/>
      <w:r w:rsidRPr="005574E7">
        <w:rPr>
          <w:rFonts w:ascii="Monserat" w:eastAsia="Montserrat" w:hAnsi="Monserat" w:cs="Montserrat"/>
          <w:bCs w:val="0"/>
          <w:color w:val="000000"/>
          <w:sz w:val="24"/>
          <w:szCs w:val="24"/>
        </w:rPr>
        <w:t xml:space="preserve"> </w:t>
      </w:r>
    </w:p>
    <w:p w14:paraId="000000FC" w14:textId="77777777" w:rsidR="00473F28" w:rsidRPr="005574E7" w:rsidRDefault="00473F28">
      <w:pPr>
        <w:spacing w:after="0"/>
        <w:ind w:hanging="2"/>
        <w:jc w:val="both"/>
        <w:rPr>
          <w:rFonts w:ascii="Monserat" w:eastAsia="Montserrat" w:hAnsi="Monserat" w:cs="Montserrat"/>
          <w:b/>
        </w:rPr>
      </w:pPr>
    </w:p>
    <w:p w14:paraId="000000FD"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Achiziții publice verzi - </w:t>
      </w:r>
      <w:r w:rsidRPr="005574E7">
        <w:rPr>
          <w:rFonts w:ascii="Monserat" w:eastAsia="Montserrat" w:hAnsi="Monserat" w:cs="Montserrat"/>
        </w:rPr>
        <w:t xml:space="preserve">Achiziționarea de bunuri, servicii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lucrări cu un impact de mediu redus de-a lungul întregului ciclu de viață al acestora, față de alte bunuri, servicii și lucrări cu aceeași funcție principală.</w:t>
      </w:r>
    </w:p>
    <w:p w14:paraId="000000FE" w14:textId="77777777" w:rsidR="00473F28" w:rsidRPr="005574E7" w:rsidRDefault="00FD3028">
      <w:pPr>
        <w:pBdr>
          <w:top w:val="nil"/>
          <w:left w:val="nil"/>
          <w:bottom w:val="nil"/>
          <w:right w:val="nil"/>
          <w:between w:val="nil"/>
        </w:pBdr>
        <w:spacing w:after="240"/>
        <w:ind w:hanging="2"/>
        <w:jc w:val="both"/>
        <w:rPr>
          <w:rFonts w:ascii="Monserat" w:eastAsia="Montserrat" w:hAnsi="Monserat" w:cs="Montserrat"/>
          <w:color w:val="000000"/>
        </w:rPr>
      </w:pPr>
      <w:r w:rsidRPr="005574E7">
        <w:rPr>
          <w:rFonts w:ascii="Monserat" w:eastAsia="Montserrat" w:hAnsi="Monserat" w:cs="Montserrat"/>
          <w:b/>
          <w:color w:val="000000"/>
        </w:rPr>
        <w:t xml:space="preserve">Activitate de bază în cadrul unui proiect - </w:t>
      </w:r>
      <w:r w:rsidRPr="005574E7">
        <w:rPr>
          <w:rFonts w:ascii="Monserat" w:eastAsia="Montserrat" w:hAnsi="Monserat" w:cs="Montserrat"/>
          <w:color w:val="000000"/>
        </w:rPr>
        <w:t>Activitate sau pachet de activități declarate de către beneficiar ca fiind principale sau de referință pentru un proiect, care se verifică de către autoritatea de management/ organismul intermediar, după caz, în etapa de contractare, la momentul întocmirii planului de monitorizare al proiectului și care trebuie să respecte următoarele condiții cumulative:</w:t>
      </w:r>
    </w:p>
    <w:p w14:paraId="000000FF" w14:textId="77777777" w:rsidR="00473F28" w:rsidRPr="005574E7" w:rsidRDefault="00FD3028">
      <w:pPr>
        <w:pBdr>
          <w:top w:val="nil"/>
          <w:left w:val="nil"/>
          <w:bottom w:val="nil"/>
          <w:right w:val="nil"/>
          <w:between w:val="nil"/>
        </w:pBdr>
        <w:spacing w:after="240"/>
        <w:ind w:hanging="2"/>
        <w:jc w:val="both"/>
        <w:rPr>
          <w:rFonts w:ascii="Monserat" w:eastAsia="Montserrat" w:hAnsi="Monserat" w:cs="Montserrat"/>
          <w:color w:val="000000"/>
        </w:rPr>
      </w:pPr>
      <w:r w:rsidRPr="005574E7">
        <w:rPr>
          <w:rFonts w:ascii="Monserat" w:eastAsia="Montserrat" w:hAnsi="Monserat" w:cs="Montserrat"/>
          <w:color w:val="000000"/>
        </w:rPr>
        <w:t>(i) are legătură directă cu obiectul proiectului pentru care se acordă finanțarea și contribuie în mod direct și semnificativ la realizarea obiectivelor și la obținerea rezultatelor acestuia;</w:t>
      </w:r>
    </w:p>
    <w:p w14:paraId="00000100" w14:textId="77777777" w:rsidR="00473F28" w:rsidRPr="005574E7" w:rsidRDefault="00FD3028">
      <w:pPr>
        <w:pBdr>
          <w:top w:val="nil"/>
          <w:left w:val="nil"/>
          <w:bottom w:val="nil"/>
          <w:right w:val="nil"/>
          <w:between w:val="nil"/>
        </w:pBdr>
        <w:spacing w:after="240"/>
        <w:ind w:hanging="2"/>
        <w:jc w:val="both"/>
        <w:rPr>
          <w:rFonts w:ascii="Monserat" w:eastAsia="Montserrat" w:hAnsi="Monserat" w:cs="Montserrat"/>
          <w:color w:val="000000"/>
        </w:rPr>
      </w:pPr>
      <w:r w:rsidRPr="005574E7">
        <w:rPr>
          <w:rFonts w:ascii="Monserat" w:eastAsia="Montserrat" w:hAnsi="Monserat" w:cs="Montserrat"/>
          <w:color w:val="000000"/>
        </w:rPr>
        <w:t>(ii) se regăsește în cererea de finanțare sub forma activităților eligibile obligatorii specificate în Ghidul Solicitantului;</w:t>
      </w:r>
    </w:p>
    <w:p w14:paraId="00000101" w14:textId="77777777" w:rsidR="00473F28" w:rsidRPr="005574E7" w:rsidRDefault="00FD3028">
      <w:pPr>
        <w:pBdr>
          <w:top w:val="nil"/>
          <w:left w:val="nil"/>
          <w:bottom w:val="nil"/>
          <w:right w:val="nil"/>
          <w:between w:val="nil"/>
        </w:pBdr>
        <w:spacing w:after="240"/>
        <w:ind w:hanging="2"/>
        <w:jc w:val="both"/>
        <w:rPr>
          <w:rFonts w:ascii="Monserat" w:eastAsia="Montserrat" w:hAnsi="Monserat" w:cs="Montserrat"/>
          <w:color w:val="000000"/>
        </w:rPr>
      </w:pPr>
      <w:r w:rsidRPr="005574E7">
        <w:rPr>
          <w:rFonts w:ascii="Monserat" w:eastAsia="Montserrat" w:hAnsi="Monserat" w:cs="Montserrat"/>
          <w:color w:val="000000"/>
        </w:rPr>
        <w:t>(iii) nu face parte din activitățile conexe, așa cum sunt acestea definite în Ghidul Solicitantului;</w:t>
      </w:r>
    </w:p>
    <w:p w14:paraId="00000102"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(iv) bugetul estimat alocat activității sau pachetului de activități reprezintă minimum 50% din bugetul eligibil al proiectului.</w:t>
      </w:r>
    </w:p>
    <w:p w14:paraId="00000103" w14:textId="77777777" w:rsidR="00473F28" w:rsidRPr="005574E7" w:rsidRDefault="00473F28">
      <w:pPr>
        <w:spacing w:after="0"/>
        <w:ind w:hanging="2"/>
        <w:jc w:val="both"/>
        <w:rPr>
          <w:rFonts w:ascii="Monserat" w:eastAsia="Montserrat" w:hAnsi="Monserat" w:cs="Montserrat"/>
        </w:rPr>
      </w:pPr>
    </w:p>
    <w:p w14:paraId="00000104"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Activitate economică</w:t>
      </w:r>
      <w:r w:rsidRPr="005574E7">
        <w:rPr>
          <w:rFonts w:ascii="Monserat" w:eastAsia="Montserrat" w:hAnsi="Monserat" w:cs="Montserrat"/>
        </w:rPr>
        <w:t xml:space="preserve"> reprezintă orice activitate care constă în furnizarea de bunuri, servicii și lucrări pe o piață;</w:t>
      </w:r>
    </w:p>
    <w:p w14:paraId="00000105" w14:textId="77777777" w:rsidR="00473F28" w:rsidRPr="005574E7" w:rsidRDefault="00473F28">
      <w:pPr>
        <w:spacing w:after="0"/>
        <w:ind w:hanging="2"/>
        <w:jc w:val="both"/>
        <w:rPr>
          <w:rFonts w:ascii="Monserat" w:eastAsia="Montserrat" w:hAnsi="Monserat" w:cs="Montserrat"/>
        </w:rPr>
      </w:pPr>
    </w:p>
    <w:p w14:paraId="00000106"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Ajutoare/ ajutor de stat</w:t>
      </w:r>
      <w:r w:rsidRPr="005574E7">
        <w:rPr>
          <w:rFonts w:ascii="Monserat" w:eastAsia="Montserrat" w:hAnsi="Monserat" w:cs="Montserrat"/>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w:t>
      </w:r>
      <w:proofErr w:type="spellStart"/>
      <w:r w:rsidRPr="005574E7">
        <w:rPr>
          <w:rFonts w:ascii="Monserat" w:eastAsia="Montserrat" w:hAnsi="Monserat" w:cs="Montserrat"/>
        </w:rPr>
        <w:t>potenţial</w:t>
      </w:r>
      <w:proofErr w:type="spellEnd"/>
      <w:r w:rsidRPr="005574E7">
        <w:rPr>
          <w:rFonts w:ascii="Monserat" w:eastAsia="Montserrat" w:hAnsi="Monserat" w:cs="Montserrat"/>
        </w:rPr>
        <w:t xml:space="preserve"> asupra </w:t>
      </w:r>
      <w:proofErr w:type="spellStart"/>
      <w:r w:rsidRPr="005574E7">
        <w:rPr>
          <w:rFonts w:ascii="Monserat" w:eastAsia="Montserrat" w:hAnsi="Monserat" w:cs="Montserrat"/>
        </w:rPr>
        <w:t>concurenţei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comerţului</w:t>
      </w:r>
      <w:proofErr w:type="spellEnd"/>
      <w:r w:rsidRPr="005574E7">
        <w:rPr>
          <w:rFonts w:ascii="Monserat" w:eastAsia="Montserrat" w:hAnsi="Monserat" w:cs="Montserrat"/>
        </w:rPr>
        <w:t xml:space="preserve"> între Statele Membre;</w:t>
      </w:r>
    </w:p>
    <w:p w14:paraId="00000107" w14:textId="77777777" w:rsidR="00473F28" w:rsidRPr="005574E7" w:rsidRDefault="00473F28">
      <w:pPr>
        <w:spacing w:after="0"/>
        <w:ind w:hanging="2"/>
        <w:jc w:val="both"/>
        <w:rPr>
          <w:rFonts w:ascii="Monserat" w:eastAsia="Montserrat" w:hAnsi="Monserat" w:cs="Montserrat"/>
        </w:rPr>
      </w:pPr>
    </w:p>
    <w:p w14:paraId="00000108"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Autoritatea de Management pentru Programul Regional Nord-Est</w:t>
      </w:r>
      <w:r w:rsidRPr="005574E7">
        <w:rPr>
          <w:rFonts w:ascii="Monserat" w:eastAsia="Montserrat" w:hAnsi="Monserat" w:cs="Montserrat"/>
        </w:rPr>
        <w:t xml:space="preserve"> (AM PR Nord-Est), structura responsabilă de gestionarea și implementarea PR NE și de utilizarea eficientă, efectivă și transparentă a fondurilor;</w:t>
      </w:r>
    </w:p>
    <w:p w14:paraId="00000109" w14:textId="77777777" w:rsidR="00473F28" w:rsidRPr="005574E7" w:rsidRDefault="00473F28">
      <w:pPr>
        <w:spacing w:after="0"/>
        <w:ind w:hanging="2"/>
        <w:jc w:val="both"/>
        <w:rPr>
          <w:rFonts w:ascii="Monserat" w:eastAsia="Montserrat" w:hAnsi="Monserat" w:cs="Montserrat"/>
        </w:rPr>
      </w:pPr>
    </w:p>
    <w:p w14:paraId="0000010A"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Caracterul durabil al operațiunilor</w:t>
      </w:r>
      <w:r w:rsidRPr="005574E7">
        <w:rPr>
          <w:rFonts w:ascii="Monserat" w:eastAsia="Montserrat" w:hAnsi="Monserat" w:cs="Montserrat"/>
        </w:rPr>
        <w:t xml:space="preserve"> este definit în conformitate cu art. 65 din Regulamentul UE 1060/2021 și se referă la menținerea unei operațiuni constând în investiții în infrastructură sau în investiții productive pe o perioadă de trei/ cinci ani de la efectuarea plății finale sau în termenul prevăzut de normele privind ajutoarele de stat. Astfel, pe perioada respectivă, beneficiarul nu trebuie să:</w:t>
      </w:r>
    </w:p>
    <w:p w14:paraId="0000010B"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a. înceteze activitatea productivă sau să o transfere în afara regiunii de nivel NUTS 2 în care a primit sprijin;</w:t>
      </w:r>
    </w:p>
    <w:p w14:paraId="0000010C"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b. să efectueze o modificare a proprietății asupra unui element de infrastructură care conferă un avantaj nejustificat unei întreprinderi sau unui organism public;</w:t>
      </w:r>
    </w:p>
    <w:p w14:paraId="0000010D"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c. să efectueze o modificare substanțială care afectează natura, obiectivele sau condițiile de implementare a operațiunii și care ar conduce la subminarea obiectivelor inițiale ale acesteia.</w:t>
      </w:r>
    </w:p>
    <w:p w14:paraId="0000010E"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În cadrul prezentului apel de proiecte, perioada de durabilitate este de 5 ani de la plata finală aferentă contractelor de finanțare;</w:t>
      </w:r>
    </w:p>
    <w:p w14:paraId="0000010F" w14:textId="77777777" w:rsidR="00473F28" w:rsidRPr="005574E7" w:rsidRDefault="00473F28">
      <w:pPr>
        <w:spacing w:after="0"/>
        <w:ind w:hanging="2"/>
        <w:jc w:val="both"/>
        <w:rPr>
          <w:rFonts w:ascii="Monserat" w:eastAsia="Montserrat" w:hAnsi="Monserat" w:cs="Montserrat"/>
        </w:rPr>
      </w:pPr>
    </w:p>
    <w:p w14:paraId="00000110"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Cererea de finanțare</w:t>
      </w:r>
      <w:r w:rsidRPr="005574E7">
        <w:rPr>
          <w:rFonts w:ascii="Monserat" w:eastAsia="Montserrat" w:hAnsi="Monserat" w:cs="Montserrat"/>
        </w:rPr>
        <w:t xml:space="preserve"> reprezintă aplicația depusă de potențialul beneficiar împreună cu documentele stabilite prin ghidul solicitantului ce se depune în vederea obținerii finanțării în cadrul programelor regionale;</w:t>
      </w:r>
    </w:p>
    <w:p w14:paraId="00000111" w14:textId="77777777" w:rsidR="00473F28" w:rsidRPr="005574E7" w:rsidRDefault="00473F28">
      <w:pPr>
        <w:spacing w:after="0"/>
        <w:ind w:hanging="2"/>
        <w:jc w:val="both"/>
        <w:rPr>
          <w:rFonts w:ascii="Monserat" w:eastAsia="Montserrat" w:hAnsi="Monserat" w:cs="Montserrat"/>
        </w:rPr>
      </w:pPr>
    </w:p>
    <w:p w14:paraId="00000112" w14:textId="1B029863"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Consiliul pentru Dezvoltare Regională</w:t>
      </w:r>
      <w:r w:rsidRPr="005574E7">
        <w:rPr>
          <w:rFonts w:ascii="Monserat" w:eastAsia="Montserrat" w:hAnsi="Monserat" w:cs="Montserrat"/>
        </w:rPr>
        <w:t xml:space="preserve"> este organismul deliberativ care </w:t>
      </w:r>
      <w:proofErr w:type="spellStart"/>
      <w:r w:rsidRPr="005574E7">
        <w:rPr>
          <w:rFonts w:ascii="Monserat" w:eastAsia="Montserrat" w:hAnsi="Monserat" w:cs="Montserrat"/>
        </w:rPr>
        <w:t>coordoneaza</w:t>
      </w:r>
      <w:proofErr w:type="spellEnd"/>
      <w:r w:rsidRPr="005574E7">
        <w:rPr>
          <w:rFonts w:ascii="Monserat" w:eastAsia="Montserrat" w:hAnsi="Monserat" w:cs="Montserrat"/>
        </w:rPr>
        <w:t xml:space="preserve"> întregul proces de dezvoltare regional</w:t>
      </w:r>
      <w:r w:rsidR="00504BCB">
        <w:rPr>
          <w:rFonts w:ascii="Monserat" w:eastAsia="Montserrat" w:hAnsi="Monserat" w:cs="Montserrat"/>
        </w:rPr>
        <w:t>ă</w:t>
      </w:r>
      <w:r w:rsidRPr="005574E7">
        <w:rPr>
          <w:rFonts w:ascii="Monserat" w:eastAsia="Montserrat" w:hAnsi="Monserat" w:cs="Montserrat"/>
        </w:rPr>
        <w:t xml:space="preserve"> în cadrul Regiunii de Dezvoltare Nord-Est;</w:t>
      </w:r>
    </w:p>
    <w:p w14:paraId="00000113" w14:textId="77777777" w:rsidR="00473F28" w:rsidRPr="005574E7" w:rsidRDefault="00473F28">
      <w:pPr>
        <w:spacing w:after="0"/>
        <w:ind w:hanging="2"/>
        <w:jc w:val="both"/>
        <w:rPr>
          <w:rFonts w:ascii="Monserat" w:eastAsia="Montserrat" w:hAnsi="Monserat" w:cs="Montserrat"/>
        </w:rPr>
      </w:pPr>
    </w:p>
    <w:p w14:paraId="00000114"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Contractul de finanțare</w:t>
      </w:r>
      <w:r w:rsidRPr="005574E7">
        <w:rPr>
          <w:rFonts w:ascii="Monserat" w:eastAsia="Montserrat" w:hAnsi="Monserat" w:cs="Montserrat"/>
        </w:rPr>
        <w:t xml:space="preserv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0000115" w14:textId="77777777" w:rsidR="00473F28" w:rsidRPr="005574E7" w:rsidRDefault="00473F28">
      <w:pPr>
        <w:spacing w:after="0"/>
        <w:ind w:hanging="2"/>
        <w:jc w:val="both"/>
        <w:rPr>
          <w:rFonts w:ascii="Monserat" w:eastAsia="Montserrat" w:hAnsi="Monserat" w:cs="Montserrat"/>
        </w:rPr>
      </w:pPr>
    </w:p>
    <w:p w14:paraId="00000116"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Dată lansare apel de proiecte - </w:t>
      </w:r>
      <w:r w:rsidRPr="005574E7">
        <w:rPr>
          <w:rFonts w:ascii="Monserat" w:eastAsia="Montserrat" w:hAnsi="Monserat" w:cs="Montserrat"/>
        </w:rPr>
        <w:t>Data de la care solicitanții pot depune cereri de finanțare în cadrul apelului de proiecte deschis în sistemul informatic MySMIS2021/SMIS2021+ de către autoritatea de management.</w:t>
      </w:r>
    </w:p>
    <w:p w14:paraId="00000117" w14:textId="77777777" w:rsidR="00473F28" w:rsidRPr="005574E7" w:rsidRDefault="00473F28">
      <w:pPr>
        <w:spacing w:after="0"/>
        <w:ind w:hanging="2"/>
        <w:jc w:val="both"/>
        <w:rPr>
          <w:rFonts w:ascii="Monserat" w:eastAsia="Montserrat" w:hAnsi="Monserat" w:cs="Montserrat"/>
        </w:rPr>
      </w:pPr>
    </w:p>
    <w:p w14:paraId="00000118"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Ghidul solicitantului</w:t>
      </w:r>
      <w:r w:rsidRPr="005574E7">
        <w:rPr>
          <w:rFonts w:ascii="Monserat" w:eastAsia="Montserrat" w:hAnsi="Monserat" w:cs="Montserrat"/>
        </w:rPr>
        <w:t xml:space="preserve"> reprezintă un document programatic ce cuprinde condițiile specifice de accesare a fondurilor nerambursabile. Documentul conține o detaliere tehnică și financiară a condițiilor impuse potențialilor beneficiari pentru pregătirea proiectelor și completarea corectă a cererilor de finanțare;</w:t>
      </w:r>
    </w:p>
    <w:p w14:paraId="00000119" w14:textId="77777777" w:rsidR="00473F28" w:rsidRPr="005574E7" w:rsidRDefault="00473F28">
      <w:pPr>
        <w:spacing w:after="0"/>
        <w:ind w:hanging="2"/>
        <w:jc w:val="both"/>
        <w:rPr>
          <w:rFonts w:ascii="Monserat" w:eastAsia="Montserrat" w:hAnsi="Monserat" w:cs="Montserrat"/>
        </w:rPr>
      </w:pPr>
    </w:p>
    <w:p w14:paraId="0000011A"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Grădină</w:t>
      </w:r>
      <w:r w:rsidRPr="005574E7">
        <w:rPr>
          <w:rFonts w:ascii="Monserat" w:eastAsia="Montserrat" w:hAnsi="Monserat" w:cs="Montserrat"/>
        </w:rPr>
        <w:t xml:space="preserve"> - teren cultivat cu flori, copaci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arbuşti</w:t>
      </w:r>
      <w:proofErr w:type="spellEnd"/>
      <w:r w:rsidRPr="005574E7">
        <w:rPr>
          <w:rFonts w:ascii="Monserat" w:eastAsia="Montserrat" w:hAnsi="Monserat" w:cs="Montserrat"/>
        </w:rPr>
        <w:t xml:space="preserve"> ornamentali care este folosit pentru agrement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recreere, fiind deschis publicului;</w:t>
      </w:r>
    </w:p>
    <w:p w14:paraId="0000011B" w14:textId="77777777" w:rsidR="00473F28" w:rsidRPr="005574E7" w:rsidRDefault="00473F28">
      <w:pPr>
        <w:spacing w:after="0"/>
        <w:ind w:hanging="2"/>
        <w:jc w:val="both"/>
        <w:rPr>
          <w:rFonts w:ascii="Monserat" w:eastAsia="Montserrat" w:hAnsi="Monserat" w:cs="Montserrat"/>
        </w:rPr>
      </w:pPr>
    </w:p>
    <w:p w14:paraId="0000011C" w14:textId="77777777" w:rsidR="00473F28" w:rsidRPr="005574E7" w:rsidRDefault="00FD3028">
      <w:pPr>
        <w:spacing w:after="0"/>
        <w:ind w:hanging="2"/>
        <w:jc w:val="both"/>
        <w:rPr>
          <w:rFonts w:ascii="Monserat" w:eastAsia="Montserrat" w:hAnsi="Monserat" w:cs="Montserrat"/>
        </w:rPr>
      </w:pPr>
      <w:proofErr w:type="spellStart"/>
      <w:r w:rsidRPr="005574E7">
        <w:rPr>
          <w:rFonts w:ascii="Monserat" w:eastAsia="Montserrat" w:hAnsi="Monserat" w:cs="Montserrat"/>
          <w:b/>
        </w:rPr>
        <w:t>Fâşie</w:t>
      </w:r>
      <w:proofErr w:type="spellEnd"/>
      <w:r w:rsidRPr="005574E7">
        <w:rPr>
          <w:rFonts w:ascii="Monserat" w:eastAsia="Montserrat" w:hAnsi="Monserat" w:cs="Montserrat"/>
          <w:b/>
        </w:rPr>
        <w:t xml:space="preserve"> plantată</w:t>
      </w:r>
      <w:r w:rsidRPr="005574E7">
        <w:rPr>
          <w:rFonts w:ascii="Monserat" w:eastAsia="Montserrat" w:hAnsi="Monserat" w:cs="Montserrat"/>
        </w:rPr>
        <w:t xml:space="preserve"> - </w:t>
      </w:r>
      <w:proofErr w:type="spellStart"/>
      <w:r w:rsidRPr="005574E7">
        <w:rPr>
          <w:rFonts w:ascii="Monserat" w:eastAsia="Montserrat" w:hAnsi="Monserat" w:cs="Montserrat"/>
        </w:rPr>
        <w:t>plantaţie</w:t>
      </w:r>
      <w:proofErr w:type="spellEnd"/>
      <w:r w:rsidRPr="005574E7">
        <w:rPr>
          <w:rFonts w:ascii="Monserat" w:eastAsia="Montserrat" w:hAnsi="Monserat" w:cs="Montserrat"/>
        </w:rPr>
        <w:t xml:space="preserve"> cu rol estetic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de ameliorare a climatului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calităţii</w:t>
      </w:r>
      <w:proofErr w:type="spellEnd"/>
      <w:r w:rsidRPr="005574E7">
        <w:rPr>
          <w:rFonts w:ascii="Monserat" w:eastAsia="Montserrat" w:hAnsi="Monserat" w:cs="Montserrat"/>
        </w:rPr>
        <w:t xml:space="preserve"> aerului, realizată în lungul căilor de </w:t>
      </w:r>
      <w:proofErr w:type="spellStart"/>
      <w:r w:rsidRPr="005574E7">
        <w:rPr>
          <w:rFonts w:ascii="Monserat" w:eastAsia="Montserrat" w:hAnsi="Monserat" w:cs="Montserrat"/>
        </w:rPr>
        <w:t>circulaţie</w:t>
      </w:r>
      <w:proofErr w:type="spellEnd"/>
      <w:r w:rsidRPr="005574E7">
        <w:rPr>
          <w:rFonts w:ascii="Monserat" w:eastAsia="Montserrat" w:hAnsi="Monserat" w:cs="Montserrat"/>
        </w:rPr>
        <w:t xml:space="preserve"> sau al cursurilor de apă;</w:t>
      </w:r>
    </w:p>
    <w:p w14:paraId="0000011D" w14:textId="77777777" w:rsidR="00473F28" w:rsidRPr="005574E7" w:rsidRDefault="00473F28">
      <w:pPr>
        <w:spacing w:after="0"/>
        <w:ind w:hanging="2"/>
        <w:jc w:val="both"/>
        <w:rPr>
          <w:rFonts w:ascii="Monserat" w:eastAsia="Montserrat" w:hAnsi="Monserat" w:cs="Montserrat"/>
        </w:rPr>
      </w:pPr>
    </w:p>
    <w:p w14:paraId="0000011E" w14:textId="4D13B5F4"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Hotel </w:t>
      </w:r>
      <w:r w:rsidR="00F92C0D">
        <w:rPr>
          <w:rFonts w:ascii="Monserat" w:eastAsia="Montserrat" w:hAnsi="Monserat" w:cs="Montserrat"/>
          <w:b/>
        </w:rPr>
        <w:t xml:space="preserve">pentru </w:t>
      </w:r>
      <w:r w:rsidRPr="005574E7">
        <w:rPr>
          <w:rFonts w:ascii="Monserat" w:eastAsia="Montserrat" w:hAnsi="Monserat" w:cs="Montserrat"/>
          <w:b/>
        </w:rPr>
        <w:t>albine</w:t>
      </w:r>
      <w:r w:rsidRPr="005574E7">
        <w:rPr>
          <w:rFonts w:ascii="Monserat" w:eastAsia="Montserrat" w:hAnsi="Monserat" w:cs="Montserrat"/>
        </w:rPr>
        <w:t xml:space="preserve"> – habitat care ofer</w:t>
      </w:r>
      <w:r w:rsidR="00F92C0D">
        <w:rPr>
          <w:rFonts w:ascii="Monserat" w:eastAsia="Montserrat" w:hAnsi="Monserat" w:cs="Montserrat"/>
        </w:rPr>
        <w:t>ă</w:t>
      </w:r>
      <w:r w:rsidRPr="005574E7">
        <w:rPr>
          <w:rFonts w:ascii="Monserat" w:eastAsia="Montserrat" w:hAnsi="Monserat" w:cs="Montserrat"/>
        </w:rPr>
        <w:t xml:space="preserve"> un ad</w:t>
      </w:r>
      <w:r w:rsidR="00F92C0D">
        <w:rPr>
          <w:rFonts w:ascii="Monserat" w:eastAsia="Montserrat" w:hAnsi="Monserat" w:cs="Montserrat"/>
        </w:rPr>
        <w:t>ă</w:t>
      </w:r>
      <w:r w:rsidRPr="005574E7">
        <w:rPr>
          <w:rFonts w:ascii="Monserat" w:eastAsia="Montserrat" w:hAnsi="Monserat" w:cs="Montserrat"/>
        </w:rPr>
        <w:t xml:space="preserve">post pentru refugiu </w:t>
      </w:r>
      <w:r w:rsidR="00F92C0D">
        <w:rPr>
          <w:rFonts w:ascii="Monserat" w:eastAsia="Montserrat" w:hAnsi="Monserat" w:cs="Montserrat"/>
        </w:rPr>
        <w:t>ș</w:t>
      </w:r>
      <w:r w:rsidRPr="005574E7">
        <w:rPr>
          <w:rFonts w:ascii="Monserat" w:eastAsia="Montserrat" w:hAnsi="Monserat" w:cs="Montserrat"/>
        </w:rPr>
        <w:t xml:space="preserve">i </w:t>
      </w:r>
      <w:r w:rsidR="00F92C0D">
        <w:rPr>
          <w:rFonts w:ascii="Monserat" w:eastAsia="Montserrat" w:hAnsi="Monserat" w:cs="Montserrat"/>
        </w:rPr>
        <w:t>î</w:t>
      </w:r>
      <w:r w:rsidRPr="005574E7">
        <w:rPr>
          <w:rFonts w:ascii="Monserat" w:eastAsia="Montserrat" w:hAnsi="Monserat" w:cs="Montserrat"/>
        </w:rPr>
        <w:t>nmul</w:t>
      </w:r>
      <w:r w:rsidR="00F92C0D">
        <w:rPr>
          <w:rFonts w:ascii="Monserat" w:eastAsia="Montserrat" w:hAnsi="Monserat" w:cs="Montserrat"/>
        </w:rPr>
        <w:t>ț</w:t>
      </w:r>
      <w:r w:rsidRPr="005574E7">
        <w:rPr>
          <w:rFonts w:ascii="Monserat" w:eastAsia="Montserrat" w:hAnsi="Monserat" w:cs="Montserrat"/>
        </w:rPr>
        <w:t xml:space="preserve">ire pentru albine solitare </w:t>
      </w:r>
      <w:r w:rsidR="00F92C0D">
        <w:rPr>
          <w:rFonts w:ascii="Monserat" w:eastAsia="Montserrat" w:hAnsi="Monserat" w:cs="Montserrat"/>
        </w:rPr>
        <w:t>ș</w:t>
      </w:r>
      <w:r w:rsidRPr="005574E7">
        <w:rPr>
          <w:rFonts w:ascii="Monserat" w:eastAsia="Montserrat" w:hAnsi="Monserat" w:cs="Montserrat"/>
        </w:rPr>
        <w:t>i bondari, care are ca scop principal, ad</w:t>
      </w:r>
      <w:r w:rsidR="00F92C0D">
        <w:rPr>
          <w:rFonts w:ascii="Monserat" w:eastAsia="Montserrat" w:hAnsi="Monserat" w:cs="Montserrat"/>
        </w:rPr>
        <w:t>ă</w:t>
      </w:r>
      <w:r w:rsidRPr="005574E7">
        <w:rPr>
          <w:rFonts w:ascii="Monserat" w:eastAsia="Montserrat" w:hAnsi="Monserat" w:cs="Montserrat"/>
        </w:rPr>
        <w:t xml:space="preserve">postirea albinelor </w:t>
      </w:r>
      <w:r w:rsidR="00F92C0D">
        <w:rPr>
          <w:rFonts w:ascii="Monserat" w:eastAsia="Montserrat" w:hAnsi="Monserat" w:cs="Montserrat"/>
        </w:rPr>
        <w:t>ș</w:t>
      </w:r>
      <w:r w:rsidRPr="005574E7">
        <w:rPr>
          <w:rFonts w:ascii="Monserat" w:eastAsia="Montserrat" w:hAnsi="Monserat" w:cs="Montserrat"/>
        </w:rPr>
        <w:t>i a bondarilor care fac polenizarea plantelor.</w:t>
      </w:r>
    </w:p>
    <w:p w14:paraId="0000011F" w14:textId="77777777" w:rsidR="00473F28" w:rsidRPr="005574E7" w:rsidRDefault="00473F28">
      <w:pPr>
        <w:spacing w:after="0"/>
        <w:ind w:hanging="2"/>
        <w:jc w:val="both"/>
        <w:rPr>
          <w:rFonts w:ascii="Monserat" w:eastAsia="Montserrat" w:hAnsi="Monserat" w:cs="Montserrat"/>
        </w:rPr>
      </w:pPr>
    </w:p>
    <w:p w14:paraId="00000120"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Imobil - </w:t>
      </w:r>
      <w:r w:rsidRPr="005574E7">
        <w:rPr>
          <w:rFonts w:ascii="Monserat" w:eastAsia="Montserrat" w:hAnsi="Monserat" w:cs="Montserrat"/>
        </w:rPr>
        <w:t xml:space="preserve">este definit conform Legii nr. 7/1996 a cadastrului și a publicității imobiliare, cu modificările și completările ulterioare, prin care se </w:t>
      </w:r>
      <w:proofErr w:type="spellStart"/>
      <w:r w:rsidRPr="005574E7">
        <w:rPr>
          <w:rFonts w:ascii="Monserat" w:eastAsia="Montserrat" w:hAnsi="Monserat" w:cs="Montserrat"/>
        </w:rPr>
        <w:t>înţelege</w:t>
      </w:r>
      <w:proofErr w:type="spellEnd"/>
      <w:r w:rsidRPr="005574E7">
        <w:rPr>
          <w:rFonts w:ascii="Monserat" w:eastAsia="Montserrat" w:hAnsi="Monserat" w:cs="Montserrat"/>
        </w:rPr>
        <w:t xml:space="preserve"> terenul, cu sau fără </w:t>
      </w:r>
      <w:proofErr w:type="spellStart"/>
      <w:r w:rsidRPr="005574E7">
        <w:rPr>
          <w:rFonts w:ascii="Monserat" w:eastAsia="Montserrat" w:hAnsi="Monserat" w:cs="Montserrat"/>
        </w:rPr>
        <w:t>construcţii</w:t>
      </w:r>
      <w:proofErr w:type="spellEnd"/>
      <w:r w:rsidRPr="005574E7">
        <w:rPr>
          <w:rFonts w:ascii="Monserat" w:eastAsia="Montserrat" w:hAnsi="Monserat" w:cs="Montserrat"/>
        </w:rPr>
        <w:t xml:space="preserve">, de pe teritoriul unei </w:t>
      </w:r>
      <w:proofErr w:type="spellStart"/>
      <w:r w:rsidRPr="005574E7">
        <w:rPr>
          <w:rFonts w:ascii="Monserat" w:eastAsia="Montserrat" w:hAnsi="Monserat" w:cs="Montserrat"/>
        </w:rPr>
        <w:t>unităţi</w:t>
      </w:r>
      <w:proofErr w:type="spellEnd"/>
      <w:r w:rsidRPr="005574E7">
        <w:rPr>
          <w:rFonts w:ascii="Monserat" w:eastAsia="Montserrat" w:hAnsi="Monserat" w:cs="Montserrat"/>
        </w:rPr>
        <w:t xml:space="preserve"> administrativ-teritoriale, </w:t>
      </w:r>
      <w:proofErr w:type="spellStart"/>
      <w:r w:rsidRPr="005574E7">
        <w:rPr>
          <w:rFonts w:ascii="Monserat" w:eastAsia="Montserrat" w:hAnsi="Monserat" w:cs="Montserrat"/>
        </w:rPr>
        <w:t>aparţinând</w:t>
      </w:r>
      <w:proofErr w:type="spellEnd"/>
      <w:r w:rsidRPr="005574E7">
        <w:rPr>
          <w:rFonts w:ascii="Monserat" w:eastAsia="Montserrat" w:hAnsi="Monserat" w:cs="Montserrat"/>
        </w:rPr>
        <w:t xml:space="preserve"> unuia sau mai multor proprietari, care se identifică printr-un număr cadastral unic;</w:t>
      </w:r>
    </w:p>
    <w:p w14:paraId="00000121" w14:textId="77777777" w:rsidR="00473F28" w:rsidRPr="005574E7" w:rsidRDefault="00473F28">
      <w:pPr>
        <w:spacing w:after="0"/>
        <w:ind w:hanging="2"/>
        <w:jc w:val="both"/>
        <w:rPr>
          <w:rFonts w:ascii="Monserat" w:eastAsia="Montserrat" w:hAnsi="Monserat" w:cs="Montserrat"/>
        </w:rPr>
      </w:pPr>
    </w:p>
    <w:p w14:paraId="00000122"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Indicatori de etapă - </w:t>
      </w:r>
      <w:r w:rsidRPr="005574E7">
        <w:rPr>
          <w:rFonts w:ascii="Monserat" w:eastAsia="Montserrat" w:hAnsi="Monserat" w:cs="Montserra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123" w14:textId="77777777" w:rsidR="00473F28" w:rsidRPr="005574E7" w:rsidRDefault="00473F28">
      <w:pPr>
        <w:spacing w:after="0"/>
        <w:ind w:hanging="2"/>
        <w:jc w:val="both"/>
        <w:rPr>
          <w:rFonts w:ascii="Monserat" w:eastAsia="Montserrat" w:hAnsi="Monserat" w:cs="Montserrat"/>
        </w:rPr>
      </w:pPr>
    </w:p>
    <w:p w14:paraId="00000124"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MySMIS2021/SMIS2021+</w:t>
      </w:r>
      <w:r w:rsidRPr="005574E7">
        <w:rPr>
          <w:rFonts w:ascii="Monserat" w:eastAsia="Montserrat" w:hAnsi="Monserat" w:cs="Montserrat"/>
        </w:rPr>
        <w:t xml:space="preserve"> reprezintă sistemul informatic prin care potențialii beneficiari din Regiune vor putea solicita finanțare europeană pentru perioada de programare 2021-2027;</w:t>
      </w:r>
    </w:p>
    <w:p w14:paraId="00000125" w14:textId="77777777" w:rsidR="00473F28" w:rsidRPr="005574E7" w:rsidRDefault="00473F28">
      <w:pPr>
        <w:spacing w:after="0"/>
        <w:ind w:hanging="2"/>
        <w:jc w:val="both"/>
        <w:rPr>
          <w:rFonts w:ascii="Monserat" w:eastAsia="Montserrat" w:hAnsi="Monserat" w:cs="Montserrat"/>
        </w:rPr>
      </w:pPr>
    </w:p>
    <w:p w14:paraId="00000126"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Plan de monitorizare a proiectului - </w:t>
      </w:r>
      <w:r w:rsidRPr="005574E7">
        <w:rPr>
          <w:rFonts w:ascii="Monserat" w:eastAsia="Montserrat" w:hAnsi="Monserat" w:cs="Montserrat"/>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0000127" w14:textId="77777777" w:rsidR="00473F28" w:rsidRPr="005574E7" w:rsidRDefault="00473F28">
      <w:pPr>
        <w:spacing w:after="0"/>
        <w:ind w:hanging="2"/>
        <w:jc w:val="both"/>
        <w:rPr>
          <w:rFonts w:ascii="Monserat" w:eastAsia="Montserrat" w:hAnsi="Monserat" w:cs="Montserrat"/>
        </w:rPr>
      </w:pPr>
    </w:p>
    <w:p w14:paraId="00000128"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Prag de calitate</w:t>
      </w:r>
      <w:r w:rsidRPr="005574E7">
        <w:rPr>
          <w:rFonts w:ascii="Monserat" w:eastAsia="Montserrat" w:hAnsi="Monserat" w:cs="Montserrat"/>
        </w:rPr>
        <w:t xml:space="preserve"> - Prag minim de la care se consideră că un proiect îndeplinește condițiile minime necesare pentru a fi finanțat din fonduri externe nerambursabile.</w:t>
      </w:r>
    </w:p>
    <w:p w14:paraId="00000129" w14:textId="77777777" w:rsidR="00473F28" w:rsidRPr="005574E7" w:rsidRDefault="00473F28">
      <w:pPr>
        <w:spacing w:after="0"/>
        <w:ind w:hanging="2"/>
        <w:jc w:val="both"/>
        <w:rPr>
          <w:rFonts w:ascii="Monserat" w:eastAsia="Montserrat" w:hAnsi="Monserat" w:cs="Montserrat"/>
        </w:rPr>
      </w:pPr>
    </w:p>
    <w:p w14:paraId="0000012A"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Proiectele cu lucrări</w:t>
      </w:r>
      <w:r w:rsidRPr="005574E7">
        <w:rPr>
          <w:rFonts w:ascii="Monserat" w:eastAsia="Montserrat" w:hAnsi="Monserat" w:cs="Montserrat"/>
        </w:rPr>
        <w:t xml:space="preserve"> reprezintă acele tipuri de investiții care implică lucrări de construcții care necesită sau nu Autorizație de construire, în conformitate cu prevederile legale aplicabile, eliberată de autoritățile competente;</w:t>
      </w:r>
    </w:p>
    <w:p w14:paraId="0000012B" w14:textId="77777777" w:rsidR="00473F28" w:rsidRPr="005574E7" w:rsidRDefault="00473F28">
      <w:pPr>
        <w:spacing w:after="0"/>
        <w:ind w:hanging="2"/>
        <w:jc w:val="both"/>
        <w:rPr>
          <w:rFonts w:ascii="Monserat" w:eastAsia="Montserrat" w:hAnsi="Monserat" w:cs="Montserrat"/>
        </w:rPr>
      </w:pPr>
    </w:p>
    <w:p w14:paraId="0000012C"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Proiectele fără lucrări</w:t>
      </w:r>
      <w:r w:rsidRPr="005574E7">
        <w:rPr>
          <w:rFonts w:ascii="Monserat" w:eastAsia="Montserrat" w:hAnsi="Monserat" w:cs="Montserrat"/>
        </w:rPr>
        <w:t xml:space="preserve"> reprezintă investiții care includ doar dotări și/ sau servicii fără lucrări de construcții care necesită sau nu Autorizație de construire eliberată de autoritățile competente;</w:t>
      </w:r>
    </w:p>
    <w:p w14:paraId="0000012D" w14:textId="77777777" w:rsidR="00473F28" w:rsidRPr="005574E7" w:rsidRDefault="00473F28">
      <w:pPr>
        <w:spacing w:after="0"/>
        <w:ind w:hanging="2"/>
        <w:jc w:val="both"/>
        <w:rPr>
          <w:rFonts w:ascii="Monserat" w:eastAsia="Montserrat" w:hAnsi="Monserat" w:cs="Montserrat"/>
        </w:rPr>
      </w:pPr>
    </w:p>
    <w:p w14:paraId="0000012E"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Programul Regional Nord-Est</w:t>
      </w:r>
      <w:r w:rsidRPr="005574E7">
        <w:rPr>
          <w:rFonts w:ascii="Monserat" w:eastAsia="Montserrat" w:hAnsi="Monserat" w:cs="Montserrat"/>
        </w:rPr>
        <w:t xml:space="preserve"> reprezintă un document strategic de programare elaborat de ADR Nord- Est și aprobat de Comisia Europeană,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regiunii;</w:t>
      </w:r>
    </w:p>
    <w:p w14:paraId="0000012F" w14:textId="77777777" w:rsidR="00473F28" w:rsidRPr="005574E7" w:rsidRDefault="00473F28">
      <w:pPr>
        <w:spacing w:after="0"/>
        <w:ind w:hanging="2"/>
        <w:jc w:val="both"/>
        <w:rPr>
          <w:rFonts w:ascii="Monserat" w:eastAsia="Montserrat" w:hAnsi="Monserat" w:cs="Montserrat"/>
        </w:rPr>
      </w:pPr>
    </w:p>
    <w:p w14:paraId="00000130"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Proiectul tehnic de </w:t>
      </w:r>
      <w:proofErr w:type="spellStart"/>
      <w:r w:rsidRPr="005574E7">
        <w:rPr>
          <w:rFonts w:ascii="Monserat" w:eastAsia="Montserrat" w:hAnsi="Monserat" w:cs="Montserrat"/>
          <w:b/>
        </w:rPr>
        <w:t>execuţie</w:t>
      </w:r>
      <w:proofErr w:type="spellEnd"/>
      <w:r w:rsidRPr="005574E7">
        <w:rPr>
          <w:rFonts w:ascii="Monserat" w:eastAsia="Montserrat" w:hAnsi="Monserat" w:cs="Montserrat"/>
        </w:rPr>
        <w:t xml:space="preserve"> constituie </w:t>
      </w:r>
      <w:proofErr w:type="spellStart"/>
      <w:r w:rsidRPr="005574E7">
        <w:rPr>
          <w:rFonts w:ascii="Monserat" w:eastAsia="Montserrat" w:hAnsi="Monserat" w:cs="Montserrat"/>
        </w:rPr>
        <w:t>documentaţia</w:t>
      </w:r>
      <w:proofErr w:type="spellEnd"/>
      <w:r w:rsidRPr="005574E7">
        <w:rPr>
          <w:rFonts w:ascii="Monserat" w:eastAsia="Montserrat" w:hAnsi="Monserat" w:cs="Montserrat"/>
        </w:rPr>
        <w:t xml:space="preserve"> prin care proiectantul dezvoltă, detaliază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după caz, optimizează, prin propuneri tehnice, scenariul/ </w:t>
      </w:r>
      <w:proofErr w:type="spellStart"/>
      <w:r w:rsidRPr="005574E7">
        <w:rPr>
          <w:rFonts w:ascii="Monserat" w:eastAsia="Montserrat" w:hAnsi="Monserat" w:cs="Montserrat"/>
        </w:rPr>
        <w:t>opţiunea</w:t>
      </w:r>
      <w:proofErr w:type="spellEnd"/>
      <w:r w:rsidRPr="005574E7">
        <w:rPr>
          <w:rFonts w:ascii="Monserat" w:eastAsia="Montserrat" w:hAnsi="Monserat" w:cs="Montserrat"/>
        </w:rPr>
        <w:t xml:space="preserve"> aprobat(ă) în cadrul studiului de fezabilitate/ </w:t>
      </w:r>
      <w:proofErr w:type="spellStart"/>
      <w:r w:rsidRPr="005574E7">
        <w:rPr>
          <w:rFonts w:ascii="Monserat" w:eastAsia="Montserrat" w:hAnsi="Monserat" w:cs="Montserrat"/>
        </w:rPr>
        <w:t>documentaţiei</w:t>
      </w:r>
      <w:proofErr w:type="spellEnd"/>
      <w:r w:rsidRPr="005574E7">
        <w:rPr>
          <w:rFonts w:ascii="Monserat" w:eastAsia="Montserrat" w:hAnsi="Monserat" w:cs="Montserrat"/>
        </w:rPr>
        <w:t xml:space="preserve"> de avizare a lucrărilor de </w:t>
      </w:r>
      <w:proofErr w:type="spellStart"/>
      <w:r w:rsidRPr="005574E7">
        <w:rPr>
          <w:rFonts w:ascii="Monserat" w:eastAsia="Montserrat" w:hAnsi="Monserat" w:cs="Montserrat"/>
        </w:rPr>
        <w:t>intervenţii</w:t>
      </w:r>
      <w:proofErr w:type="spellEnd"/>
      <w:r w:rsidRPr="005574E7">
        <w:rPr>
          <w:rFonts w:ascii="Monserat" w:eastAsia="Montserrat" w:hAnsi="Monserat" w:cs="Montserrat"/>
        </w:rPr>
        <w:t xml:space="preserve">; componenta tehnologică a </w:t>
      </w:r>
      <w:proofErr w:type="spellStart"/>
      <w:r w:rsidRPr="005574E7">
        <w:rPr>
          <w:rFonts w:ascii="Monserat" w:eastAsia="Montserrat" w:hAnsi="Monserat" w:cs="Montserrat"/>
        </w:rPr>
        <w:t>soluţiei</w:t>
      </w:r>
      <w:proofErr w:type="spellEnd"/>
      <w:r w:rsidRPr="005574E7">
        <w:rPr>
          <w:rFonts w:ascii="Monserat" w:eastAsia="Montserrat" w:hAnsi="Monserat" w:cs="Montserrat"/>
        </w:rPr>
        <w:t xml:space="preserve"> tehnice poate fi definitivată ori adaptată tehnologiilor adecvate aplicabile pentru realizarea obiectivului de </w:t>
      </w:r>
      <w:proofErr w:type="spellStart"/>
      <w:r w:rsidRPr="005574E7">
        <w:rPr>
          <w:rFonts w:ascii="Monserat" w:eastAsia="Montserrat" w:hAnsi="Monserat" w:cs="Montserrat"/>
        </w:rPr>
        <w:t>investiţii</w:t>
      </w:r>
      <w:proofErr w:type="spellEnd"/>
      <w:r w:rsidRPr="005574E7">
        <w:rPr>
          <w:rFonts w:ascii="Monserat" w:eastAsia="Montserrat" w:hAnsi="Monserat" w:cs="Montserrat"/>
        </w:rPr>
        <w:t xml:space="preserve">, la faza de proiectare - proiect tehnic de </w:t>
      </w:r>
      <w:proofErr w:type="spellStart"/>
      <w:r w:rsidRPr="005574E7">
        <w:rPr>
          <w:rFonts w:ascii="Monserat" w:eastAsia="Montserrat" w:hAnsi="Monserat" w:cs="Montserrat"/>
        </w:rPr>
        <w:t>execuţie</w:t>
      </w:r>
      <w:proofErr w:type="spellEnd"/>
      <w:r w:rsidRPr="005574E7">
        <w:rPr>
          <w:rFonts w:ascii="Monserat" w:eastAsia="Montserrat" w:hAnsi="Monserat" w:cs="Montserrat"/>
        </w:rPr>
        <w:t xml:space="preserve">, în </w:t>
      </w:r>
      <w:proofErr w:type="spellStart"/>
      <w:r w:rsidRPr="005574E7">
        <w:rPr>
          <w:rFonts w:ascii="Monserat" w:eastAsia="Montserrat" w:hAnsi="Monserat" w:cs="Montserrat"/>
        </w:rPr>
        <w:t>condiţiile</w:t>
      </w:r>
      <w:proofErr w:type="spellEnd"/>
      <w:r w:rsidRPr="005574E7">
        <w:rPr>
          <w:rFonts w:ascii="Monserat" w:eastAsia="Montserrat" w:hAnsi="Monserat" w:cs="Montserrat"/>
        </w:rPr>
        <w:t xml:space="preserve"> respectării indicatorilor </w:t>
      </w:r>
      <w:proofErr w:type="spellStart"/>
      <w:r w:rsidRPr="005574E7">
        <w:rPr>
          <w:rFonts w:ascii="Monserat" w:eastAsia="Montserrat" w:hAnsi="Monserat" w:cs="Montserrat"/>
        </w:rPr>
        <w:t>tehnico</w:t>
      </w:r>
      <w:proofErr w:type="spellEnd"/>
      <w:r w:rsidRPr="005574E7">
        <w:rPr>
          <w:rFonts w:ascii="Monserat" w:eastAsia="Montserrat" w:hAnsi="Monserat" w:cs="Montserrat"/>
        </w:rPr>
        <w:t xml:space="preserve">-economici </w:t>
      </w:r>
      <w:proofErr w:type="spellStart"/>
      <w:r w:rsidRPr="005574E7">
        <w:rPr>
          <w:rFonts w:ascii="Monserat" w:eastAsia="Montserrat" w:hAnsi="Monserat" w:cs="Montserrat"/>
        </w:rPr>
        <w:t>aprobaţi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a </w:t>
      </w:r>
      <w:proofErr w:type="spellStart"/>
      <w:r w:rsidRPr="005574E7">
        <w:rPr>
          <w:rFonts w:ascii="Monserat" w:eastAsia="Montserrat" w:hAnsi="Monserat" w:cs="Montserrat"/>
        </w:rPr>
        <w:t>Autorizaţiei</w:t>
      </w:r>
      <w:proofErr w:type="spellEnd"/>
      <w:r w:rsidRPr="005574E7">
        <w:rPr>
          <w:rFonts w:ascii="Monserat" w:eastAsia="Montserrat" w:hAnsi="Monserat" w:cs="Montserrat"/>
        </w:rPr>
        <w:t xml:space="preserve"> de construire/</w:t>
      </w:r>
      <w:proofErr w:type="spellStart"/>
      <w:r w:rsidRPr="005574E7">
        <w:rPr>
          <w:rFonts w:ascii="Monserat" w:eastAsia="Montserrat" w:hAnsi="Monserat" w:cs="Montserrat"/>
        </w:rPr>
        <w:t>desfiinţare</w:t>
      </w:r>
      <w:proofErr w:type="spellEnd"/>
      <w:r w:rsidRPr="005574E7">
        <w:rPr>
          <w:rFonts w:ascii="Monserat" w:eastAsia="Montserrat" w:hAnsi="Monserat" w:cs="Montserrat"/>
        </w:rPr>
        <w:t>, în conformitate cu HG 907/2016;</w:t>
      </w:r>
    </w:p>
    <w:p w14:paraId="00000131" w14:textId="77777777" w:rsidR="00473F28" w:rsidRPr="005574E7" w:rsidRDefault="00473F28">
      <w:pPr>
        <w:spacing w:after="0"/>
        <w:ind w:hanging="2"/>
        <w:jc w:val="both"/>
        <w:rPr>
          <w:rFonts w:ascii="Monserat" w:eastAsia="Montserrat" w:hAnsi="Monserat" w:cs="Montserrat"/>
        </w:rPr>
      </w:pPr>
    </w:p>
    <w:p w14:paraId="00000133" w14:textId="70EDEE02" w:rsidR="00473F28" w:rsidRPr="005574E7" w:rsidRDefault="00E2366F" w:rsidP="008B76A9">
      <w:pPr>
        <w:spacing w:after="0"/>
        <w:ind w:hanging="2"/>
        <w:jc w:val="both"/>
        <w:rPr>
          <w:rFonts w:ascii="Monserat" w:eastAsia="Montserrat" w:hAnsi="Monserat" w:cs="Montserrat"/>
        </w:rPr>
      </w:pPr>
      <w:sdt>
        <w:sdtPr>
          <w:rPr>
            <w:rFonts w:ascii="Monserat" w:hAnsi="Monserat"/>
          </w:rPr>
          <w:tag w:val="goog_rdk_6"/>
          <w:id w:val="238300705"/>
        </w:sdtPr>
        <w:sdtEndPr/>
        <w:sdtContent>
          <w:r w:rsidR="00FD3028" w:rsidRPr="005574E7">
            <w:rPr>
              <w:rFonts w:ascii="Monserat" w:eastAsia="Montserrat" w:hAnsi="Monserat" w:cs="Montserrat"/>
              <w:b/>
            </w:rPr>
            <w:t>Parc</w:t>
          </w:r>
          <w:r w:rsidR="00FD3028" w:rsidRPr="005574E7">
            <w:rPr>
              <w:rFonts w:ascii="Monserat" w:eastAsia="Montserrat" w:hAnsi="Monserat" w:cs="Montserrat"/>
            </w:rPr>
            <w:t xml:space="preserve"> - </w:t>
          </w:r>
          <w:proofErr w:type="spellStart"/>
          <w:r w:rsidR="00FD3028" w:rsidRPr="005574E7">
            <w:rPr>
              <w:rFonts w:ascii="Monserat" w:eastAsia="Montserrat" w:hAnsi="Monserat" w:cs="Montserrat"/>
            </w:rPr>
            <w:t>spaţiu</w:t>
          </w:r>
          <w:proofErr w:type="spellEnd"/>
          <w:r w:rsidR="00FD3028" w:rsidRPr="005574E7">
            <w:rPr>
              <w:rFonts w:ascii="Monserat" w:eastAsia="Montserrat" w:hAnsi="Monserat" w:cs="Montserrat"/>
            </w:rPr>
            <w:t xml:space="preserve"> verde, cu </w:t>
          </w:r>
          <w:proofErr w:type="spellStart"/>
          <w:r w:rsidR="00FD3028" w:rsidRPr="005574E7">
            <w:rPr>
              <w:rFonts w:ascii="Monserat" w:eastAsia="Montserrat" w:hAnsi="Monserat" w:cs="Montserrat"/>
            </w:rPr>
            <w:t>suprafaţa</w:t>
          </w:r>
          <w:proofErr w:type="spellEnd"/>
          <w:r w:rsidR="00FD3028" w:rsidRPr="005574E7">
            <w:rPr>
              <w:rFonts w:ascii="Monserat" w:eastAsia="Montserrat" w:hAnsi="Monserat" w:cs="Montserrat"/>
            </w:rPr>
            <w:t xml:space="preserve"> de minimum un hectar, format dintr-un cadru vegetal specific </w:t>
          </w:r>
          <w:proofErr w:type="spellStart"/>
          <w:r w:rsidR="00FD3028" w:rsidRPr="005574E7">
            <w:rPr>
              <w:rFonts w:ascii="Monserat" w:eastAsia="Montserrat" w:hAnsi="Monserat" w:cs="Montserrat"/>
            </w:rPr>
            <w:t>şi</w:t>
          </w:r>
          <w:proofErr w:type="spellEnd"/>
          <w:r w:rsidR="00FD3028" w:rsidRPr="005574E7">
            <w:rPr>
              <w:rFonts w:ascii="Monserat" w:eastAsia="Montserrat" w:hAnsi="Monserat" w:cs="Montserrat"/>
            </w:rPr>
            <w:t xml:space="preserve"> din zone construite, cuprinzând dotări </w:t>
          </w:r>
          <w:proofErr w:type="spellStart"/>
          <w:r w:rsidR="00FD3028" w:rsidRPr="005574E7">
            <w:rPr>
              <w:rFonts w:ascii="Monserat" w:eastAsia="Montserrat" w:hAnsi="Monserat" w:cs="Montserrat"/>
            </w:rPr>
            <w:t>şi</w:t>
          </w:r>
          <w:proofErr w:type="spellEnd"/>
          <w:r w:rsidR="00FD3028" w:rsidRPr="005574E7">
            <w:rPr>
              <w:rFonts w:ascii="Monserat" w:eastAsia="Montserrat" w:hAnsi="Monserat" w:cs="Montserrat"/>
            </w:rPr>
            <w:t xml:space="preserve"> echipări destinate </w:t>
          </w:r>
          <w:proofErr w:type="spellStart"/>
          <w:r w:rsidR="00FD3028" w:rsidRPr="005574E7">
            <w:rPr>
              <w:rFonts w:ascii="Monserat" w:eastAsia="Montserrat" w:hAnsi="Monserat" w:cs="Montserrat"/>
            </w:rPr>
            <w:t>activităţilor</w:t>
          </w:r>
          <w:proofErr w:type="spellEnd"/>
          <w:r w:rsidR="00FD3028" w:rsidRPr="005574E7">
            <w:rPr>
              <w:rFonts w:ascii="Monserat" w:eastAsia="Montserrat" w:hAnsi="Monserat" w:cs="Montserrat"/>
            </w:rPr>
            <w:t xml:space="preserve"> cultural-educative, sportive sau recreative pentru</w:t>
          </w:r>
        </w:sdtContent>
      </w:sdt>
      <w:r w:rsidR="008B76A9">
        <w:rPr>
          <w:rFonts w:ascii="Monserat" w:eastAsia="Montserrat" w:hAnsi="Monserat" w:cs="Montserrat"/>
        </w:rPr>
        <w:t xml:space="preserve"> </w:t>
      </w:r>
      <w:proofErr w:type="spellStart"/>
      <w:r w:rsidR="00FD3028" w:rsidRPr="005574E7">
        <w:rPr>
          <w:rFonts w:ascii="Monserat" w:eastAsia="Montserrat" w:hAnsi="Monserat" w:cs="Montserrat"/>
        </w:rPr>
        <w:t>populaţie</w:t>
      </w:r>
      <w:proofErr w:type="spellEnd"/>
      <w:r w:rsidR="00FD3028" w:rsidRPr="005574E7">
        <w:rPr>
          <w:rFonts w:ascii="Monserat" w:eastAsia="Montserrat" w:hAnsi="Monserat" w:cs="Montserrat"/>
        </w:rPr>
        <w:t>;</w:t>
      </w:r>
    </w:p>
    <w:p w14:paraId="00000134" w14:textId="77777777" w:rsidR="00473F28" w:rsidRPr="005574E7" w:rsidRDefault="00473F28">
      <w:pPr>
        <w:spacing w:after="0"/>
        <w:ind w:hanging="2"/>
        <w:jc w:val="both"/>
        <w:rPr>
          <w:rFonts w:ascii="Monserat" w:eastAsia="Montserrat" w:hAnsi="Monserat" w:cs="Montserrat"/>
        </w:rPr>
      </w:pPr>
    </w:p>
    <w:p w14:paraId="00000135"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Pădure de agrement</w:t>
      </w:r>
      <w:r w:rsidRPr="005574E7">
        <w:rPr>
          <w:rFonts w:ascii="Monserat" w:eastAsia="Montserrat" w:hAnsi="Monserat" w:cs="Montserrat"/>
        </w:rPr>
        <w:t xml:space="preserve"> - pădure sau zonă împădurită în care se realizează diferite lucrări în vederea creării unui cadru adecvat petrecerii timpului liber.</w:t>
      </w:r>
    </w:p>
    <w:p w14:paraId="00000136" w14:textId="77777777" w:rsidR="00473F28" w:rsidRPr="005574E7" w:rsidRDefault="00473F28">
      <w:pPr>
        <w:spacing w:after="0"/>
        <w:ind w:hanging="2"/>
        <w:jc w:val="both"/>
        <w:rPr>
          <w:rFonts w:ascii="Monserat" w:eastAsia="Montserrat" w:hAnsi="Monserat" w:cs="Montserrat"/>
        </w:rPr>
      </w:pPr>
    </w:p>
    <w:p w14:paraId="00000137"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Pădure-parc</w:t>
      </w:r>
      <w:r w:rsidRPr="005574E7">
        <w:rPr>
          <w:rFonts w:ascii="Monserat" w:eastAsia="Montserrat" w:hAnsi="Monserat" w:cs="Montserrat"/>
        </w:rPr>
        <w:t>: reprezintă o zonă forestieră care este amenajată și gestionată într-un mod specific pentru a satisface nevoile recreative ale oamenilor, conservând în același timp elementele naturale și funcțiile ecologice ale unei păduri. Scopul principal al unei păduri-parc este de a oferi un mediu plăcut și sigur pentru recreere și activități în aer liber, cum ar fi drumeții, ciclism, alergare, picnic etc, în timp ce se păstrează valorile naturale ale pădurii.</w:t>
      </w:r>
    </w:p>
    <w:p w14:paraId="00000138" w14:textId="77777777" w:rsidR="00473F28" w:rsidRPr="005574E7" w:rsidRDefault="00473F28">
      <w:pPr>
        <w:spacing w:after="0"/>
        <w:ind w:hanging="2"/>
        <w:jc w:val="both"/>
        <w:rPr>
          <w:rFonts w:ascii="Monserat" w:eastAsia="Montserrat" w:hAnsi="Monserat" w:cs="Montserrat"/>
        </w:rPr>
      </w:pPr>
    </w:p>
    <w:p w14:paraId="00000139" w14:textId="27113305"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Pășune </w:t>
      </w:r>
      <w:r w:rsidR="00F92C0D">
        <w:rPr>
          <w:rFonts w:ascii="Monserat" w:eastAsia="Montserrat" w:hAnsi="Monserat" w:cs="Montserrat"/>
          <w:b/>
        </w:rPr>
        <w:t xml:space="preserve">pentru </w:t>
      </w:r>
      <w:r w:rsidRPr="005574E7">
        <w:rPr>
          <w:rFonts w:ascii="Monserat" w:eastAsia="Montserrat" w:hAnsi="Monserat" w:cs="Montserrat"/>
          <w:b/>
        </w:rPr>
        <w:t xml:space="preserve">albine </w:t>
      </w:r>
      <w:r w:rsidRPr="005574E7">
        <w:rPr>
          <w:rFonts w:ascii="Monserat" w:eastAsia="Montserrat" w:hAnsi="Monserat" w:cs="Montserrat"/>
        </w:rPr>
        <w:t xml:space="preserve">– </w:t>
      </w:r>
      <w:proofErr w:type="spellStart"/>
      <w:r w:rsidRPr="005574E7">
        <w:rPr>
          <w:rFonts w:ascii="Monserat" w:eastAsia="Montserrat" w:hAnsi="Monserat" w:cs="Montserrat"/>
        </w:rPr>
        <w:t>suprafata</w:t>
      </w:r>
      <w:proofErr w:type="spellEnd"/>
      <w:r w:rsidRPr="005574E7">
        <w:rPr>
          <w:rFonts w:ascii="Monserat" w:eastAsia="Montserrat" w:hAnsi="Monserat" w:cs="Montserrat"/>
        </w:rPr>
        <w:t xml:space="preserve"> de teren cultivat</w:t>
      </w:r>
      <w:r w:rsidR="001E3ED9">
        <w:rPr>
          <w:rFonts w:ascii="Monserat" w:eastAsia="Montserrat" w:hAnsi="Monserat" w:cs="Montserrat"/>
        </w:rPr>
        <w:t>ă</w:t>
      </w:r>
      <w:r w:rsidRPr="005574E7">
        <w:rPr>
          <w:rFonts w:ascii="Monserat" w:eastAsia="Montserrat" w:hAnsi="Monserat" w:cs="Montserrat"/>
        </w:rPr>
        <w:t xml:space="preserve"> cu plante sălbatice, tufișuri și/ sau copaci care furnizează albinelor nectar și/ sau polen, plante care </w:t>
      </w:r>
      <w:r w:rsidR="001E3ED9">
        <w:rPr>
          <w:rFonts w:ascii="Monserat" w:eastAsia="Montserrat" w:hAnsi="Monserat" w:cs="Montserrat"/>
        </w:rPr>
        <w:t>î</w:t>
      </w:r>
      <w:r w:rsidRPr="005574E7">
        <w:rPr>
          <w:rFonts w:ascii="Monserat" w:eastAsia="Montserrat" w:hAnsi="Monserat" w:cs="Montserrat"/>
        </w:rPr>
        <w:t xml:space="preserve">nfloresc </w:t>
      </w:r>
      <w:r w:rsidR="001E3ED9">
        <w:rPr>
          <w:rFonts w:ascii="Monserat" w:eastAsia="Montserrat" w:hAnsi="Monserat" w:cs="Montserrat"/>
        </w:rPr>
        <w:t>î</w:t>
      </w:r>
      <w:r w:rsidRPr="005574E7">
        <w:rPr>
          <w:rFonts w:ascii="Monserat" w:eastAsia="Montserrat" w:hAnsi="Monserat" w:cs="Montserrat"/>
        </w:rPr>
        <w:t>n etape succesive. Aceste pășuni pot fi plantate cu plante anuale, plante perene, diverși arbuști și copaci cu flori sau orice amestec de mai sus.</w:t>
      </w:r>
    </w:p>
    <w:p w14:paraId="0000013A" w14:textId="77777777" w:rsidR="00473F28" w:rsidRPr="005574E7" w:rsidRDefault="00473F28">
      <w:pPr>
        <w:spacing w:after="0"/>
        <w:ind w:hanging="2"/>
        <w:jc w:val="both"/>
        <w:rPr>
          <w:rFonts w:ascii="Monserat" w:eastAsia="Montserrat" w:hAnsi="Monserat" w:cs="Montserrat"/>
        </w:rPr>
      </w:pPr>
    </w:p>
    <w:p w14:paraId="0000013B" w14:textId="6A1BE350"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 xml:space="preserve">Registrul local al spatiilor verzi </w:t>
      </w:r>
      <w:r w:rsidRPr="005574E7">
        <w:rPr>
          <w:rFonts w:ascii="Monserat" w:eastAsia="Montserrat" w:hAnsi="Monserat" w:cs="Montserrat"/>
        </w:rPr>
        <w:t xml:space="preserve">- sistem </w:t>
      </w:r>
      <w:proofErr w:type="spellStart"/>
      <w:r w:rsidRPr="005574E7">
        <w:rPr>
          <w:rFonts w:ascii="Monserat" w:eastAsia="Montserrat" w:hAnsi="Monserat" w:cs="Montserrat"/>
        </w:rPr>
        <w:t>informaţional</w:t>
      </w:r>
      <w:proofErr w:type="spellEnd"/>
      <w:r w:rsidRPr="005574E7">
        <w:rPr>
          <w:rFonts w:ascii="Monserat" w:eastAsia="Montserrat" w:hAnsi="Monserat" w:cs="Montserrat"/>
        </w:rPr>
        <w:t xml:space="preserve"> care cuprinde datele tehnice ale tuturor </w:t>
      </w:r>
      <w:proofErr w:type="spellStart"/>
      <w:r w:rsidRPr="005574E7">
        <w:rPr>
          <w:rFonts w:ascii="Monserat" w:eastAsia="Montserrat" w:hAnsi="Monserat" w:cs="Montserrat"/>
        </w:rPr>
        <w:t>spaţiilor</w:t>
      </w:r>
      <w:proofErr w:type="spellEnd"/>
      <w:r w:rsidRPr="005574E7">
        <w:rPr>
          <w:rFonts w:ascii="Monserat" w:eastAsia="Montserrat" w:hAnsi="Monserat" w:cs="Montserrat"/>
        </w:rPr>
        <w:t xml:space="preserve"> verzi conform indicilor de calitate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cantitate (Art. 17, Legea 24/ 2007 republicat</w:t>
      </w:r>
      <w:r w:rsidR="00010FC5">
        <w:rPr>
          <w:rFonts w:ascii="Monserat" w:eastAsia="Montserrat" w:hAnsi="Monserat" w:cs="Montserrat"/>
        </w:rPr>
        <w:t>ă</w:t>
      </w:r>
      <w:r w:rsidRPr="005574E7">
        <w:rPr>
          <w:rFonts w:ascii="Monserat" w:eastAsia="Montserrat" w:hAnsi="Monserat" w:cs="Montserrat"/>
        </w:rPr>
        <w:t>).</w:t>
      </w:r>
    </w:p>
    <w:p w14:paraId="0000013C" w14:textId="77777777" w:rsidR="00473F28" w:rsidRPr="005574E7" w:rsidRDefault="00473F28">
      <w:pPr>
        <w:spacing w:after="0"/>
        <w:ind w:hanging="2"/>
        <w:jc w:val="both"/>
        <w:rPr>
          <w:rFonts w:ascii="Monserat" w:eastAsia="Montserrat" w:hAnsi="Monserat" w:cs="Montserrat"/>
        </w:rPr>
      </w:pPr>
    </w:p>
    <w:p w14:paraId="0000013E" w14:textId="67B14477" w:rsidR="00473F28" w:rsidRPr="005574E7" w:rsidRDefault="00E2366F" w:rsidP="00F92C0D">
      <w:pPr>
        <w:spacing w:after="0"/>
        <w:ind w:hanging="2"/>
        <w:jc w:val="both"/>
        <w:rPr>
          <w:rFonts w:ascii="Monserat" w:eastAsia="Montserrat" w:hAnsi="Monserat" w:cs="Montserrat"/>
        </w:rPr>
      </w:pPr>
      <w:sdt>
        <w:sdtPr>
          <w:rPr>
            <w:rFonts w:ascii="Monserat" w:hAnsi="Monserat"/>
          </w:rPr>
          <w:tag w:val="goog_rdk_11"/>
          <w:id w:val="-266463604"/>
        </w:sdtPr>
        <w:sdtEndPr/>
        <w:sdtContent>
          <w:r w:rsidR="00FD3028" w:rsidRPr="005574E7">
            <w:rPr>
              <w:rFonts w:ascii="Monserat" w:eastAsia="Montserrat" w:hAnsi="Monserat" w:cs="Montserrat"/>
              <w:b/>
            </w:rPr>
            <w:t>Scuar</w:t>
          </w:r>
          <w:r w:rsidR="00FD3028" w:rsidRPr="005574E7">
            <w:rPr>
              <w:rFonts w:ascii="Monserat" w:eastAsia="Montserrat" w:hAnsi="Monserat" w:cs="Montserrat"/>
            </w:rPr>
            <w:t xml:space="preserve"> - </w:t>
          </w:r>
          <w:proofErr w:type="spellStart"/>
          <w:r w:rsidR="00FD3028" w:rsidRPr="005574E7">
            <w:rPr>
              <w:rFonts w:ascii="Monserat" w:eastAsia="Montserrat" w:hAnsi="Monserat" w:cs="Montserrat"/>
            </w:rPr>
            <w:t>spaţiu</w:t>
          </w:r>
          <w:proofErr w:type="spellEnd"/>
          <w:r w:rsidR="00FD3028" w:rsidRPr="005574E7">
            <w:rPr>
              <w:rFonts w:ascii="Monserat" w:eastAsia="Montserrat" w:hAnsi="Monserat" w:cs="Montserrat"/>
            </w:rPr>
            <w:t xml:space="preserve"> verde, cu </w:t>
          </w:r>
          <w:proofErr w:type="spellStart"/>
          <w:r w:rsidR="00FD3028" w:rsidRPr="005574E7">
            <w:rPr>
              <w:rFonts w:ascii="Monserat" w:eastAsia="Montserrat" w:hAnsi="Monserat" w:cs="Montserrat"/>
            </w:rPr>
            <w:t>suprafaţa</w:t>
          </w:r>
          <w:proofErr w:type="spellEnd"/>
          <w:r w:rsidR="00FD3028" w:rsidRPr="005574E7">
            <w:rPr>
              <w:rFonts w:ascii="Monserat" w:eastAsia="Montserrat" w:hAnsi="Monserat" w:cs="Montserrat"/>
            </w:rPr>
            <w:t xml:space="preserve"> mai mică de un hectar, amplasat în cadrul ansamblurilor de locuit, în jurul unor dotări publice, în incintele </w:t>
          </w:r>
          <w:proofErr w:type="spellStart"/>
          <w:r w:rsidR="00FD3028" w:rsidRPr="005574E7">
            <w:rPr>
              <w:rFonts w:ascii="Monserat" w:eastAsia="Montserrat" w:hAnsi="Monserat" w:cs="Montserrat"/>
            </w:rPr>
            <w:t>unităţilor</w:t>
          </w:r>
          <w:proofErr w:type="spellEnd"/>
          <w:r w:rsidR="00FD3028" w:rsidRPr="005574E7">
            <w:rPr>
              <w:rFonts w:ascii="Monserat" w:eastAsia="Montserrat" w:hAnsi="Monserat" w:cs="Montserrat"/>
            </w:rPr>
            <w:t xml:space="preserve"> economice, social-culturale, de </w:t>
          </w:r>
          <w:proofErr w:type="spellStart"/>
          <w:r w:rsidR="00FD3028" w:rsidRPr="005574E7">
            <w:rPr>
              <w:rFonts w:ascii="Monserat" w:eastAsia="Montserrat" w:hAnsi="Monserat" w:cs="Montserrat"/>
            </w:rPr>
            <w:t>învăţământ</w:t>
          </w:r>
          <w:proofErr w:type="spellEnd"/>
          <w:r w:rsidR="00FD3028" w:rsidRPr="005574E7">
            <w:rPr>
              <w:rFonts w:ascii="Monserat" w:eastAsia="Montserrat" w:hAnsi="Monserat" w:cs="Montserrat"/>
            </w:rPr>
            <w:t>, amenajărilor sportive</w:t>
          </w:r>
          <w:r w:rsidR="00F92C0D">
            <w:rPr>
              <w:rFonts w:ascii="Monserat" w:eastAsia="Montserrat" w:hAnsi="Monserat" w:cs="Montserrat"/>
            </w:rPr>
            <w:t xml:space="preserve">, </w:t>
          </w:r>
        </w:sdtContent>
      </w:sdt>
      <w:r w:rsidR="00F92C0D">
        <w:rPr>
          <w:rFonts w:ascii="Monserat" w:eastAsia="Montserrat" w:hAnsi="Monserat" w:cs="Montserrat"/>
        </w:rPr>
        <w:t xml:space="preserve">de </w:t>
      </w:r>
      <w:r w:rsidR="00FD3028" w:rsidRPr="005574E7">
        <w:rPr>
          <w:rFonts w:ascii="Monserat" w:eastAsia="Montserrat" w:hAnsi="Monserat" w:cs="Montserrat"/>
        </w:rPr>
        <w:t xml:space="preserve">agrement pentru copii </w:t>
      </w:r>
      <w:proofErr w:type="spellStart"/>
      <w:r w:rsidR="00FD3028" w:rsidRPr="005574E7">
        <w:rPr>
          <w:rFonts w:ascii="Monserat" w:eastAsia="Montserrat" w:hAnsi="Monserat" w:cs="Montserrat"/>
        </w:rPr>
        <w:t>şi</w:t>
      </w:r>
      <w:proofErr w:type="spellEnd"/>
      <w:r w:rsidR="00FD3028" w:rsidRPr="005574E7">
        <w:rPr>
          <w:rFonts w:ascii="Monserat" w:eastAsia="Montserrat" w:hAnsi="Monserat" w:cs="Montserrat"/>
        </w:rPr>
        <w:t xml:space="preserve"> tineret sau în alte </w:t>
      </w:r>
      <w:proofErr w:type="spellStart"/>
      <w:r w:rsidR="00FD3028" w:rsidRPr="005574E7">
        <w:rPr>
          <w:rFonts w:ascii="Monserat" w:eastAsia="Montserrat" w:hAnsi="Monserat" w:cs="Montserrat"/>
        </w:rPr>
        <w:t>locaţii</w:t>
      </w:r>
      <w:proofErr w:type="spellEnd"/>
      <w:r w:rsidR="00FD3028" w:rsidRPr="005574E7">
        <w:rPr>
          <w:rFonts w:ascii="Monserat" w:eastAsia="Montserrat" w:hAnsi="Monserat" w:cs="Montserrat"/>
        </w:rPr>
        <w:t>;</w:t>
      </w:r>
    </w:p>
    <w:p w14:paraId="0000013F" w14:textId="77777777" w:rsidR="00473F28" w:rsidRPr="005574E7" w:rsidRDefault="00473F28">
      <w:pPr>
        <w:spacing w:after="0"/>
        <w:ind w:hanging="2"/>
        <w:jc w:val="both"/>
        <w:rPr>
          <w:rFonts w:ascii="Monserat" w:eastAsia="Montserrat" w:hAnsi="Monserat" w:cs="Montserrat"/>
        </w:rPr>
      </w:pPr>
    </w:p>
    <w:p w14:paraId="00000140" w14:textId="5CED1EAB"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Spa</w:t>
      </w:r>
      <w:r w:rsidR="00010FC5">
        <w:rPr>
          <w:rFonts w:ascii="Monserat" w:eastAsia="Montserrat" w:hAnsi="Monserat" w:cs="Montserrat"/>
          <w:b/>
        </w:rPr>
        <w:t>ț</w:t>
      </w:r>
      <w:r w:rsidRPr="005574E7">
        <w:rPr>
          <w:rFonts w:ascii="Monserat" w:eastAsia="Montserrat" w:hAnsi="Monserat" w:cs="Montserrat"/>
          <w:b/>
        </w:rPr>
        <w:t xml:space="preserve">ii verzi </w:t>
      </w:r>
      <w:r w:rsidRPr="005574E7">
        <w:rPr>
          <w:rFonts w:ascii="Monserat" w:eastAsia="Montserrat" w:hAnsi="Monserat" w:cs="Montserrat"/>
        </w:rPr>
        <w:t xml:space="preserve">– </w:t>
      </w:r>
      <w:r w:rsidR="00010FC5">
        <w:rPr>
          <w:rFonts w:ascii="Monserat" w:eastAsia="Montserrat" w:hAnsi="Monserat" w:cs="Montserrat"/>
        </w:rPr>
        <w:t>î</w:t>
      </w:r>
      <w:r w:rsidRPr="005574E7">
        <w:rPr>
          <w:rFonts w:ascii="Monserat" w:eastAsia="Montserrat" w:hAnsi="Monserat" w:cs="Montserrat"/>
        </w:rPr>
        <w:t>n conformitate cu Art. 3, Legea 24/ 2007 republicat</w:t>
      </w:r>
      <w:r w:rsidR="00010FC5">
        <w:rPr>
          <w:rFonts w:ascii="Monserat" w:eastAsia="Montserrat" w:hAnsi="Monserat" w:cs="Montserrat"/>
        </w:rPr>
        <w:t>ă</w:t>
      </w:r>
      <w:r w:rsidRPr="005574E7">
        <w:rPr>
          <w:rFonts w:ascii="Monserat" w:eastAsia="Montserrat" w:hAnsi="Monserat" w:cs="Montserrat"/>
        </w:rPr>
        <w:t xml:space="preserve">, </w:t>
      </w:r>
      <w:proofErr w:type="spellStart"/>
      <w:r w:rsidRPr="005574E7">
        <w:rPr>
          <w:rFonts w:ascii="Monserat" w:eastAsia="Montserrat" w:hAnsi="Monserat" w:cs="Montserrat"/>
          <w:b/>
        </w:rPr>
        <w:t>spaţiile</w:t>
      </w:r>
      <w:proofErr w:type="spellEnd"/>
      <w:r w:rsidRPr="005574E7">
        <w:rPr>
          <w:rFonts w:ascii="Monserat" w:eastAsia="Montserrat" w:hAnsi="Monserat" w:cs="Montserrat"/>
          <w:b/>
        </w:rPr>
        <w:t xml:space="preserve"> verzi</w:t>
      </w:r>
      <w:r w:rsidRPr="005574E7">
        <w:rPr>
          <w:rFonts w:ascii="Monserat" w:eastAsia="Montserrat" w:hAnsi="Monserat" w:cs="Montserrat"/>
        </w:rPr>
        <w:t xml:space="preserve"> se compun din următoarele tipuri de terenuri din intravilanul </w:t>
      </w:r>
      <w:proofErr w:type="spellStart"/>
      <w:r w:rsidRPr="005574E7">
        <w:rPr>
          <w:rFonts w:ascii="Monserat" w:eastAsia="Montserrat" w:hAnsi="Monserat" w:cs="Montserrat"/>
        </w:rPr>
        <w:t>localităţilor</w:t>
      </w:r>
      <w:proofErr w:type="spellEnd"/>
      <w:r w:rsidRPr="005574E7">
        <w:rPr>
          <w:rFonts w:ascii="Monserat" w:eastAsia="Montserrat" w:hAnsi="Monserat" w:cs="Montserrat"/>
        </w:rPr>
        <w:t>:</w:t>
      </w:r>
    </w:p>
    <w:p w14:paraId="00000141"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a) </w:t>
      </w:r>
      <w:proofErr w:type="spellStart"/>
      <w:r w:rsidRPr="005574E7">
        <w:rPr>
          <w:rFonts w:ascii="Monserat" w:eastAsia="Montserrat" w:hAnsi="Monserat" w:cs="Montserrat"/>
        </w:rPr>
        <w:t>spaţii</w:t>
      </w:r>
      <w:proofErr w:type="spellEnd"/>
      <w:r w:rsidRPr="005574E7">
        <w:rPr>
          <w:rFonts w:ascii="Monserat" w:eastAsia="Montserrat" w:hAnsi="Monserat" w:cs="Montserrat"/>
        </w:rPr>
        <w:t xml:space="preserve"> verzi publice cu acces nelimitat: parcuri, grădini, scuaruri, </w:t>
      </w:r>
      <w:proofErr w:type="spellStart"/>
      <w:r w:rsidRPr="005574E7">
        <w:rPr>
          <w:rFonts w:ascii="Monserat" w:eastAsia="Montserrat" w:hAnsi="Monserat" w:cs="Montserrat"/>
        </w:rPr>
        <w:t>fâşii</w:t>
      </w:r>
      <w:proofErr w:type="spellEnd"/>
      <w:r w:rsidRPr="005574E7">
        <w:rPr>
          <w:rFonts w:ascii="Monserat" w:eastAsia="Montserrat" w:hAnsi="Monserat" w:cs="Montserrat"/>
        </w:rPr>
        <w:t xml:space="preserve"> plantate;</w:t>
      </w:r>
    </w:p>
    <w:p w14:paraId="00000142"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b) </w:t>
      </w:r>
      <w:proofErr w:type="spellStart"/>
      <w:r w:rsidRPr="005574E7">
        <w:rPr>
          <w:rFonts w:ascii="Monserat" w:eastAsia="Montserrat" w:hAnsi="Monserat" w:cs="Montserrat"/>
        </w:rPr>
        <w:t>spaţii</w:t>
      </w:r>
      <w:proofErr w:type="spellEnd"/>
      <w:r w:rsidRPr="005574E7">
        <w:rPr>
          <w:rFonts w:ascii="Monserat" w:eastAsia="Montserrat" w:hAnsi="Monserat" w:cs="Montserrat"/>
        </w:rPr>
        <w:t xml:space="preserve"> verzi publice de </w:t>
      </w:r>
      <w:proofErr w:type="spellStart"/>
      <w:r w:rsidRPr="005574E7">
        <w:rPr>
          <w:rFonts w:ascii="Monserat" w:eastAsia="Montserrat" w:hAnsi="Monserat" w:cs="Montserrat"/>
        </w:rPr>
        <w:t>folosinţă</w:t>
      </w:r>
      <w:proofErr w:type="spellEnd"/>
      <w:r w:rsidRPr="005574E7">
        <w:rPr>
          <w:rFonts w:ascii="Monserat" w:eastAsia="Montserrat" w:hAnsi="Monserat" w:cs="Montserrat"/>
        </w:rPr>
        <w:t xml:space="preserve"> specializată:</w:t>
      </w:r>
    </w:p>
    <w:p w14:paraId="00000143" w14:textId="77777777" w:rsidR="00473F28" w:rsidRPr="005574E7" w:rsidRDefault="00FD3028" w:rsidP="007B4995">
      <w:pPr>
        <w:spacing w:after="0"/>
        <w:ind w:left="450" w:hanging="2"/>
        <w:jc w:val="both"/>
        <w:rPr>
          <w:rFonts w:ascii="Monserat" w:eastAsia="Montserrat" w:hAnsi="Monserat" w:cs="Montserrat"/>
        </w:rPr>
      </w:pPr>
      <w:r w:rsidRPr="005574E7">
        <w:rPr>
          <w:rFonts w:ascii="Monserat" w:eastAsia="Montserrat" w:hAnsi="Monserat" w:cs="Montserrat"/>
        </w:rPr>
        <w:t xml:space="preserve">1. grădini botanice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zoologice, muzee în aer liber, parcuri </w:t>
      </w:r>
      <w:proofErr w:type="spellStart"/>
      <w:r w:rsidRPr="005574E7">
        <w:rPr>
          <w:rFonts w:ascii="Monserat" w:eastAsia="Montserrat" w:hAnsi="Monserat" w:cs="Montserrat"/>
        </w:rPr>
        <w:t>expoziţionale</w:t>
      </w:r>
      <w:proofErr w:type="spellEnd"/>
      <w:r w:rsidRPr="005574E7">
        <w:rPr>
          <w:rFonts w:ascii="Monserat" w:eastAsia="Montserrat" w:hAnsi="Monserat" w:cs="Montserrat"/>
        </w:rPr>
        <w:t xml:space="preserve">, zone ambientale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de agrement pentru animalele dresate în spectacolele de circ;</w:t>
      </w:r>
    </w:p>
    <w:p w14:paraId="00000144" w14:textId="77777777" w:rsidR="00473F28" w:rsidRPr="005574E7" w:rsidRDefault="00FD3028" w:rsidP="007B4995">
      <w:pPr>
        <w:spacing w:after="0"/>
        <w:ind w:left="450" w:hanging="2"/>
        <w:jc w:val="both"/>
        <w:rPr>
          <w:rFonts w:ascii="Monserat" w:eastAsia="Montserrat" w:hAnsi="Monserat" w:cs="Montserrat"/>
        </w:rPr>
      </w:pPr>
      <w:r w:rsidRPr="005574E7">
        <w:rPr>
          <w:rFonts w:ascii="Monserat" w:eastAsia="Montserrat" w:hAnsi="Monserat" w:cs="Montserrat"/>
        </w:rPr>
        <w:t xml:space="preserve">2. cele aferente dotărilor publice: </w:t>
      </w:r>
      <w:proofErr w:type="spellStart"/>
      <w:r w:rsidRPr="005574E7">
        <w:rPr>
          <w:rFonts w:ascii="Monserat" w:eastAsia="Montserrat" w:hAnsi="Monserat" w:cs="Montserrat"/>
        </w:rPr>
        <w:t>creşe</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grădiniţe</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şcoli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unităţi</w:t>
      </w:r>
      <w:proofErr w:type="spellEnd"/>
      <w:r w:rsidRPr="005574E7">
        <w:rPr>
          <w:rFonts w:ascii="Monserat" w:eastAsia="Montserrat" w:hAnsi="Monserat" w:cs="Montserrat"/>
        </w:rPr>
        <w:t xml:space="preserve"> sanitare sau de </w:t>
      </w:r>
      <w:proofErr w:type="spellStart"/>
      <w:r w:rsidRPr="005574E7">
        <w:rPr>
          <w:rFonts w:ascii="Monserat" w:eastAsia="Montserrat" w:hAnsi="Monserat" w:cs="Montserrat"/>
        </w:rPr>
        <w:t>protecţie</w:t>
      </w:r>
      <w:proofErr w:type="spellEnd"/>
      <w:r w:rsidRPr="005574E7">
        <w:rPr>
          <w:rFonts w:ascii="Monserat" w:eastAsia="Montserrat" w:hAnsi="Monserat" w:cs="Montserrat"/>
        </w:rPr>
        <w:t xml:space="preserve"> socială, </w:t>
      </w:r>
      <w:proofErr w:type="spellStart"/>
      <w:r w:rsidRPr="005574E7">
        <w:rPr>
          <w:rFonts w:ascii="Monserat" w:eastAsia="Montserrat" w:hAnsi="Monserat" w:cs="Montserrat"/>
        </w:rPr>
        <w:t>instituţii</w:t>
      </w:r>
      <w:proofErr w:type="spellEnd"/>
      <w:r w:rsidRPr="005574E7">
        <w:rPr>
          <w:rFonts w:ascii="Monserat" w:eastAsia="Montserrat" w:hAnsi="Monserat" w:cs="Montserrat"/>
        </w:rPr>
        <w:t>, edificii de cult, cimitire;</w:t>
      </w:r>
    </w:p>
    <w:p w14:paraId="00000145" w14:textId="77777777" w:rsidR="00473F28" w:rsidRPr="005574E7" w:rsidRDefault="00FD3028" w:rsidP="007B4995">
      <w:pPr>
        <w:spacing w:after="0"/>
        <w:ind w:left="450" w:hanging="2"/>
        <w:jc w:val="both"/>
        <w:rPr>
          <w:rFonts w:ascii="Monserat" w:eastAsia="Montserrat" w:hAnsi="Monserat" w:cs="Montserrat"/>
        </w:rPr>
      </w:pPr>
      <w:r w:rsidRPr="005574E7">
        <w:rPr>
          <w:rFonts w:ascii="Monserat" w:eastAsia="Montserrat" w:hAnsi="Monserat" w:cs="Montserrat"/>
        </w:rPr>
        <w:t xml:space="preserve">3. baze sau parcuri sportive pentru practicarea sportului de </w:t>
      </w:r>
      <w:proofErr w:type="spellStart"/>
      <w:r w:rsidRPr="005574E7">
        <w:rPr>
          <w:rFonts w:ascii="Monserat" w:eastAsia="Montserrat" w:hAnsi="Monserat" w:cs="Montserrat"/>
        </w:rPr>
        <w:t>performanţă</w:t>
      </w:r>
      <w:proofErr w:type="spellEnd"/>
      <w:r w:rsidRPr="005574E7">
        <w:rPr>
          <w:rFonts w:ascii="Monserat" w:eastAsia="Montserrat" w:hAnsi="Monserat" w:cs="Montserrat"/>
        </w:rPr>
        <w:t>;</w:t>
      </w:r>
    </w:p>
    <w:p w14:paraId="00000146"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c) </w:t>
      </w:r>
      <w:proofErr w:type="spellStart"/>
      <w:r w:rsidRPr="005574E7">
        <w:rPr>
          <w:rFonts w:ascii="Monserat" w:eastAsia="Montserrat" w:hAnsi="Monserat" w:cs="Montserrat"/>
        </w:rPr>
        <w:t>spaţii</w:t>
      </w:r>
      <w:proofErr w:type="spellEnd"/>
      <w:r w:rsidRPr="005574E7">
        <w:rPr>
          <w:rFonts w:ascii="Monserat" w:eastAsia="Montserrat" w:hAnsi="Monserat" w:cs="Montserrat"/>
        </w:rPr>
        <w:t xml:space="preserve"> verzi pentru agrement: baze de agrement, poli de agrement, </w:t>
      </w:r>
      <w:proofErr w:type="spellStart"/>
      <w:r w:rsidRPr="005574E7">
        <w:rPr>
          <w:rFonts w:ascii="Monserat" w:eastAsia="Montserrat" w:hAnsi="Monserat" w:cs="Montserrat"/>
        </w:rPr>
        <w:t>complexuri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baze sportive;</w:t>
      </w:r>
    </w:p>
    <w:p w14:paraId="00000147"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d) </w:t>
      </w:r>
      <w:proofErr w:type="spellStart"/>
      <w:r w:rsidRPr="005574E7">
        <w:rPr>
          <w:rFonts w:ascii="Monserat" w:eastAsia="Montserrat" w:hAnsi="Monserat" w:cs="Montserrat"/>
        </w:rPr>
        <w:t>spaţii</w:t>
      </w:r>
      <w:proofErr w:type="spellEnd"/>
      <w:r w:rsidRPr="005574E7">
        <w:rPr>
          <w:rFonts w:ascii="Monserat" w:eastAsia="Montserrat" w:hAnsi="Monserat" w:cs="Montserrat"/>
        </w:rPr>
        <w:t xml:space="preserve"> verzi pentru </w:t>
      </w:r>
      <w:proofErr w:type="spellStart"/>
      <w:r w:rsidRPr="005574E7">
        <w:rPr>
          <w:rFonts w:ascii="Monserat" w:eastAsia="Montserrat" w:hAnsi="Monserat" w:cs="Montserrat"/>
        </w:rPr>
        <w:t>protecţia</w:t>
      </w:r>
      <w:proofErr w:type="spellEnd"/>
      <w:r w:rsidRPr="005574E7">
        <w:rPr>
          <w:rFonts w:ascii="Monserat" w:eastAsia="Montserrat" w:hAnsi="Monserat" w:cs="Montserrat"/>
        </w:rPr>
        <w:t xml:space="preserve"> lacurilor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cursurilor de apă;</w:t>
      </w:r>
    </w:p>
    <w:p w14:paraId="00000148"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e) culoare de </w:t>
      </w:r>
      <w:proofErr w:type="spellStart"/>
      <w:r w:rsidRPr="005574E7">
        <w:rPr>
          <w:rFonts w:ascii="Monserat" w:eastAsia="Montserrat" w:hAnsi="Monserat" w:cs="Montserrat"/>
        </w:rPr>
        <w:t>protecţie</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faţă</w:t>
      </w:r>
      <w:proofErr w:type="spellEnd"/>
      <w:r w:rsidRPr="005574E7">
        <w:rPr>
          <w:rFonts w:ascii="Monserat" w:eastAsia="Montserrat" w:hAnsi="Monserat" w:cs="Montserrat"/>
        </w:rPr>
        <w:t xml:space="preserve"> de infrastructura tehnică;</w:t>
      </w:r>
    </w:p>
    <w:p w14:paraId="00000149"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f) păduri de agrement.</w:t>
      </w:r>
    </w:p>
    <w:p w14:paraId="0000014A"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g) pepiniere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sere.</w:t>
      </w:r>
    </w:p>
    <w:p w14:paraId="0000014B" w14:textId="77777777" w:rsidR="00473F28" w:rsidRPr="005574E7" w:rsidRDefault="00473F28">
      <w:pPr>
        <w:spacing w:after="0"/>
        <w:ind w:hanging="2"/>
        <w:jc w:val="both"/>
        <w:rPr>
          <w:rFonts w:ascii="Monserat" w:eastAsia="Montserrat" w:hAnsi="Monserat" w:cs="Montserrat"/>
        </w:rPr>
      </w:pPr>
    </w:p>
    <w:p w14:paraId="0000014C"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Unitatea administrativ-teritorială</w:t>
      </w:r>
      <w:r w:rsidRPr="005574E7">
        <w:rPr>
          <w:rFonts w:ascii="Monserat" w:eastAsia="Montserrat" w:hAnsi="Monserat" w:cs="Montserrat"/>
        </w:rPr>
        <w:t xml:space="preserve"> este definită conform </w:t>
      </w:r>
      <w:proofErr w:type="spellStart"/>
      <w:r w:rsidRPr="005574E7">
        <w:rPr>
          <w:rFonts w:ascii="Monserat" w:eastAsia="Montserrat" w:hAnsi="Monserat" w:cs="Montserrat"/>
        </w:rPr>
        <w:t>Ordonanţei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nr. 57 din 3 i </w:t>
      </w:r>
      <w:proofErr w:type="spellStart"/>
      <w:r w:rsidRPr="005574E7">
        <w:rPr>
          <w:rFonts w:ascii="Monserat" w:eastAsia="Montserrat" w:hAnsi="Monserat" w:cs="Montserrat"/>
        </w:rPr>
        <w:t>ulie</w:t>
      </w:r>
      <w:proofErr w:type="spellEnd"/>
      <w:r w:rsidRPr="005574E7">
        <w:rPr>
          <w:rFonts w:ascii="Monserat" w:eastAsia="Montserrat" w:hAnsi="Monserat" w:cs="Montserrat"/>
        </w:rPr>
        <w:t xml:space="preserve"> 2019 privind Codul administrativ, cu modificările și completările ulterioare;</w:t>
      </w:r>
    </w:p>
    <w:p w14:paraId="0000014D" w14:textId="77777777" w:rsidR="00473F28" w:rsidRPr="005574E7" w:rsidRDefault="00473F28">
      <w:pPr>
        <w:spacing w:after="0"/>
        <w:ind w:hanging="2"/>
        <w:jc w:val="both"/>
        <w:rPr>
          <w:rFonts w:ascii="Monserat" w:eastAsia="Montserrat" w:hAnsi="Monserat" w:cs="Montserrat"/>
        </w:rPr>
      </w:pPr>
    </w:p>
    <w:p w14:paraId="0000014E" w14:textId="77777777" w:rsidR="00473F28" w:rsidRPr="005574E7" w:rsidRDefault="00FD3028">
      <w:pPr>
        <w:pStyle w:val="Heading1"/>
        <w:numPr>
          <w:ilvl w:val="0"/>
          <w:numId w:val="8"/>
        </w:numPr>
        <w:spacing w:before="0" w:after="0"/>
        <w:ind w:left="0" w:hanging="2"/>
        <w:jc w:val="both"/>
        <w:rPr>
          <w:rFonts w:ascii="Monserat" w:eastAsia="Montserrat" w:hAnsi="Monserat" w:cs="Montserrat"/>
          <w:color w:val="000000"/>
          <w:sz w:val="24"/>
          <w:szCs w:val="24"/>
        </w:rPr>
      </w:pPr>
      <w:bookmarkStart w:id="4" w:name="_Toc160718929"/>
      <w:r w:rsidRPr="005574E7">
        <w:rPr>
          <w:rFonts w:ascii="Monserat" w:eastAsia="Montserrat" w:hAnsi="Monserat" w:cs="Montserrat"/>
          <w:i/>
          <w:color w:val="000000"/>
          <w:sz w:val="24"/>
          <w:szCs w:val="24"/>
        </w:rPr>
        <w:t>ELEMENTE DE CONTEXT</w:t>
      </w:r>
      <w:bookmarkEnd w:id="4"/>
    </w:p>
    <w:p w14:paraId="0000014F" w14:textId="77777777" w:rsidR="00473F28" w:rsidRPr="005574E7" w:rsidRDefault="00FD3028" w:rsidP="006116FF">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5" w:name="_Toc160718930"/>
      <w:r w:rsidRPr="005574E7">
        <w:rPr>
          <w:rFonts w:ascii="Monserat" w:eastAsia="Montserrat" w:hAnsi="Monserat" w:cs="Montserrat"/>
          <w:bCs w:val="0"/>
          <w:color w:val="000000"/>
          <w:sz w:val="24"/>
          <w:szCs w:val="24"/>
        </w:rPr>
        <w:t>Informații generale program</w:t>
      </w:r>
      <w:bookmarkEnd w:id="5"/>
    </w:p>
    <w:p w14:paraId="00000150" w14:textId="770E63F2" w:rsidR="00473F28" w:rsidRPr="005574E7" w:rsidRDefault="00FD3028">
      <w:pPr>
        <w:spacing w:before="280" w:after="280"/>
        <w:ind w:hanging="2"/>
        <w:jc w:val="both"/>
        <w:rPr>
          <w:rFonts w:ascii="Monserat" w:eastAsia="Montserrat" w:hAnsi="Monserat" w:cs="Montserrat"/>
        </w:rPr>
      </w:pPr>
      <w:r w:rsidRPr="005574E7">
        <w:rPr>
          <w:rFonts w:ascii="Monserat" w:eastAsia="Montserrat" w:hAnsi="Monserat" w:cs="Montserrat"/>
        </w:rPr>
        <w:t>Programul Regional pentru Regiunea Nord-Est 2021-2027 este un document strategic de programare care acoper</w:t>
      </w:r>
      <w:r w:rsidR="009F3BB9">
        <w:rPr>
          <w:rFonts w:ascii="Monserat" w:eastAsia="Montserrat" w:hAnsi="Monserat" w:cs="Montserrat"/>
        </w:rPr>
        <w:t>ă</w:t>
      </w:r>
      <w:r w:rsidRPr="005574E7">
        <w:rPr>
          <w:rFonts w:ascii="Monserat" w:eastAsia="Montserrat" w:hAnsi="Monserat" w:cs="Montserrat"/>
        </w:rPr>
        <w:t xml:space="preserve"> domeniile: specializare inteligenta </w:t>
      </w:r>
      <w:r w:rsidR="009F3BB9">
        <w:rPr>
          <w:rFonts w:ascii="Monserat" w:eastAsia="Montserrat" w:hAnsi="Monserat" w:cs="Montserrat"/>
        </w:rPr>
        <w:t>ș</w:t>
      </w:r>
      <w:r w:rsidRPr="005574E7">
        <w:rPr>
          <w:rFonts w:ascii="Monserat" w:eastAsia="Montserrat" w:hAnsi="Monserat" w:cs="Montserrat"/>
        </w:rPr>
        <w:t>i inovare, IMM-uri, digitalizare, eficien</w:t>
      </w:r>
      <w:r w:rsidR="009F3BB9">
        <w:rPr>
          <w:rFonts w:ascii="Monserat" w:eastAsia="Montserrat" w:hAnsi="Monserat" w:cs="Montserrat"/>
        </w:rPr>
        <w:t>ță</w:t>
      </w:r>
      <w:r w:rsidRPr="005574E7">
        <w:rPr>
          <w:rFonts w:ascii="Monserat" w:eastAsia="Montserrat" w:hAnsi="Monserat" w:cs="Montserrat"/>
        </w:rPr>
        <w:t xml:space="preserve"> energetic</w:t>
      </w:r>
      <w:r w:rsidR="009F3BB9">
        <w:rPr>
          <w:rFonts w:ascii="Monserat" w:eastAsia="Montserrat" w:hAnsi="Monserat" w:cs="Montserrat"/>
        </w:rPr>
        <w:t>ă</w:t>
      </w:r>
      <w:r w:rsidRPr="005574E7">
        <w:rPr>
          <w:rFonts w:ascii="Monserat" w:eastAsia="Montserrat" w:hAnsi="Monserat" w:cs="Montserrat"/>
          <w:b/>
        </w:rPr>
        <w:t>,</w:t>
      </w:r>
      <w:r w:rsidRPr="005574E7">
        <w:rPr>
          <w:rFonts w:ascii="Monserat" w:eastAsia="Montserrat" w:hAnsi="Monserat" w:cs="Montserrat"/>
        </w:rPr>
        <w:t xml:space="preserve"> dezvoltare urbană, mobilitate </w:t>
      </w:r>
      <w:r w:rsidR="009F3BB9">
        <w:rPr>
          <w:rFonts w:ascii="Monserat" w:eastAsia="Montserrat" w:hAnsi="Monserat" w:cs="Montserrat"/>
        </w:rPr>
        <w:t>ș</w:t>
      </w:r>
      <w:r w:rsidRPr="005574E7">
        <w:rPr>
          <w:rFonts w:ascii="Monserat" w:eastAsia="Montserrat" w:hAnsi="Monserat" w:cs="Montserrat"/>
        </w:rPr>
        <w:t xml:space="preserve">i conectivitate, </w:t>
      </w:r>
      <w:r w:rsidRPr="005574E7">
        <w:rPr>
          <w:rFonts w:ascii="Monserat" w:eastAsia="Montserrat" w:hAnsi="Monserat" w:cs="Montserrat"/>
          <w:b/>
        </w:rPr>
        <w:t>protec</w:t>
      </w:r>
      <w:r w:rsidR="009F3BB9">
        <w:rPr>
          <w:rFonts w:ascii="Monserat" w:eastAsia="Montserrat" w:hAnsi="Monserat" w:cs="Montserrat"/>
          <w:b/>
        </w:rPr>
        <w:t>ț</w:t>
      </w:r>
      <w:r w:rsidRPr="005574E7">
        <w:rPr>
          <w:rFonts w:ascii="Monserat" w:eastAsia="Montserrat" w:hAnsi="Monserat" w:cs="Montserrat"/>
          <w:b/>
        </w:rPr>
        <w:t xml:space="preserve">ia naturii </w:t>
      </w:r>
      <w:r w:rsidR="009F3BB9">
        <w:rPr>
          <w:rFonts w:ascii="Monserat" w:eastAsia="Montserrat" w:hAnsi="Monserat" w:cs="Montserrat"/>
          <w:b/>
        </w:rPr>
        <w:t>ș</w:t>
      </w:r>
      <w:r w:rsidRPr="005574E7">
        <w:rPr>
          <w:rFonts w:ascii="Monserat" w:eastAsia="Montserrat" w:hAnsi="Monserat" w:cs="Montserrat"/>
          <w:b/>
        </w:rPr>
        <w:t>i a biodiversit</w:t>
      </w:r>
      <w:r w:rsidR="009F3BB9">
        <w:rPr>
          <w:rFonts w:ascii="Monserat" w:eastAsia="Montserrat" w:hAnsi="Monserat" w:cs="Montserrat"/>
          <w:b/>
        </w:rPr>
        <w:t>ăț</w:t>
      </w:r>
      <w:r w:rsidRPr="005574E7">
        <w:rPr>
          <w:rFonts w:ascii="Monserat" w:eastAsia="Montserrat" w:hAnsi="Monserat" w:cs="Montserrat"/>
          <w:b/>
        </w:rPr>
        <w:t>ii</w:t>
      </w:r>
      <w:r w:rsidRPr="005574E7">
        <w:rPr>
          <w:rFonts w:ascii="Monserat" w:eastAsia="Montserrat" w:hAnsi="Monserat" w:cs="Montserrat"/>
        </w:rPr>
        <w:t>, infrastructura educa</w:t>
      </w:r>
      <w:r w:rsidR="009F3BB9">
        <w:rPr>
          <w:rFonts w:ascii="Monserat" w:eastAsia="Montserrat" w:hAnsi="Monserat" w:cs="Montserrat"/>
        </w:rPr>
        <w:t>ț</w:t>
      </w:r>
      <w:r w:rsidRPr="005574E7">
        <w:rPr>
          <w:rFonts w:ascii="Monserat" w:eastAsia="Montserrat" w:hAnsi="Monserat" w:cs="Montserrat"/>
        </w:rPr>
        <w:t xml:space="preserve">ională, turism </w:t>
      </w:r>
      <w:r w:rsidR="009F3BB9">
        <w:rPr>
          <w:rFonts w:ascii="Monserat" w:eastAsia="Montserrat" w:hAnsi="Monserat" w:cs="Montserrat"/>
        </w:rPr>
        <w:t>ș</w:t>
      </w:r>
      <w:r w:rsidRPr="005574E7">
        <w:rPr>
          <w:rFonts w:ascii="Monserat" w:eastAsia="Montserrat" w:hAnsi="Monserat" w:cs="Montserrat"/>
        </w:rPr>
        <w:t xml:space="preserve">i cultură/ patrimoniu cultural. </w:t>
      </w:r>
    </w:p>
    <w:p w14:paraId="00000151" w14:textId="77777777" w:rsidR="00473F28" w:rsidRPr="005574E7" w:rsidRDefault="00FD3028" w:rsidP="00E1401F">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152" w14:textId="4B02EEF3" w:rsidR="00473F28" w:rsidRPr="005574E7" w:rsidRDefault="00FD3028">
      <w:pPr>
        <w:spacing w:before="280" w:after="280"/>
        <w:ind w:hanging="2"/>
        <w:jc w:val="both"/>
        <w:rPr>
          <w:rFonts w:ascii="Monserat" w:eastAsia="Montserrat" w:hAnsi="Monserat" w:cs="Montserrat"/>
          <w:color w:val="000000"/>
        </w:rPr>
      </w:pPr>
      <w:r w:rsidRPr="005574E7">
        <w:rPr>
          <w:rFonts w:ascii="Monserat" w:eastAsia="Montserrat" w:hAnsi="Monserat" w:cs="Montserrat"/>
          <w:color w:val="000000"/>
        </w:rPr>
        <w:t xml:space="preserve">PR NE este unul dintre programele aferente Acordului de parteneriat nr. 2021RO16FFPA001, prin care se pot accesa fondurile europene structurale de </w:t>
      </w:r>
      <w:r w:rsidR="00E1401F">
        <w:rPr>
          <w:rFonts w:ascii="Monserat" w:eastAsia="Montserrat" w:hAnsi="Monserat" w:cs="Montserrat"/>
          <w:color w:val="000000"/>
        </w:rPr>
        <w:t>investiții provenite</w:t>
      </w:r>
      <w:r w:rsidRPr="005574E7">
        <w:rPr>
          <w:rFonts w:ascii="Monserat" w:eastAsia="Montserrat" w:hAnsi="Monserat" w:cs="Montserrat"/>
          <w:color w:val="000000"/>
        </w:rPr>
        <w:t xml:space="preserve"> din Fondul European pentru Dezvoltare Regională (FEDR). Programul a fost aprobat prin decizia Comisiei Europene nr. C(2022) 7637 din 21.10.2022.</w:t>
      </w:r>
    </w:p>
    <w:p w14:paraId="00000153" w14:textId="77777777" w:rsidR="00473F28" w:rsidRPr="005574E7" w:rsidRDefault="00473F28">
      <w:pPr>
        <w:spacing w:before="280" w:after="280"/>
        <w:ind w:hanging="2"/>
        <w:jc w:val="both"/>
        <w:rPr>
          <w:rFonts w:ascii="Monserat" w:eastAsia="Montserrat" w:hAnsi="Monserat" w:cs="Montserrat"/>
        </w:rPr>
      </w:pPr>
    </w:p>
    <w:p w14:paraId="00000154" w14:textId="785FE418" w:rsidR="00473F28" w:rsidRPr="005574E7" w:rsidRDefault="00FD3028" w:rsidP="006116FF">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6" w:name="_Toc160718931"/>
      <w:r w:rsidRPr="005574E7">
        <w:rPr>
          <w:rFonts w:ascii="Monserat" w:eastAsia="Montserrat" w:hAnsi="Monserat" w:cs="Montserrat"/>
          <w:bCs w:val="0"/>
          <w:color w:val="000000"/>
          <w:sz w:val="24"/>
          <w:szCs w:val="24"/>
        </w:rPr>
        <w:t>Prioritate/ Fond/ Obiectiv de politică/ Obiectiv specific</w:t>
      </w:r>
      <w:bookmarkEnd w:id="6"/>
      <w:r w:rsidRPr="005574E7">
        <w:rPr>
          <w:rFonts w:ascii="Monserat" w:eastAsia="Montserrat" w:hAnsi="Monserat" w:cs="Montserrat"/>
          <w:bCs w:val="0"/>
          <w:color w:val="000000"/>
          <w:sz w:val="24"/>
          <w:szCs w:val="24"/>
        </w:rPr>
        <w:t xml:space="preserve"> </w:t>
      </w:r>
    </w:p>
    <w:p w14:paraId="00000155" w14:textId="77777777" w:rsidR="00473F28" w:rsidRPr="005574E7" w:rsidRDefault="00473F28">
      <w:pPr>
        <w:ind w:hanging="2"/>
        <w:rPr>
          <w:rFonts w:ascii="Monserat" w:eastAsia="Montserrat" w:hAnsi="Monserat" w:cs="Montserrat"/>
        </w:rPr>
      </w:pPr>
    </w:p>
    <w:tbl>
      <w:tblPr>
        <w:tblStyle w:val="3"/>
        <w:tblW w:w="96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6422"/>
      </w:tblGrid>
      <w:tr w:rsidR="00473F28" w:rsidRPr="005574E7" w14:paraId="0373DF81" w14:textId="77777777">
        <w:trPr>
          <w:trHeight w:val="772"/>
        </w:trPr>
        <w:tc>
          <w:tcPr>
            <w:tcW w:w="3256" w:type="dxa"/>
          </w:tcPr>
          <w:p w14:paraId="00000156" w14:textId="77777777" w:rsidR="00473F28" w:rsidRPr="005574E7" w:rsidRDefault="00FD3028">
            <w:pPr>
              <w:keepNext/>
              <w:pBdr>
                <w:top w:val="nil"/>
                <w:left w:val="nil"/>
                <w:bottom w:val="nil"/>
                <w:right w:val="nil"/>
                <w:between w:val="nil"/>
              </w:pBdr>
              <w:spacing w:before="240" w:after="60" w:line="240" w:lineRule="auto"/>
              <w:ind w:hanging="2"/>
              <w:jc w:val="both"/>
              <w:rPr>
                <w:rFonts w:ascii="Monserat" w:eastAsia="Montserrat" w:hAnsi="Monserat" w:cs="Montserrat"/>
                <w:b/>
                <w:color w:val="000000"/>
              </w:rPr>
            </w:pPr>
            <w:r w:rsidRPr="005574E7">
              <w:rPr>
                <w:rFonts w:ascii="Monserat" w:eastAsia="Montserrat" w:hAnsi="Monserat" w:cs="Montserrat"/>
                <w:b/>
                <w:color w:val="000000"/>
              </w:rPr>
              <w:t>Obiectivul de politică</w:t>
            </w:r>
          </w:p>
        </w:tc>
        <w:tc>
          <w:tcPr>
            <w:tcW w:w="6422" w:type="dxa"/>
          </w:tcPr>
          <w:p w14:paraId="0000015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i/>
              </w:rPr>
              <w:t xml:space="preserve">2. O </w:t>
            </w:r>
            <w:proofErr w:type="spellStart"/>
            <w:r w:rsidRPr="005574E7">
              <w:rPr>
                <w:rFonts w:ascii="Monserat" w:eastAsia="Montserrat" w:hAnsi="Monserat" w:cs="Montserrat"/>
                <w:i/>
              </w:rPr>
              <w:t>Europă</w:t>
            </w:r>
            <w:proofErr w:type="spellEnd"/>
            <w:r w:rsidRPr="005574E7">
              <w:rPr>
                <w:rFonts w:ascii="Monserat" w:eastAsia="Montserrat" w:hAnsi="Monserat" w:cs="Montserrat"/>
                <w:i/>
              </w:rPr>
              <w:t xml:space="preserve"> mai verde, </w:t>
            </w:r>
            <w:proofErr w:type="spellStart"/>
            <w:r w:rsidRPr="005574E7">
              <w:rPr>
                <w:rFonts w:ascii="Monserat" w:eastAsia="Montserrat" w:hAnsi="Monserat" w:cs="Montserrat"/>
                <w:i/>
              </w:rPr>
              <w:t>rezilientă</w:t>
            </w:r>
            <w:proofErr w:type="spellEnd"/>
            <w:r w:rsidRPr="005574E7">
              <w:rPr>
                <w:rFonts w:ascii="Monserat" w:eastAsia="Montserrat" w:hAnsi="Monserat" w:cs="Montserrat"/>
                <w:i/>
              </w:rPr>
              <w:t>,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473F28" w:rsidRPr="005574E7" w14:paraId="0F520F04" w14:textId="77777777">
        <w:trPr>
          <w:trHeight w:val="589"/>
        </w:trPr>
        <w:tc>
          <w:tcPr>
            <w:tcW w:w="3256" w:type="dxa"/>
          </w:tcPr>
          <w:p w14:paraId="00000158" w14:textId="77777777" w:rsidR="00473F28" w:rsidRPr="005574E7" w:rsidRDefault="00FD3028">
            <w:pPr>
              <w:keepNext/>
              <w:pBdr>
                <w:top w:val="nil"/>
                <w:left w:val="nil"/>
                <w:bottom w:val="nil"/>
                <w:right w:val="nil"/>
                <w:between w:val="nil"/>
              </w:pBdr>
              <w:spacing w:before="240" w:after="60" w:line="240" w:lineRule="auto"/>
              <w:ind w:hanging="2"/>
              <w:jc w:val="both"/>
              <w:rPr>
                <w:rFonts w:ascii="Monserat" w:eastAsia="Montserrat" w:hAnsi="Monserat" w:cs="Montserrat"/>
                <w:b/>
                <w:color w:val="000000"/>
              </w:rPr>
            </w:pPr>
            <w:r w:rsidRPr="005574E7">
              <w:rPr>
                <w:rFonts w:ascii="Monserat" w:eastAsia="Montserrat" w:hAnsi="Monserat" w:cs="Montserrat"/>
                <w:b/>
                <w:color w:val="000000"/>
              </w:rPr>
              <w:t>Prioritatea 3</w:t>
            </w:r>
          </w:p>
        </w:tc>
        <w:tc>
          <w:tcPr>
            <w:tcW w:w="6422" w:type="dxa"/>
          </w:tcPr>
          <w:p w14:paraId="0000015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i/>
              </w:rPr>
              <w:t>O regiune durabila, mai prietenoasa cu mediul</w:t>
            </w:r>
          </w:p>
        </w:tc>
      </w:tr>
      <w:tr w:rsidR="00473F28" w:rsidRPr="005574E7" w14:paraId="5A16B3F0" w14:textId="77777777">
        <w:tc>
          <w:tcPr>
            <w:tcW w:w="3256" w:type="dxa"/>
          </w:tcPr>
          <w:p w14:paraId="0000015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b/>
              </w:rPr>
              <w:t>Obiectiv specific:</w:t>
            </w:r>
          </w:p>
        </w:tc>
        <w:tc>
          <w:tcPr>
            <w:tcW w:w="6422" w:type="dxa"/>
          </w:tcPr>
          <w:p w14:paraId="0000015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i/>
              </w:rPr>
              <w:t>RSO2.7. Intensificare acțiunilor de protecție și conservare a naturii, a biodiversității și a infrastructurii verzi, inclusiv în zonele urbane, precum și reducerea tuturor formelor de poluare</w:t>
            </w:r>
          </w:p>
        </w:tc>
      </w:tr>
      <w:tr w:rsidR="00473F28" w:rsidRPr="005574E7" w14:paraId="3401F3D3" w14:textId="77777777">
        <w:tc>
          <w:tcPr>
            <w:tcW w:w="3256" w:type="dxa"/>
          </w:tcPr>
          <w:p w14:paraId="0000015C" w14:textId="77777777" w:rsidR="00473F28" w:rsidRPr="005574E7" w:rsidRDefault="00FD3028">
            <w:pPr>
              <w:ind w:hanging="2"/>
              <w:jc w:val="both"/>
              <w:rPr>
                <w:rFonts w:ascii="Monserat" w:eastAsia="Montserrat" w:hAnsi="Monserat" w:cs="Montserrat"/>
              </w:rPr>
            </w:pPr>
            <w:proofErr w:type="spellStart"/>
            <w:r w:rsidRPr="005574E7">
              <w:rPr>
                <w:rFonts w:ascii="Monserat" w:eastAsia="Montserrat" w:hAnsi="Monserat" w:cs="Montserrat"/>
                <w:b/>
              </w:rPr>
              <w:t>Operaţiunea</w:t>
            </w:r>
            <w:proofErr w:type="spellEnd"/>
            <w:r w:rsidRPr="005574E7">
              <w:rPr>
                <w:rFonts w:ascii="Monserat" w:eastAsia="Montserrat" w:hAnsi="Monserat" w:cs="Montserrat"/>
                <w:b/>
              </w:rPr>
              <w:t xml:space="preserve"> </w:t>
            </w:r>
          </w:p>
        </w:tc>
        <w:tc>
          <w:tcPr>
            <w:tcW w:w="6422" w:type="dxa"/>
          </w:tcPr>
          <w:p w14:paraId="0000015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i/>
              </w:rPr>
              <w:t xml:space="preserve">Investiții care </w:t>
            </w:r>
            <w:proofErr w:type="spellStart"/>
            <w:r w:rsidRPr="005574E7">
              <w:rPr>
                <w:rFonts w:ascii="Monserat" w:eastAsia="Montserrat" w:hAnsi="Monserat" w:cs="Montserrat"/>
                <w:i/>
              </w:rPr>
              <w:t>promoveaza</w:t>
            </w:r>
            <w:proofErr w:type="spellEnd"/>
            <w:r w:rsidRPr="005574E7">
              <w:rPr>
                <w:rFonts w:ascii="Monserat" w:eastAsia="Montserrat" w:hAnsi="Monserat" w:cs="Montserrat"/>
                <w:i/>
              </w:rPr>
              <w:t xml:space="preserve"> creșterea infrastructurii verzi în zonele urbane și care oferă servicii de tip ecosistem (menținerea temperaturilor scăzute, îmbunătățirea calității aerului, retenția apelor pluviale, etc.)</w:t>
            </w:r>
          </w:p>
        </w:tc>
      </w:tr>
    </w:tbl>
    <w:p w14:paraId="0000015E" w14:textId="77777777" w:rsidR="00473F28" w:rsidRPr="005574E7" w:rsidRDefault="00473F28">
      <w:pPr>
        <w:ind w:hanging="2"/>
        <w:rPr>
          <w:rFonts w:ascii="Monserat" w:eastAsia="Montserrat" w:hAnsi="Monserat" w:cs="Montserrat"/>
        </w:rPr>
      </w:pPr>
    </w:p>
    <w:p w14:paraId="0000015F" w14:textId="4A4CB2F8"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Obiectivul specific al acestei priorități este reprezentat de sprijinirea investițiilor care propun </w:t>
      </w:r>
      <w:r w:rsidRPr="005574E7">
        <w:rPr>
          <w:rFonts w:ascii="Monserat" w:eastAsia="Montserrat" w:hAnsi="Monserat" w:cs="Montserrat"/>
          <w:b/>
        </w:rPr>
        <w:t>intensificarea acțiunilor de protecție și conservare a naturii, a biodiversității și a infrastructurii verzi, inclusiv în zonele urbane, precum și reducerea tuturor formelor de poluare</w:t>
      </w:r>
      <w:r w:rsidRPr="005574E7">
        <w:rPr>
          <w:rFonts w:ascii="Monserat" w:eastAsia="Montserrat" w:hAnsi="Monserat" w:cs="Montserrat"/>
        </w:rPr>
        <w:t xml:space="preserve">, principalul rezultat preconizat </w:t>
      </w:r>
      <w:proofErr w:type="spellStart"/>
      <w:r w:rsidRPr="005574E7">
        <w:rPr>
          <w:rFonts w:ascii="Monserat" w:eastAsia="Montserrat" w:hAnsi="Monserat" w:cs="Montserrat"/>
        </w:rPr>
        <w:t>constituindu-l</w:t>
      </w:r>
      <w:proofErr w:type="spellEnd"/>
      <w:r w:rsidRPr="005574E7">
        <w:rPr>
          <w:rFonts w:ascii="Monserat" w:eastAsia="Montserrat" w:hAnsi="Monserat" w:cs="Montserrat"/>
        </w:rPr>
        <w:t xml:space="preserve"> cre</w:t>
      </w:r>
      <w:r w:rsidR="00385F08">
        <w:rPr>
          <w:rFonts w:ascii="Monserat" w:eastAsia="Montserrat" w:hAnsi="Monserat" w:cs="Montserrat"/>
        </w:rPr>
        <w:t>ș</w:t>
      </w:r>
      <w:r w:rsidRPr="005574E7">
        <w:rPr>
          <w:rFonts w:ascii="Monserat" w:eastAsia="Montserrat" w:hAnsi="Monserat" w:cs="Montserrat"/>
        </w:rPr>
        <w:t xml:space="preserve">terea infrastructurii verzi </w:t>
      </w:r>
      <w:r w:rsidR="00385F08">
        <w:rPr>
          <w:rFonts w:ascii="Monserat" w:eastAsia="Montserrat" w:hAnsi="Monserat" w:cs="Montserrat"/>
        </w:rPr>
        <w:t>î</w:t>
      </w:r>
      <w:r w:rsidRPr="005574E7">
        <w:rPr>
          <w:rFonts w:ascii="Monserat" w:eastAsia="Montserrat" w:hAnsi="Monserat" w:cs="Montserrat"/>
        </w:rPr>
        <w:t xml:space="preserve">n zonele urbane </w:t>
      </w:r>
      <w:r w:rsidR="00385F08">
        <w:rPr>
          <w:rFonts w:ascii="Monserat" w:eastAsia="Montserrat" w:hAnsi="Monserat" w:cs="Montserrat"/>
        </w:rPr>
        <w:t>ș</w:t>
      </w:r>
      <w:r w:rsidRPr="005574E7">
        <w:rPr>
          <w:rFonts w:ascii="Monserat" w:eastAsia="Montserrat" w:hAnsi="Monserat" w:cs="Montserrat"/>
        </w:rPr>
        <w:t>i reducerea tuturor formelor de poluare.</w:t>
      </w:r>
    </w:p>
    <w:p w14:paraId="00000160" w14:textId="77777777" w:rsidR="00473F28" w:rsidRPr="005574E7" w:rsidRDefault="00473F28">
      <w:pPr>
        <w:spacing w:after="0"/>
        <w:ind w:hanging="2"/>
        <w:jc w:val="both"/>
        <w:rPr>
          <w:rFonts w:ascii="Monserat" w:eastAsia="Montserrat" w:hAnsi="Monserat" w:cs="Montserrat"/>
        </w:rPr>
      </w:pPr>
    </w:p>
    <w:p w14:paraId="00000161" w14:textId="77777777" w:rsidR="00473F28" w:rsidRPr="005574E7" w:rsidRDefault="00473F28">
      <w:pPr>
        <w:spacing w:after="0"/>
        <w:ind w:hanging="2"/>
        <w:jc w:val="both"/>
        <w:rPr>
          <w:rFonts w:ascii="Monserat" w:eastAsia="Montserrat" w:hAnsi="Monserat" w:cs="Montserrat"/>
          <w:sz w:val="24"/>
          <w:szCs w:val="24"/>
        </w:rPr>
      </w:pPr>
    </w:p>
    <w:p w14:paraId="00000162" w14:textId="77777777" w:rsidR="00473F28" w:rsidRPr="005574E7" w:rsidRDefault="00FD3028" w:rsidP="006116FF">
      <w:pPr>
        <w:pStyle w:val="Heading1"/>
        <w:numPr>
          <w:ilvl w:val="1"/>
          <w:numId w:val="8"/>
        </w:numPr>
        <w:spacing w:before="0" w:after="0"/>
        <w:jc w:val="both"/>
        <w:textDirection w:val="lrTb"/>
        <w:rPr>
          <w:rFonts w:ascii="Monserat" w:eastAsia="Montserrat" w:hAnsi="Monserat" w:cs="Montserrat"/>
          <w:bCs w:val="0"/>
          <w:color w:val="000000"/>
          <w:sz w:val="24"/>
          <w:szCs w:val="24"/>
        </w:rPr>
      </w:pPr>
      <w:r w:rsidRPr="005574E7">
        <w:rPr>
          <w:rFonts w:ascii="Monserat" w:eastAsia="Montserrat" w:hAnsi="Monserat" w:cs="Montserrat"/>
          <w:bCs w:val="0"/>
          <w:color w:val="000000"/>
          <w:sz w:val="24"/>
          <w:szCs w:val="24"/>
        </w:rPr>
        <w:t xml:space="preserve">     </w:t>
      </w:r>
      <w:bookmarkStart w:id="7" w:name="_Toc160718932"/>
      <w:r w:rsidRPr="005574E7">
        <w:rPr>
          <w:rFonts w:ascii="Monserat" w:eastAsia="Montserrat" w:hAnsi="Monserat" w:cs="Montserrat"/>
          <w:bCs w:val="0"/>
          <w:color w:val="000000"/>
          <w:sz w:val="24"/>
          <w:szCs w:val="24"/>
        </w:rPr>
        <w:t>Reglementări europene și naționale, cadrul strategic, documente programatice aplicabile</w:t>
      </w:r>
      <w:bookmarkEnd w:id="7"/>
    </w:p>
    <w:p w14:paraId="00000163" w14:textId="77777777" w:rsidR="00473F28" w:rsidRPr="005574E7" w:rsidRDefault="00FD3028" w:rsidP="006116F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8" w:name="_Toc160718933"/>
      <w:r w:rsidRPr="005574E7">
        <w:rPr>
          <w:rFonts w:ascii="Monserat" w:eastAsia="Montserrat" w:hAnsi="Monserat" w:cs="Montserrat"/>
          <w:bCs w:val="0"/>
          <w:color w:val="000000"/>
          <w:sz w:val="24"/>
          <w:szCs w:val="24"/>
        </w:rPr>
        <w:t>Reglementări europene</w:t>
      </w:r>
      <w:bookmarkEnd w:id="8"/>
      <w:r w:rsidRPr="005574E7">
        <w:rPr>
          <w:rFonts w:ascii="Monserat" w:eastAsia="Montserrat" w:hAnsi="Monserat" w:cs="Montserrat"/>
          <w:bCs w:val="0"/>
          <w:color w:val="000000"/>
          <w:sz w:val="24"/>
          <w:szCs w:val="24"/>
        </w:rPr>
        <w:t xml:space="preserve"> </w:t>
      </w:r>
    </w:p>
    <w:p w14:paraId="00000164"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Regulamentul (UE) 1058/2021 </w:t>
      </w:r>
      <w:r w:rsidRPr="005574E7">
        <w:rPr>
          <w:rFonts w:ascii="Monserat" w:eastAsia="Montserrat" w:hAnsi="Monserat" w:cs="Montserrat"/>
          <w:color w:val="000000"/>
        </w:rPr>
        <w:t xml:space="preserve">al Parlamentului European și al Consiliului din 24 iunie 2021 privind Fondul european de dezvoltare regională și Fondul de coeziune; </w:t>
      </w:r>
    </w:p>
    <w:p w14:paraId="00000165"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Regulamentul (UE) 1060/2021 </w:t>
      </w:r>
      <w:r w:rsidRPr="005574E7">
        <w:rPr>
          <w:rFonts w:ascii="Monserat" w:eastAsia="Montserrat" w:hAnsi="Monserat" w:cs="Montserrat"/>
          <w:color w:val="000000"/>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166"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Regulamentul (UE) 852/2020 </w:t>
      </w:r>
      <w:r w:rsidRPr="005574E7">
        <w:rPr>
          <w:rFonts w:ascii="Monserat" w:eastAsia="Montserrat" w:hAnsi="Monserat" w:cs="Montserrat"/>
          <w:color w:val="000000"/>
        </w:rPr>
        <w:t xml:space="preserve">al Parlamentului European și al Consiliului din 18 iunie 2020 privind instituirea unui cadru care să faciliteze investițiile durabile și de modificare a Regulamentului (UE) 2019/2088; </w:t>
      </w:r>
    </w:p>
    <w:p w14:paraId="00000167"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Comunicarea Comisiei C(2021) 1054 </w:t>
      </w:r>
      <w:r w:rsidRPr="005574E7">
        <w:rPr>
          <w:rFonts w:ascii="Monserat" w:eastAsia="Montserrat" w:hAnsi="Monserat" w:cs="Montserrat"/>
          <w:color w:val="000000"/>
        </w:rPr>
        <w:t xml:space="preserve">final din 12 februarie 2021. Orientări tehnice privind aplicarea principiului de ”a nu prejudicial în mod semnificativ” în temeiul Regulamentului privind Mecanismul de redresare și reziliență; </w:t>
      </w:r>
    </w:p>
    <w:p w14:paraId="00000168"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Carta drepturilor fundamentale a Uniunii Europene </w:t>
      </w:r>
      <w:r w:rsidRPr="005574E7">
        <w:rPr>
          <w:rFonts w:ascii="Monserat" w:eastAsia="Montserrat" w:hAnsi="Monserat" w:cs="Montserrat"/>
          <w:color w:val="000000"/>
        </w:rPr>
        <w:t xml:space="preserve">(2012/C 326/02); </w:t>
      </w:r>
    </w:p>
    <w:p w14:paraId="00000169"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Directiva (UE) 54/2006 </w:t>
      </w:r>
      <w:r w:rsidRPr="005574E7">
        <w:rPr>
          <w:rFonts w:ascii="Monserat" w:eastAsia="Montserrat" w:hAnsi="Monserat" w:cs="Montserrat"/>
          <w:color w:val="000000"/>
        </w:rPr>
        <w:t xml:space="preserve">a Parlamentului European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a Consiliului din 5 iulie 2006 privind punerea în aplicare a principiului </w:t>
      </w:r>
      <w:proofErr w:type="spellStart"/>
      <w:r w:rsidRPr="005574E7">
        <w:rPr>
          <w:rFonts w:ascii="Monserat" w:eastAsia="Montserrat" w:hAnsi="Monserat" w:cs="Montserrat"/>
          <w:color w:val="000000"/>
        </w:rPr>
        <w:t>egalităţii</w:t>
      </w:r>
      <w:proofErr w:type="spellEnd"/>
      <w:r w:rsidRPr="005574E7">
        <w:rPr>
          <w:rFonts w:ascii="Monserat" w:eastAsia="Montserrat" w:hAnsi="Monserat" w:cs="Montserrat"/>
          <w:color w:val="000000"/>
        </w:rPr>
        <w:t xml:space="preserve"> de </w:t>
      </w:r>
      <w:proofErr w:type="spellStart"/>
      <w:r w:rsidRPr="005574E7">
        <w:rPr>
          <w:rFonts w:ascii="Monserat" w:eastAsia="Montserrat" w:hAnsi="Monserat" w:cs="Montserrat"/>
          <w:color w:val="000000"/>
        </w:rPr>
        <w:t>şanse</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al </w:t>
      </w:r>
      <w:proofErr w:type="spellStart"/>
      <w:r w:rsidRPr="005574E7">
        <w:rPr>
          <w:rFonts w:ascii="Monserat" w:eastAsia="Montserrat" w:hAnsi="Monserat" w:cs="Montserrat"/>
          <w:color w:val="000000"/>
        </w:rPr>
        <w:t>egalităţii</w:t>
      </w:r>
      <w:proofErr w:type="spellEnd"/>
      <w:r w:rsidRPr="005574E7">
        <w:rPr>
          <w:rFonts w:ascii="Monserat" w:eastAsia="Montserrat" w:hAnsi="Monserat" w:cs="Montserrat"/>
          <w:color w:val="000000"/>
        </w:rPr>
        <w:t xml:space="preserve"> de tratament între </w:t>
      </w:r>
      <w:proofErr w:type="spellStart"/>
      <w:r w:rsidRPr="005574E7">
        <w:rPr>
          <w:rFonts w:ascii="Monserat" w:eastAsia="Montserrat" w:hAnsi="Monserat" w:cs="Montserrat"/>
          <w:color w:val="000000"/>
        </w:rPr>
        <w:t>bărbaţi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femei în materie de încadrare în muncă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de muncă; </w:t>
      </w:r>
    </w:p>
    <w:p w14:paraId="0000016A"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Directiva (UE) 113/2004 </w:t>
      </w:r>
      <w:r w:rsidRPr="005574E7">
        <w:rPr>
          <w:rFonts w:ascii="Monserat" w:eastAsia="Montserrat" w:hAnsi="Monserat" w:cs="Montserrat"/>
          <w:color w:val="000000"/>
        </w:rPr>
        <w:t xml:space="preserve">a Consiliului din 13 decembrie 2004 de aplicare a principiului </w:t>
      </w:r>
      <w:proofErr w:type="spellStart"/>
      <w:r w:rsidRPr="005574E7">
        <w:rPr>
          <w:rFonts w:ascii="Monserat" w:eastAsia="Montserrat" w:hAnsi="Monserat" w:cs="Montserrat"/>
          <w:color w:val="000000"/>
        </w:rPr>
        <w:t>egalităţii</w:t>
      </w:r>
      <w:proofErr w:type="spellEnd"/>
      <w:r w:rsidRPr="005574E7">
        <w:rPr>
          <w:rFonts w:ascii="Monserat" w:eastAsia="Montserrat" w:hAnsi="Monserat" w:cs="Montserrat"/>
          <w:color w:val="000000"/>
        </w:rPr>
        <w:t xml:space="preserve"> de tratament între femei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bărbaţi</w:t>
      </w:r>
      <w:proofErr w:type="spellEnd"/>
      <w:r w:rsidRPr="005574E7">
        <w:rPr>
          <w:rFonts w:ascii="Monserat" w:eastAsia="Montserrat" w:hAnsi="Monserat" w:cs="Montserrat"/>
          <w:color w:val="000000"/>
        </w:rPr>
        <w:t xml:space="preserve"> privind accesul la bunuri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servicii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furnizarea de bunuri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servicii; </w:t>
      </w:r>
    </w:p>
    <w:p w14:paraId="0000016B"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Directiva (UE) 79/7 </w:t>
      </w:r>
      <w:r w:rsidRPr="005574E7">
        <w:rPr>
          <w:rFonts w:ascii="Monserat" w:eastAsia="Montserrat" w:hAnsi="Monserat" w:cs="Montserrat"/>
          <w:color w:val="000000"/>
        </w:rPr>
        <w:t xml:space="preserve">a Consiliului din 19 decembrie 1978 privind aplicarea treptată a principiului </w:t>
      </w:r>
      <w:proofErr w:type="spellStart"/>
      <w:r w:rsidRPr="005574E7">
        <w:rPr>
          <w:rFonts w:ascii="Monserat" w:eastAsia="Montserrat" w:hAnsi="Monserat" w:cs="Montserrat"/>
          <w:color w:val="000000"/>
        </w:rPr>
        <w:t>egalităţii</w:t>
      </w:r>
      <w:proofErr w:type="spellEnd"/>
      <w:r w:rsidRPr="005574E7">
        <w:rPr>
          <w:rFonts w:ascii="Monserat" w:eastAsia="Montserrat" w:hAnsi="Monserat" w:cs="Montserrat"/>
          <w:color w:val="000000"/>
        </w:rPr>
        <w:t xml:space="preserve"> de tratament între </w:t>
      </w:r>
      <w:proofErr w:type="spellStart"/>
      <w:r w:rsidRPr="005574E7">
        <w:rPr>
          <w:rFonts w:ascii="Monserat" w:eastAsia="Montserrat" w:hAnsi="Monserat" w:cs="Montserrat"/>
          <w:color w:val="000000"/>
        </w:rPr>
        <w:t>bărbaţi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femei în domeniul </w:t>
      </w:r>
      <w:proofErr w:type="spellStart"/>
      <w:r w:rsidRPr="005574E7">
        <w:rPr>
          <w:rFonts w:ascii="Monserat" w:eastAsia="Montserrat" w:hAnsi="Monserat" w:cs="Montserrat"/>
          <w:color w:val="000000"/>
        </w:rPr>
        <w:t>securităţii</w:t>
      </w:r>
      <w:proofErr w:type="spellEnd"/>
      <w:r w:rsidRPr="005574E7">
        <w:rPr>
          <w:rFonts w:ascii="Monserat" w:eastAsia="Montserrat" w:hAnsi="Monserat" w:cs="Montserrat"/>
          <w:color w:val="000000"/>
        </w:rPr>
        <w:t xml:space="preserve"> sociale; </w:t>
      </w:r>
    </w:p>
    <w:p w14:paraId="0000016C"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Directiva UE 2000/78/CE </w:t>
      </w:r>
      <w:r w:rsidRPr="005574E7">
        <w:rPr>
          <w:rFonts w:ascii="Monserat" w:eastAsia="Montserrat" w:hAnsi="Monserat" w:cs="Montserrat"/>
          <w:color w:val="000000"/>
        </w:rPr>
        <w:t xml:space="preserve">din 27 noiembrie 2000 de creare a unui cadru general în favoarea egalității de tratament în ceea ce privește încadrarea în muncă și ocuparea forței de muncă; </w:t>
      </w:r>
    </w:p>
    <w:p w14:paraId="0000016D"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Directiva (CE) nr. 54 din 5 iulie 2014 </w:t>
      </w:r>
      <w:r w:rsidRPr="005574E7">
        <w:rPr>
          <w:rFonts w:ascii="Monserat" w:eastAsia="Montserrat" w:hAnsi="Monserat" w:cs="Montserrat"/>
          <w:color w:val="000000"/>
        </w:rPr>
        <w:t xml:space="preserve">privind măsurile de facilitare a exercitării drepturilor conferite lucrătorilor în contextul liberei circulații a lucrătorilor; </w:t>
      </w:r>
    </w:p>
    <w:p w14:paraId="0000016E"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Convenția ONU privind Drepturile Persoanelor cu Dizabilități </w:t>
      </w:r>
      <w:r w:rsidRPr="005574E7">
        <w:rPr>
          <w:rFonts w:ascii="Monserat" w:eastAsia="Montserrat" w:hAnsi="Monserat" w:cs="Montserrat"/>
          <w:color w:val="000000"/>
        </w:rPr>
        <w:t xml:space="preserve">adoptată la 13 decembrie 2006 de către Adunarea Generală a ONU; </w:t>
      </w:r>
    </w:p>
    <w:p w14:paraId="0000016F"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Directiva (UE) 882/2019 </w:t>
      </w:r>
      <w:r w:rsidRPr="005574E7">
        <w:rPr>
          <w:rFonts w:ascii="Monserat" w:eastAsia="Montserrat" w:hAnsi="Monserat" w:cs="Montserrat"/>
          <w:color w:val="000000"/>
        </w:rPr>
        <w:t xml:space="preserve">a Parlamentului European și a Consiliului din 17 aprilie 2019 privind cerințele de accesibilitate aplicabile produselor și serviciilor; </w:t>
      </w:r>
    </w:p>
    <w:p w14:paraId="00000170"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Directiva (UE) 43/2000 a Consiliului din 29 iunie 2000</w:t>
      </w:r>
      <w:r w:rsidRPr="005574E7">
        <w:rPr>
          <w:rFonts w:ascii="Monserat" w:eastAsia="Montserrat" w:hAnsi="Monserat" w:cs="Montserrat"/>
          <w:color w:val="000000"/>
        </w:rPr>
        <w:t xml:space="preserve">, cu privire la implementarea principiului tratamentului egal între persoane indiferent de originea rasială sau etnică; </w:t>
      </w:r>
    </w:p>
    <w:p w14:paraId="00000171"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Comunicarea Comisiei C(2021) 373/1 16 septembrie 2021</w:t>
      </w:r>
      <w:r w:rsidRPr="005574E7">
        <w:rPr>
          <w:rFonts w:ascii="Monserat" w:eastAsia="Montserrat" w:hAnsi="Monserat" w:cs="Montserrat"/>
          <w:color w:val="000000"/>
        </w:rPr>
        <w:t xml:space="preserve">. Orientări tehnice referitoare la imunizarea infrastructurii la schimbările climatice în perioada 2021-2027; </w:t>
      </w:r>
    </w:p>
    <w:p w14:paraId="00000172" w14:textId="77777777" w:rsidR="00473F28" w:rsidRPr="005574E7" w:rsidRDefault="00FD3028" w:rsidP="00865439">
      <w:pPr>
        <w:numPr>
          <w:ilvl w:val="0"/>
          <w:numId w:val="32"/>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REGULAMENTUL DELEGAT (UE) 2021/2139 AL COMISIEI din 4 iunie 2021 </w:t>
      </w:r>
      <w:r w:rsidRPr="005574E7">
        <w:rPr>
          <w:rFonts w:ascii="Monserat" w:eastAsia="Montserrat" w:hAnsi="Monserat" w:cs="Montserrat"/>
          <w:color w:val="000000"/>
        </w:rPr>
        <w:t xml:space="preserve">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00000173" w14:textId="77777777" w:rsidR="00473F28" w:rsidRPr="005574E7" w:rsidRDefault="00FD3028">
      <w:pPr>
        <w:spacing w:after="68"/>
        <w:ind w:hanging="2"/>
        <w:rPr>
          <w:rFonts w:ascii="Monserat" w:eastAsia="Montserrat" w:hAnsi="Monserat" w:cs="Montserrat"/>
        </w:rPr>
      </w:pPr>
      <w:r w:rsidRPr="005574E7">
        <w:rPr>
          <w:rFonts w:ascii="Monserat" w:eastAsia="Montserrat" w:hAnsi="Monserat" w:cs="Montserrat"/>
          <w:b/>
        </w:rPr>
        <w:t>Reglementări naționale:</w:t>
      </w:r>
    </w:p>
    <w:p w14:paraId="00000174"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Ordonanță de </w:t>
      </w:r>
      <w:proofErr w:type="spellStart"/>
      <w:r w:rsidRPr="005574E7">
        <w:rPr>
          <w:rFonts w:ascii="Monserat" w:eastAsia="Montserrat" w:hAnsi="Monserat" w:cs="Montserrat"/>
          <w:b/>
          <w:color w:val="000000"/>
        </w:rPr>
        <w:t>Urgenţă</w:t>
      </w:r>
      <w:proofErr w:type="spellEnd"/>
      <w:r w:rsidRPr="005574E7">
        <w:rPr>
          <w:rFonts w:ascii="Monserat" w:eastAsia="Montserrat" w:hAnsi="Monserat" w:cs="Montserrat"/>
          <w:b/>
          <w:color w:val="000000"/>
        </w:rPr>
        <w:t xml:space="preserve"> nr. 66/ 2011 </w:t>
      </w:r>
      <w:r w:rsidRPr="005574E7">
        <w:rPr>
          <w:rFonts w:ascii="Monserat" w:eastAsia="Montserrat" w:hAnsi="Monserat" w:cs="Montserrat"/>
          <w:color w:val="000000"/>
        </w:rPr>
        <w:t xml:space="preserve">privind prevenirea, constatarea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sancționarea neregulilor apărute în </w:t>
      </w:r>
      <w:proofErr w:type="spellStart"/>
      <w:r w:rsidRPr="005574E7">
        <w:rPr>
          <w:rFonts w:ascii="Monserat" w:eastAsia="Montserrat" w:hAnsi="Monserat" w:cs="Montserrat"/>
          <w:color w:val="000000"/>
        </w:rPr>
        <w:t>obţinerea</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utilizarea fondurilor europene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sau a fondurilor publice </w:t>
      </w:r>
      <w:proofErr w:type="spellStart"/>
      <w:r w:rsidRPr="005574E7">
        <w:rPr>
          <w:rFonts w:ascii="Monserat" w:eastAsia="Montserrat" w:hAnsi="Monserat" w:cs="Montserrat"/>
          <w:color w:val="000000"/>
        </w:rPr>
        <w:t>naţionale</w:t>
      </w:r>
      <w:proofErr w:type="spellEnd"/>
      <w:r w:rsidRPr="005574E7">
        <w:rPr>
          <w:rFonts w:ascii="Monserat" w:eastAsia="Montserrat" w:hAnsi="Monserat" w:cs="Montserrat"/>
          <w:color w:val="000000"/>
        </w:rPr>
        <w:t xml:space="preserve"> aferente acestora, cu modificările și completările ulterioare; </w:t>
      </w:r>
    </w:p>
    <w:p w14:paraId="00000175"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Ordonanța de Urgență nr. 77/ 2014 </w:t>
      </w:r>
      <w:r w:rsidRPr="005574E7">
        <w:rPr>
          <w:rFonts w:ascii="Monserat" w:eastAsia="Montserrat" w:hAnsi="Monserat" w:cs="Montserrat"/>
          <w:color w:val="000000"/>
        </w:rPr>
        <w:t xml:space="preserve">privind procedurile </w:t>
      </w:r>
      <w:proofErr w:type="spellStart"/>
      <w:r w:rsidRPr="005574E7">
        <w:rPr>
          <w:rFonts w:ascii="Monserat" w:eastAsia="Montserrat" w:hAnsi="Monserat" w:cs="Montserrat"/>
          <w:color w:val="000000"/>
        </w:rPr>
        <w:t>naţionale</w:t>
      </w:r>
      <w:proofErr w:type="spellEnd"/>
      <w:r w:rsidRPr="005574E7">
        <w:rPr>
          <w:rFonts w:ascii="Monserat" w:eastAsia="Montserrat" w:hAnsi="Monserat" w:cs="Montserrat"/>
          <w:color w:val="000000"/>
        </w:rPr>
        <w:t xml:space="preserve"> în domeniul ajutorului de stat, precum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pentru modificarea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completarea Legii </w:t>
      </w:r>
      <w:proofErr w:type="spellStart"/>
      <w:r w:rsidRPr="005574E7">
        <w:rPr>
          <w:rFonts w:ascii="Monserat" w:eastAsia="Montserrat" w:hAnsi="Monserat" w:cs="Montserrat"/>
          <w:color w:val="000000"/>
        </w:rPr>
        <w:t>concurenţei</w:t>
      </w:r>
      <w:proofErr w:type="spellEnd"/>
      <w:r w:rsidRPr="005574E7">
        <w:rPr>
          <w:rFonts w:ascii="Monserat" w:eastAsia="Montserrat" w:hAnsi="Monserat" w:cs="Montserrat"/>
          <w:color w:val="000000"/>
        </w:rPr>
        <w:t xml:space="preserve"> nr. 21/ 1996, cu modificările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completările ulterioare; </w:t>
      </w:r>
    </w:p>
    <w:p w14:paraId="00000176"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Ordonanța de Urgență a Guvernului nr. 133/ 2021 </w:t>
      </w:r>
      <w:r w:rsidRPr="005574E7">
        <w:rPr>
          <w:rFonts w:ascii="Monserat" w:eastAsia="Montserrat" w:hAnsi="Monserat" w:cs="Montserrat"/>
          <w:color w:val="000000"/>
        </w:rPr>
        <w:t>privind gestionarea financiară a fondurilor europene în perioada de programare 2021-2027 alocate României din Fondul european de dezvoltare regională, Fondul de coeziune, Fondul social european Plus, Fondul pentru o tranziție justă;</w:t>
      </w:r>
    </w:p>
    <w:p w14:paraId="00000177"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Hotărârea Guvernului nr. 829/ 2022 </w:t>
      </w:r>
      <w:r w:rsidRPr="005574E7">
        <w:rPr>
          <w:rFonts w:ascii="Monserat" w:eastAsia="Montserrat" w:hAnsi="Monserat" w:cs="Montserrat"/>
          <w:color w:val="000000"/>
        </w:rPr>
        <w:t xml:space="preserve">pentru aprobarea Normelor metodologice de aplicare a Ordonanței de urgență a Guvernului nr. 133/ 2021 privind gestionarea financiară a fondurilor europene pentru perioada de programare 2021-2027 alocate României din Fondul european de dezvoltare regională, Fondul de coeziune, Fondul social european Plus, Fondul pentru o tranziție justă; </w:t>
      </w:r>
    </w:p>
    <w:p w14:paraId="00000178"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Hotărârea nr. 873 din 6 iulie 2022 </w:t>
      </w:r>
      <w:r w:rsidRPr="005574E7">
        <w:rPr>
          <w:rFonts w:ascii="Monserat" w:eastAsia="Montserrat" w:hAnsi="Monserat" w:cs="Montserrat"/>
          <w:color w:val="000000"/>
        </w:rPr>
        <w:t xml:space="preserve">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0000179"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Legea nr. 202/ 2002 </w:t>
      </w:r>
      <w:r w:rsidRPr="005574E7">
        <w:rPr>
          <w:rFonts w:ascii="Monserat" w:eastAsia="Montserrat" w:hAnsi="Monserat" w:cs="Montserrat"/>
          <w:color w:val="000000"/>
        </w:rPr>
        <w:t xml:space="preserve">privind egalitatea de </w:t>
      </w:r>
      <w:proofErr w:type="spellStart"/>
      <w:r w:rsidRPr="005574E7">
        <w:rPr>
          <w:rFonts w:ascii="Monserat" w:eastAsia="Montserrat" w:hAnsi="Monserat" w:cs="Montserrat"/>
          <w:color w:val="000000"/>
        </w:rPr>
        <w:t>şanse</w:t>
      </w:r>
      <w:proofErr w:type="spellEnd"/>
      <w:r w:rsidRPr="005574E7">
        <w:rPr>
          <w:rFonts w:ascii="Monserat" w:eastAsia="Montserrat" w:hAnsi="Monserat" w:cs="Montserrat"/>
          <w:color w:val="000000"/>
        </w:rPr>
        <w:t xml:space="preserve"> între femei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bărbaţi</w:t>
      </w:r>
      <w:proofErr w:type="spellEnd"/>
      <w:r w:rsidRPr="005574E7">
        <w:rPr>
          <w:rFonts w:ascii="Monserat" w:eastAsia="Montserrat" w:hAnsi="Monserat" w:cs="Montserrat"/>
          <w:color w:val="000000"/>
        </w:rPr>
        <w:t xml:space="preserve">, cu modificările și completările ulterioare; </w:t>
      </w:r>
    </w:p>
    <w:p w14:paraId="0000017A"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Ordonanța de Urgență a Guvernului nr. 122/ 2020 </w:t>
      </w:r>
      <w:r w:rsidRPr="005574E7">
        <w:rPr>
          <w:rFonts w:ascii="Monserat" w:eastAsia="Montserrat" w:hAnsi="Monserat" w:cs="Montserrat"/>
          <w:color w:val="000000"/>
        </w:rPr>
        <w:t xml:space="preserve">privind unele măsuri pentru asigurarea eficientizării procesului decizional al fondurilor externe nerambursabile destinate dezvoltării regionale în România, cu modificările și completările ulterioare; </w:t>
      </w:r>
    </w:p>
    <w:p w14:paraId="0000017B"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Legea nr. 315/ 20</w:t>
      </w:r>
      <w:sdt>
        <w:sdtPr>
          <w:rPr>
            <w:rFonts w:ascii="Monserat" w:hAnsi="Monserat"/>
          </w:rPr>
          <w:tag w:val="goog_rdk_14"/>
          <w:id w:val="-1813622767"/>
        </w:sdtPr>
        <w:sdtEndPr/>
        <w:sdtContent>
          <w:ins w:id="9" w:author="Victoria Surdu (Vika)" w:date="2024-02-16T07:57:00Z">
            <w:r w:rsidRPr="005574E7">
              <w:rPr>
                <w:rFonts w:ascii="Monserat" w:eastAsia="Montserrat" w:hAnsi="Monserat" w:cs="Montserrat"/>
                <w:b/>
                <w:color w:val="000000"/>
              </w:rPr>
              <w:t>0</w:t>
            </w:r>
          </w:ins>
        </w:sdtContent>
      </w:sdt>
      <w:sdt>
        <w:sdtPr>
          <w:rPr>
            <w:rFonts w:ascii="Monserat" w:hAnsi="Monserat"/>
          </w:rPr>
          <w:tag w:val="goog_rdk_15"/>
          <w:id w:val="-391039375"/>
        </w:sdtPr>
        <w:sdtEndPr/>
        <w:sdtContent>
          <w:del w:id="10" w:author="Victoria Surdu (Vika)" w:date="2024-02-16T07:57:00Z">
            <w:r w:rsidRPr="005574E7">
              <w:rPr>
                <w:rFonts w:ascii="Monserat" w:eastAsia="Montserrat" w:hAnsi="Monserat" w:cs="Montserrat"/>
                <w:b/>
                <w:color w:val="000000"/>
              </w:rPr>
              <w:delText>1</w:delText>
            </w:r>
          </w:del>
        </w:sdtContent>
      </w:sdt>
      <w:r w:rsidRPr="005574E7">
        <w:rPr>
          <w:rFonts w:ascii="Monserat" w:eastAsia="Montserrat" w:hAnsi="Monserat" w:cs="Montserrat"/>
          <w:b/>
          <w:color w:val="000000"/>
        </w:rPr>
        <w:t xml:space="preserve">4 </w:t>
      </w:r>
      <w:r w:rsidRPr="005574E7">
        <w:rPr>
          <w:rFonts w:ascii="Monserat" w:eastAsia="Montserrat" w:hAnsi="Monserat" w:cs="Montserrat"/>
          <w:color w:val="000000"/>
        </w:rPr>
        <w:t xml:space="preserve">privind dezvoltarea regională în România, cu modificările și completările ulterioare; </w:t>
      </w:r>
      <w:r w:rsidRPr="005574E7">
        <w:rPr>
          <w:rFonts w:ascii="Monserat" w:eastAsia="Montserrat" w:hAnsi="Monserat" w:cs="Montserrat"/>
          <w:color w:val="000000"/>
          <w:highlight w:val="red"/>
        </w:rPr>
        <w:t xml:space="preserve"> </w:t>
      </w:r>
    </w:p>
    <w:p w14:paraId="0000017C"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Legea nr.448/ 2006 </w:t>
      </w:r>
      <w:r w:rsidRPr="005574E7">
        <w:rPr>
          <w:rFonts w:ascii="Monserat" w:eastAsia="Montserrat" w:hAnsi="Monserat" w:cs="Montserrat"/>
          <w:color w:val="000000"/>
        </w:rPr>
        <w:t xml:space="preserve">privind </w:t>
      </w:r>
      <w:proofErr w:type="spellStart"/>
      <w:r w:rsidRPr="005574E7">
        <w:rPr>
          <w:rFonts w:ascii="Monserat" w:eastAsia="Montserrat" w:hAnsi="Monserat" w:cs="Montserrat"/>
          <w:color w:val="000000"/>
        </w:rPr>
        <w:t>protecţia</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promovarea drepturilor persoanelor cu handicap, cu modificările și completările ulterioare; </w:t>
      </w:r>
    </w:p>
    <w:p w14:paraId="0000017D"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Ordonanța de Guvern nr.137/ 2000 </w:t>
      </w:r>
      <w:r w:rsidRPr="005574E7">
        <w:rPr>
          <w:rFonts w:ascii="Monserat" w:eastAsia="Montserrat" w:hAnsi="Monserat" w:cs="Montserrat"/>
          <w:color w:val="000000"/>
        </w:rPr>
        <w:t xml:space="preserve">privind prevenirea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sancţionarea</w:t>
      </w:r>
      <w:proofErr w:type="spellEnd"/>
      <w:r w:rsidRPr="005574E7">
        <w:rPr>
          <w:rFonts w:ascii="Monserat" w:eastAsia="Montserrat" w:hAnsi="Monserat" w:cs="Montserrat"/>
          <w:color w:val="000000"/>
        </w:rPr>
        <w:t xml:space="preserve"> tuturor formelor de discriminare, cu modificările și completările ulterioare; </w:t>
      </w:r>
    </w:p>
    <w:p w14:paraId="0000017E"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Hotărârea Guvernului nr. 490 din 6 aprilie 2022 </w:t>
      </w:r>
      <w:r w:rsidRPr="005574E7">
        <w:rPr>
          <w:rFonts w:ascii="Monserat" w:eastAsia="Montserrat" w:hAnsi="Monserat" w:cs="Montserrat"/>
          <w:color w:val="000000"/>
        </w:rPr>
        <w:t xml:space="preserve">pentru aprobarea Strategiei naționale privind drepturile persoanelor cu dizabilități "O </w:t>
      </w:r>
      <w:proofErr w:type="spellStart"/>
      <w:r w:rsidRPr="005574E7">
        <w:rPr>
          <w:rFonts w:ascii="Monserat" w:eastAsia="Montserrat" w:hAnsi="Monserat" w:cs="Montserrat"/>
          <w:color w:val="000000"/>
        </w:rPr>
        <w:t>Românie</w:t>
      </w:r>
      <w:proofErr w:type="spellEnd"/>
      <w:r w:rsidRPr="005574E7">
        <w:rPr>
          <w:rFonts w:ascii="Monserat" w:eastAsia="Montserrat" w:hAnsi="Monserat" w:cs="Montserrat"/>
          <w:color w:val="000000"/>
        </w:rPr>
        <w:t xml:space="preserve"> echitabilă" 2022-2027; </w:t>
      </w:r>
    </w:p>
    <w:p w14:paraId="0000017F"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Ordonanța de Urgență Guvern nr. 61/ 2008 </w:t>
      </w:r>
      <w:r w:rsidRPr="005574E7">
        <w:rPr>
          <w:rFonts w:ascii="Monserat" w:eastAsia="Montserrat" w:hAnsi="Monserat" w:cs="Montserrat"/>
          <w:color w:val="000000"/>
        </w:rPr>
        <w:t xml:space="preserve">privind implementarea principiului </w:t>
      </w:r>
      <w:proofErr w:type="spellStart"/>
      <w:r w:rsidRPr="005574E7">
        <w:rPr>
          <w:rFonts w:ascii="Monserat" w:eastAsia="Montserrat" w:hAnsi="Monserat" w:cs="Montserrat"/>
          <w:color w:val="000000"/>
        </w:rPr>
        <w:t>egalităţii</w:t>
      </w:r>
      <w:proofErr w:type="spellEnd"/>
      <w:r w:rsidRPr="005574E7">
        <w:rPr>
          <w:rFonts w:ascii="Monserat" w:eastAsia="Montserrat" w:hAnsi="Monserat" w:cs="Montserrat"/>
          <w:color w:val="000000"/>
        </w:rPr>
        <w:t xml:space="preserve"> de tratament între femei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bărbaţi</w:t>
      </w:r>
      <w:proofErr w:type="spellEnd"/>
      <w:r w:rsidRPr="005574E7">
        <w:rPr>
          <w:rFonts w:ascii="Monserat" w:eastAsia="Montserrat" w:hAnsi="Monserat" w:cs="Montserrat"/>
          <w:color w:val="000000"/>
        </w:rPr>
        <w:t xml:space="preserve"> în ceea ce </w:t>
      </w:r>
      <w:proofErr w:type="spellStart"/>
      <w:r w:rsidRPr="005574E7">
        <w:rPr>
          <w:rFonts w:ascii="Monserat" w:eastAsia="Montserrat" w:hAnsi="Monserat" w:cs="Montserrat"/>
          <w:color w:val="000000"/>
        </w:rPr>
        <w:t>priveşte</w:t>
      </w:r>
      <w:proofErr w:type="spellEnd"/>
      <w:r w:rsidRPr="005574E7">
        <w:rPr>
          <w:rFonts w:ascii="Monserat" w:eastAsia="Montserrat" w:hAnsi="Monserat" w:cs="Montserrat"/>
          <w:color w:val="000000"/>
        </w:rPr>
        <w:t xml:space="preserve"> accesul la bunuri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servicii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furnizarea de bunuri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servicii, cu modificările și completările ulterioare; </w:t>
      </w:r>
    </w:p>
    <w:p w14:paraId="00000180"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Hotărârea Guvernului nr. 493/ 2004 </w:t>
      </w:r>
      <w:r w:rsidRPr="005574E7">
        <w:rPr>
          <w:rFonts w:ascii="Monserat" w:eastAsia="Montserrat" w:hAnsi="Monserat" w:cs="Montserrat"/>
          <w:color w:val="000000"/>
        </w:rPr>
        <w:t xml:space="preserve">pentru aprobarea metodologiei privind monitorizarea monumentele istorice înscrise în Lista patrimoniului mondial; </w:t>
      </w:r>
    </w:p>
    <w:p w14:paraId="00000181"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 xml:space="preserve">Ordin nr. 2.828 din 24 decembrie 2015 </w:t>
      </w:r>
      <w:r w:rsidRPr="005574E7">
        <w:rPr>
          <w:rFonts w:ascii="Monserat" w:eastAsia="Montserrat" w:hAnsi="Monserat" w:cs="Montserrat"/>
          <w:color w:val="000000"/>
        </w:rPr>
        <w:t xml:space="preserve">pentru modificarea anexei nr. 1 la Ordinul ministrului culturii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cultelor nr. 2.314/ 2004 privind aprobarea Listei monumentelor istorice, actualizată,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a Listei monumentelor istorice dispărute, cu modificările ulterioare; </w:t>
      </w:r>
    </w:p>
    <w:p w14:paraId="00000182" w14:textId="77777777" w:rsidR="00473F28" w:rsidRPr="005574E7" w:rsidRDefault="00FD3028" w:rsidP="00865439">
      <w:pPr>
        <w:numPr>
          <w:ilvl w:val="0"/>
          <w:numId w:val="33"/>
        </w:numPr>
        <w:pBdr>
          <w:top w:val="nil"/>
          <w:left w:val="nil"/>
          <w:bottom w:val="nil"/>
          <w:right w:val="nil"/>
          <w:between w:val="nil"/>
        </w:pBdr>
        <w:spacing w:after="68"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rPr>
        <w:t>OUG nr. 171 publicat în M.O nr. 1193 din 12 decembrie 2022</w:t>
      </w:r>
      <w:r w:rsidRPr="005574E7">
        <w:rPr>
          <w:rFonts w:ascii="Monserat" w:eastAsia="Montserrat" w:hAnsi="Monserat" w:cs="Montserrat"/>
          <w:color w:val="000000"/>
        </w:rPr>
        <w:t xml:space="preserve">, privind accelerarea implementării proiectelor de infrastructură finanțate din fonduri externe nerambursabile, precum și pentru modificarea și completarea unor acte normative; </w:t>
      </w:r>
    </w:p>
    <w:p w14:paraId="00000183" w14:textId="77777777" w:rsidR="00473F28" w:rsidRPr="005574E7" w:rsidRDefault="00473F28">
      <w:pPr>
        <w:pBdr>
          <w:top w:val="nil"/>
          <w:left w:val="nil"/>
          <w:bottom w:val="nil"/>
          <w:right w:val="nil"/>
          <w:between w:val="nil"/>
        </w:pBdr>
        <w:spacing w:after="68" w:line="240" w:lineRule="auto"/>
        <w:jc w:val="both"/>
        <w:rPr>
          <w:rFonts w:ascii="Monserat" w:eastAsia="Montserrat" w:hAnsi="Monserat" w:cs="Montserrat"/>
          <w:color w:val="000000"/>
        </w:rPr>
      </w:pPr>
    </w:p>
    <w:p w14:paraId="00000184" w14:textId="77777777" w:rsidR="00473F28" w:rsidRPr="005574E7" w:rsidRDefault="00FD3028" w:rsidP="006116F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1" w:name="_Toc160718934"/>
      <w:r w:rsidRPr="005574E7">
        <w:rPr>
          <w:rFonts w:ascii="Monserat" w:eastAsia="Montserrat" w:hAnsi="Monserat" w:cs="Montserrat"/>
          <w:bCs w:val="0"/>
          <w:color w:val="000000"/>
          <w:sz w:val="24"/>
          <w:szCs w:val="24"/>
        </w:rPr>
        <w:t>Documente programatice (Programe, Strategii, Planuri):</w:t>
      </w:r>
      <w:bookmarkEnd w:id="11"/>
    </w:p>
    <w:p w14:paraId="00000185" w14:textId="77777777" w:rsidR="00473F28" w:rsidRPr="005574E7" w:rsidRDefault="00FD3028">
      <w:pPr>
        <w:numPr>
          <w:ilvl w:val="0"/>
          <w:numId w:val="22"/>
        </w:numPr>
        <w:pBdr>
          <w:top w:val="nil"/>
          <w:left w:val="nil"/>
          <w:bottom w:val="nil"/>
          <w:right w:val="nil"/>
          <w:between w:val="nil"/>
        </w:pBdr>
        <w:spacing w:after="27"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Programul Regional Nord-Est 2021-2027; </w:t>
      </w:r>
    </w:p>
    <w:p w14:paraId="00000186" w14:textId="77777777" w:rsidR="00473F28" w:rsidRPr="005574E7" w:rsidRDefault="00FD3028">
      <w:pPr>
        <w:numPr>
          <w:ilvl w:val="0"/>
          <w:numId w:val="22"/>
        </w:numPr>
        <w:pBdr>
          <w:top w:val="nil"/>
          <w:left w:val="nil"/>
          <w:bottom w:val="nil"/>
          <w:right w:val="nil"/>
          <w:between w:val="nil"/>
        </w:pBdr>
        <w:spacing w:after="27"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Planul de dezvoltare regională Nord-Est 2021-2027; </w:t>
      </w:r>
    </w:p>
    <w:p w14:paraId="00000187" w14:textId="77777777" w:rsidR="00473F28" w:rsidRPr="005574E7" w:rsidRDefault="00FD3028">
      <w:pPr>
        <w:numPr>
          <w:ilvl w:val="0"/>
          <w:numId w:val="22"/>
        </w:numPr>
        <w:spacing w:after="68"/>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Strategia națională privind promovarea egalității de șanse și de tratament între femei și bărbați și prevenirea și combaterea violenței domestice pentru perioada 2021-2027; </w:t>
      </w:r>
    </w:p>
    <w:p w14:paraId="00000188" w14:textId="77777777" w:rsidR="00473F28" w:rsidRPr="005574E7" w:rsidRDefault="00FD3028">
      <w:pPr>
        <w:numPr>
          <w:ilvl w:val="0"/>
          <w:numId w:val="22"/>
        </w:numPr>
        <w:spacing w:after="68"/>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Strategia Uniunii Europene privind egalitatea de gen 2020-2025: O Uniune a egalității; </w:t>
      </w:r>
    </w:p>
    <w:p w14:paraId="00000189" w14:textId="77777777" w:rsidR="00473F28" w:rsidRPr="005574E7" w:rsidRDefault="00FD3028">
      <w:pPr>
        <w:numPr>
          <w:ilvl w:val="0"/>
          <w:numId w:val="22"/>
        </w:numPr>
        <w:spacing w:after="68"/>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Strategia Uniunii Europene privind drepturile persoanelor cu dizabilități 2021-2030: O Uniune a egalității; </w:t>
      </w:r>
    </w:p>
    <w:p w14:paraId="0000018A" w14:textId="77777777" w:rsidR="00473F28" w:rsidRPr="005574E7" w:rsidRDefault="00FD3028">
      <w:pPr>
        <w:numPr>
          <w:ilvl w:val="0"/>
          <w:numId w:val="22"/>
        </w:numPr>
        <w:spacing w:after="68"/>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Agenda 2030 pentru dezvoltare durabilă; </w:t>
      </w:r>
    </w:p>
    <w:p w14:paraId="0000018B" w14:textId="77777777" w:rsidR="00473F28" w:rsidRPr="005574E7" w:rsidRDefault="00FD3028">
      <w:pPr>
        <w:numPr>
          <w:ilvl w:val="0"/>
          <w:numId w:val="22"/>
        </w:numPr>
        <w:spacing w:after="68"/>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Strategia națională pentru dezvoltarea durabilă a României 2030; </w:t>
      </w:r>
    </w:p>
    <w:p w14:paraId="0000018C" w14:textId="77777777" w:rsidR="00473F28" w:rsidRPr="005574E7" w:rsidRDefault="00FD3028">
      <w:pPr>
        <w:numPr>
          <w:ilvl w:val="0"/>
          <w:numId w:val="22"/>
        </w:numPr>
        <w:spacing w:after="68"/>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Pilonul European al Drepturilor Sociale; </w:t>
      </w:r>
    </w:p>
    <w:p w14:paraId="0000018D" w14:textId="77777777" w:rsidR="00473F28" w:rsidRPr="005574E7" w:rsidRDefault="00FD3028">
      <w:pPr>
        <w:numPr>
          <w:ilvl w:val="0"/>
          <w:numId w:val="22"/>
        </w:numPr>
        <w:spacing w:after="68"/>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Convenția ONU privind drepturile persoanelor cu </w:t>
      </w:r>
      <w:proofErr w:type="spellStart"/>
      <w:r w:rsidRPr="005574E7">
        <w:rPr>
          <w:rFonts w:ascii="Monserat" w:eastAsia="Montserrat" w:hAnsi="Monserat" w:cs="Montserrat"/>
          <w:color w:val="000000"/>
        </w:rPr>
        <w:t>dizabilităţi</w:t>
      </w:r>
      <w:proofErr w:type="spellEnd"/>
      <w:r w:rsidRPr="005574E7">
        <w:rPr>
          <w:rFonts w:ascii="Monserat" w:eastAsia="Montserrat" w:hAnsi="Monserat" w:cs="Montserrat"/>
          <w:color w:val="000000"/>
        </w:rPr>
        <w:t xml:space="preserve">; </w:t>
      </w:r>
    </w:p>
    <w:p w14:paraId="0000018E" w14:textId="77777777" w:rsidR="00473F28" w:rsidRPr="005574E7" w:rsidRDefault="00473F28">
      <w:pPr>
        <w:spacing w:after="68"/>
        <w:ind w:hanging="2"/>
        <w:jc w:val="both"/>
        <w:rPr>
          <w:rFonts w:ascii="Monserat" w:eastAsia="Montserrat" w:hAnsi="Monserat" w:cs="Montserrat"/>
          <w:color w:val="000000"/>
        </w:rPr>
      </w:pPr>
    </w:p>
    <w:p w14:paraId="0000018F" w14:textId="77777777" w:rsidR="00473F28" w:rsidRPr="005574E7" w:rsidRDefault="00FD3028" w:rsidP="006116F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2" w:name="_Toc160718935"/>
      <w:r w:rsidRPr="005574E7">
        <w:rPr>
          <w:rFonts w:ascii="Monserat" w:eastAsia="Montserrat" w:hAnsi="Monserat" w:cs="Montserrat"/>
          <w:bCs w:val="0"/>
          <w:color w:val="000000"/>
          <w:sz w:val="24"/>
          <w:szCs w:val="24"/>
        </w:rPr>
        <w:t>Reglementari tehnice naționale specifice</w:t>
      </w:r>
      <w:bookmarkEnd w:id="12"/>
    </w:p>
    <w:p w14:paraId="00000190" w14:textId="77777777" w:rsidR="00473F28" w:rsidRPr="005574E7" w:rsidRDefault="00FD3028" w:rsidP="00865439">
      <w:pPr>
        <w:numPr>
          <w:ilvl w:val="0"/>
          <w:numId w:val="23"/>
        </w:numPr>
        <w:pBdr>
          <w:top w:val="nil"/>
          <w:left w:val="nil"/>
          <w:bottom w:val="nil"/>
          <w:right w:val="nil"/>
          <w:between w:val="nil"/>
        </w:pBdr>
        <w:spacing w:after="3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Legea nr. 46/2008 republicata la 12.08.2015 - Codul Silvic</w:t>
      </w:r>
    </w:p>
    <w:p w14:paraId="00000191" w14:textId="2E28DFAA" w:rsidR="00473F28" w:rsidRPr="005574E7" w:rsidRDefault="00FD3028" w:rsidP="00865439">
      <w:pPr>
        <w:numPr>
          <w:ilvl w:val="0"/>
          <w:numId w:val="23"/>
        </w:numPr>
        <w:pBdr>
          <w:top w:val="nil"/>
          <w:left w:val="nil"/>
          <w:bottom w:val="nil"/>
          <w:right w:val="nil"/>
          <w:between w:val="nil"/>
        </w:pBdr>
        <w:spacing w:after="3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Leg</w:t>
      </w:r>
      <w:r w:rsidR="00826CC2">
        <w:rPr>
          <w:rFonts w:ascii="Monserat" w:eastAsia="Montserrat" w:hAnsi="Monserat" w:cs="Montserrat"/>
          <w:color w:val="000000"/>
        </w:rPr>
        <w:t xml:space="preserve">ea </w:t>
      </w:r>
      <w:r w:rsidRPr="005574E7">
        <w:rPr>
          <w:rFonts w:ascii="Monserat" w:eastAsia="Montserrat" w:hAnsi="Monserat" w:cs="Montserrat"/>
          <w:color w:val="000000"/>
        </w:rPr>
        <w:t xml:space="preserve">24/ 2007 (actualizata 19.10.2014) privind reglementarea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administrarea </w:t>
      </w:r>
      <w:proofErr w:type="spellStart"/>
      <w:r w:rsidRPr="005574E7">
        <w:rPr>
          <w:rFonts w:ascii="Monserat" w:eastAsia="Montserrat" w:hAnsi="Monserat" w:cs="Montserrat"/>
          <w:color w:val="000000"/>
        </w:rPr>
        <w:t>spaţiilor</w:t>
      </w:r>
      <w:proofErr w:type="spellEnd"/>
      <w:r w:rsidRPr="005574E7">
        <w:rPr>
          <w:rFonts w:ascii="Monserat" w:eastAsia="Montserrat" w:hAnsi="Monserat" w:cs="Montserrat"/>
          <w:color w:val="000000"/>
        </w:rPr>
        <w:t xml:space="preserve"> verzi din intravilanul </w:t>
      </w:r>
      <w:proofErr w:type="spellStart"/>
      <w:r w:rsidRPr="005574E7">
        <w:rPr>
          <w:rFonts w:ascii="Monserat" w:eastAsia="Montserrat" w:hAnsi="Monserat" w:cs="Montserrat"/>
          <w:color w:val="000000"/>
        </w:rPr>
        <w:t>localităţilor</w:t>
      </w:r>
      <w:proofErr w:type="spellEnd"/>
    </w:p>
    <w:p w14:paraId="00000192" w14:textId="4F897030" w:rsidR="00473F28" w:rsidRPr="005574E7" w:rsidRDefault="00FD3028" w:rsidP="00865439">
      <w:pPr>
        <w:numPr>
          <w:ilvl w:val="0"/>
          <w:numId w:val="23"/>
        </w:numPr>
        <w:pBdr>
          <w:top w:val="nil"/>
          <w:left w:val="nil"/>
          <w:bottom w:val="nil"/>
          <w:right w:val="nil"/>
          <w:between w:val="nil"/>
        </w:pBdr>
        <w:spacing w:after="3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ORDIN nr. 1.466 din 17 mai 2010 pentru modificarea Ordinului ministrului dezvoltării, lucrărilor publice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r w:rsidR="00826CC2">
        <w:rPr>
          <w:rFonts w:ascii="Monserat" w:eastAsia="Montserrat" w:hAnsi="Monserat" w:cs="Montserrat"/>
          <w:color w:val="000000"/>
        </w:rPr>
        <w:t>locuințelor</w:t>
      </w:r>
      <w:r w:rsidRPr="005574E7">
        <w:rPr>
          <w:rFonts w:ascii="Monserat" w:eastAsia="Montserrat" w:hAnsi="Monserat" w:cs="Montserrat"/>
          <w:color w:val="000000"/>
        </w:rPr>
        <w:t xml:space="preserve"> nr. 1.549/2008 privind aprobarea Normelor tehnice pentru elaborarea Registrului local al </w:t>
      </w:r>
      <w:proofErr w:type="spellStart"/>
      <w:r w:rsidRPr="005574E7">
        <w:rPr>
          <w:rFonts w:ascii="Monserat" w:eastAsia="Montserrat" w:hAnsi="Monserat" w:cs="Montserrat"/>
          <w:color w:val="000000"/>
        </w:rPr>
        <w:t>spaţiilor</w:t>
      </w:r>
      <w:proofErr w:type="spellEnd"/>
      <w:r w:rsidRPr="005574E7">
        <w:rPr>
          <w:rFonts w:ascii="Monserat" w:eastAsia="Montserrat" w:hAnsi="Monserat" w:cs="Montserrat"/>
          <w:color w:val="000000"/>
        </w:rPr>
        <w:t xml:space="preserve"> verzi</w:t>
      </w:r>
    </w:p>
    <w:p w14:paraId="00000193" w14:textId="64B3EE39" w:rsidR="00473F28" w:rsidRPr="005574E7" w:rsidRDefault="00FD3028" w:rsidP="00865439">
      <w:pPr>
        <w:numPr>
          <w:ilvl w:val="0"/>
          <w:numId w:val="23"/>
        </w:numPr>
        <w:pBdr>
          <w:top w:val="nil"/>
          <w:left w:val="nil"/>
          <w:bottom w:val="nil"/>
          <w:right w:val="nil"/>
          <w:between w:val="nil"/>
        </w:pBdr>
        <w:spacing w:after="3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Hotărâre</w:t>
      </w:r>
      <w:r w:rsidR="00826CC2">
        <w:rPr>
          <w:rFonts w:ascii="Monserat" w:eastAsia="Montserrat" w:hAnsi="Monserat" w:cs="Montserrat"/>
          <w:color w:val="000000"/>
        </w:rPr>
        <w:t xml:space="preserve">a </w:t>
      </w:r>
      <w:r w:rsidRPr="005574E7">
        <w:rPr>
          <w:rFonts w:ascii="Monserat" w:eastAsia="Montserrat" w:hAnsi="Monserat" w:cs="Montserrat"/>
          <w:color w:val="000000"/>
        </w:rPr>
        <w:t xml:space="preserve">Guvernului nr. 907 din 29 noiembrie 2016 privind etapele de elaborare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conţinutul</w:t>
      </w:r>
      <w:proofErr w:type="spellEnd"/>
      <w:r w:rsidRPr="005574E7">
        <w:rPr>
          <w:rFonts w:ascii="Monserat" w:eastAsia="Montserrat" w:hAnsi="Monserat" w:cs="Montserrat"/>
          <w:color w:val="000000"/>
        </w:rPr>
        <w:t xml:space="preserve">-cadru al </w:t>
      </w:r>
      <w:proofErr w:type="spellStart"/>
      <w:r w:rsidRPr="005574E7">
        <w:rPr>
          <w:rFonts w:ascii="Monserat" w:eastAsia="Montserrat" w:hAnsi="Monserat" w:cs="Montserrat"/>
          <w:color w:val="000000"/>
        </w:rPr>
        <w:t>documentaţiilor</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tehnico</w:t>
      </w:r>
      <w:proofErr w:type="spellEnd"/>
      <w:r w:rsidRPr="005574E7">
        <w:rPr>
          <w:rFonts w:ascii="Monserat" w:eastAsia="Montserrat" w:hAnsi="Monserat" w:cs="Montserrat"/>
          <w:color w:val="000000"/>
        </w:rPr>
        <w:t xml:space="preserve">-economice aferente obiectivelor/ proiectelor de </w:t>
      </w:r>
      <w:proofErr w:type="spellStart"/>
      <w:r w:rsidRPr="005574E7">
        <w:rPr>
          <w:rFonts w:ascii="Monserat" w:eastAsia="Montserrat" w:hAnsi="Monserat" w:cs="Montserrat"/>
          <w:color w:val="000000"/>
        </w:rPr>
        <w:t>investiţii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finanţate</w:t>
      </w:r>
      <w:proofErr w:type="spellEnd"/>
      <w:r w:rsidRPr="005574E7">
        <w:rPr>
          <w:rFonts w:ascii="Monserat" w:eastAsia="Montserrat" w:hAnsi="Monserat" w:cs="Montserrat"/>
          <w:color w:val="000000"/>
        </w:rPr>
        <w:t xml:space="preserve"> din fonduri publice</w:t>
      </w:r>
    </w:p>
    <w:p w14:paraId="00000194" w14:textId="77777777" w:rsidR="00473F28" w:rsidRPr="005574E7" w:rsidRDefault="00473F28">
      <w:pPr>
        <w:pBdr>
          <w:top w:val="nil"/>
          <w:left w:val="nil"/>
          <w:bottom w:val="nil"/>
          <w:right w:val="nil"/>
          <w:between w:val="nil"/>
        </w:pBdr>
        <w:spacing w:after="30" w:line="240" w:lineRule="auto"/>
        <w:ind w:hanging="2"/>
        <w:jc w:val="both"/>
        <w:rPr>
          <w:rFonts w:ascii="Monserat" w:eastAsia="Montserrat" w:hAnsi="Monserat" w:cs="Montserrat"/>
          <w:color w:val="000000"/>
        </w:rPr>
      </w:pPr>
    </w:p>
    <w:p w14:paraId="00000195" w14:textId="77777777" w:rsidR="00473F28" w:rsidRPr="005574E7" w:rsidRDefault="00FD3028">
      <w:pPr>
        <w:pStyle w:val="Heading1"/>
        <w:numPr>
          <w:ilvl w:val="0"/>
          <w:numId w:val="8"/>
        </w:numPr>
        <w:spacing w:before="0" w:after="0"/>
        <w:ind w:left="0" w:hanging="2"/>
        <w:jc w:val="both"/>
        <w:rPr>
          <w:rFonts w:ascii="Monserat" w:eastAsia="Montserrat" w:hAnsi="Monserat" w:cs="Montserrat"/>
          <w:iCs/>
          <w:color w:val="000000"/>
          <w:sz w:val="24"/>
          <w:szCs w:val="24"/>
        </w:rPr>
      </w:pPr>
      <w:bookmarkStart w:id="13" w:name="_Toc160718936"/>
      <w:r w:rsidRPr="005574E7">
        <w:rPr>
          <w:rFonts w:ascii="Monserat" w:eastAsia="Montserrat" w:hAnsi="Monserat" w:cs="Montserrat"/>
          <w:iCs/>
          <w:color w:val="000000"/>
          <w:sz w:val="24"/>
          <w:szCs w:val="24"/>
        </w:rPr>
        <w:t>ASPECTE SPECIFICE APELULUI DE PROIECTE</w:t>
      </w:r>
      <w:bookmarkEnd w:id="13"/>
    </w:p>
    <w:p w14:paraId="00000196" w14:textId="7B934283" w:rsidR="00473F28" w:rsidRPr="005574E7" w:rsidRDefault="00FD3028">
      <w:pPr>
        <w:ind w:right="34" w:hanging="2"/>
        <w:jc w:val="both"/>
        <w:rPr>
          <w:rFonts w:ascii="Monserat" w:eastAsia="Montserrat" w:hAnsi="Monserat" w:cs="Montserrat"/>
        </w:rPr>
      </w:pPr>
      <w:r w:rsidRPr="005574E7">
        <w:rPr>
          <w:rFonts w:ascii="Monserat" w:eastAsia="Montserrat" w:hAnsi="Monserat" w:cs="Montserrat"/>
        </w:rPr>
        <w:t xml:space="preserve">Prin prezentul apel de proiecte este sprijinită realizarea de investiții pentru </w:t>
      </w:r>
      <w:proofErr w:type="spellStart"/>
      <w:r w:rsidRPr="005574E7">
        <w:rPr>
          <w:rFonts w:ascii="Monserat" w:eastAsia="Montserrat" w:hAnsi="Monserat" w:cs="Montserrat"/>
        </w:rPr>
        <w:t>cresterea</w:t>
      </w:r>
      <w:proofErr w:type="spellEnd"/>
      <w:r w:rsidRPr="005574E7">
        <w:rPr>
          <w:rFonts w:ascii="Monserat" w:eastAsia="Montserrat" w:hAnsi="Monserat" w:cs="Montserrat"/>
        </w:rPr>
        <w:t xml:space="preserve"> infrastructurii verzi care ofer</w:t>
      </w:r>
      <w:r w:rsidR="00F72086">
        <w:rPr>
          <w:rFonts w:ascii="Monserat" w:eastAsia="Montserrat" w:hAnsi="Monserat" w:cs="Montserrat"/>
        </w:rPr>
        <w:t>ă</w:t>
      </w:r>
      <w:r w:rsidRPr="005574E7">
        <w:rPr>
          <w:rFonts w:ascii="Monserat" w:eastAsia="Montserrat" w:hAnsi="Monserat" w:cs="Montserrat"/>
        </w:rPr>
        <w:t xml:space="preserve"> servicii de tip ecosistem din mediul urban, ZUF sau ZM </w:t>
      </w:r>
      <w:r w:rsidRPr="005574E7">
        <w:rPr>
          <w:rFonts w:ascii="Monserat" w:eastAsia="Montserrat" w:hAnsi="Monserat" w:cs="Montserrat"/>
          <w:b/>
        </w:rPr>
        <w:t>deținute</w:t>
      </w:r>
      <w:r w:rsidRPr="005574E7">
        <w:rPr>
          <w:rFonts w:ascii="Monserat" w:eastAsia="Montserrat" w:hAnsi="Monserat" w:cs="Montserrat"/>
        </w:rPr>
        <w:t xml:space="preserve"> de entitățile eligibile menționate la secțiunea 5.1.</w:t>
      </w:r>
    </w:p>
    <w:p w14:paraId="00000197"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4" w:name="_Toc160718937"/>
      <w:r w:rsidRPr="005574E7">
        <w:rPr>
          <w:rFonts w:ascii="Monserat" w:eastAsia="Montserrat" w:hAnsi="Monserat" w:cs="Montserrat"/>
          <w:bCs w:val="0"/>
          <w:color w:val="000000"/>
          <w:sz w:val="24"/>
          <w:szCs w:val="24"/>
        </w:rPr>
        <w:t>3.1 Tipul de apel</w:t>
      </w:r>
      <w:bookmarkEnd w:id="14"/>
    </w:p>
    <w:p w14:paraId="00000198" w14:textId="3F6200C5" w:rsidR="00473F28" w:rsidRPr="005574E7" w:rsidRDefault="00FD3028">
      <w:pPr>
        <w:ind w:right="34" w:hanging="2"/>
        <w:jc w:val="both"/>
        <w:rPr>
          <w:rFonts w:ascii="Monserat" w:eastAsia="Montserrat" w:hAnsi="Monserat" w:cs="Montserrat"/>
        </w:rPr>
      </w:pPr>
      <w:r w:rsidRPr="005574E7">
        <w:rPr>
          <w:rFonts w:ascii="Monserat" w:eastAsia="Montserrat" w:hAnsi="Monserat" w:cs="Montserrat"/>
        </w:rPr>
        <w:t xml:space="preserve">Prin prezentul ghid al solicitantului se lansează apelul de proiecte de tip necompetitiv cu </w:t>
      </w:r>
      <w:proofErr w:type="spellStart"/>
      <w:r w:rsidRPr="005574E7">
        <w:rPr>
          <w:rFonts w:ascii="Monserat" w:eastAsia="Montserrat" w:hAnsi="Monserat" w:cs="Montserrat"/>
        </w:rPr>
        <w:t>numarul</w:t>
      </w:r>
      <w:proofErr w:type="spellEnd"/>
      <w:r w:rsidRPr="005574E7">
        <w:rPr>
          <w:rFonts w:ascii="Monserat" w:eastAsia="Montserrat" w:hAnsi="Monserat" w:cs="Montserrat"/>
        </w:rPr>
        <w:t xml:space="preserve"> PR/NE/2024/3/RSO2.7/1/Spa</w:t>
      </w:r>
      <w:r w:rsidR="00187B65">
        <w:rPr>
          <w:rFonts w:ascii="Monserat" w:eastAsia="Montserrat" w:hAnsi="Monserat" w:cs="Montserrat"/>
        </w:rPr>
        <w:t>ț</w:t>
      </w:r>
      <w:r w:rsidRPr="005574E7">
        <w:rPr>
          <w:rFonts w:ascii="Monserat" w:eastAsia="Montserrat" w:hAnsi="Monserat" w:cs="Montserrat"/>
        </w:rPr>
        <w:t xml:space="preserve">ii verzi MRJ+M, cu depunere continuă a documentațiilor de finanțare si cu termen de </w:t>
      </w:r>
      <w:r w:rsidR="00187B65">
        <w:rPr>
          <w:rFonts w:ascii="Monserat" w:eastAsia="Montserrat" w:hAnsi="Monserat" w:cs="Montserrat"/>
        </w:rPr>
        <w:t>î</w:t>
      </w:r>
      <w:r w:rsidRPr="005574E7">
        <w:rPr>
          <w:rFonts w:ascii="Monserat" w:eastAsia="Montserrat" w:hAnsi="Monserat" w:cs="Montserrat"/>
        </w:rPr>
        <w:t>nchidere. Acest apel se adresează municipiilor, municipiilor reședință de județ și zonelor urbane funcționale/</w:t>
      </w:r>
      <w:r w:rsidR="00187B65">
        <w:rPr>
          <w:rFonts w:ascii="Monserat" w:eastAsia="Montserrat" w:hAnsi="Monserat" w:cs="Montserrat"/>
        </w:rPr>
        <w:t xml:space="preserve"> </w:t>
      </w:r>
      <w:r w:rsidRPr="005574E7">
        <w:rPr>
          <w:rFonts w:ascii="Monserat" w:eastAsia="Montserrat" w:hAnsi="Monserat" w:cs="Montserrat"/>
        </w:rPr>
        <w:t>metropolitane aferente acestora (dac</w:t>
      </w:r>
      <w:r w:rsidR="00187B65">
        <w:rPr>
          <w:rFonts w:ascii="Monserat" w:eastAsia="Montserrat" w:hAnsi="Monserat" w:cs="Montserrat"/>
        </w:rPr>
        <w:t>ă</w:t>
      </w:r>
      <w:r w:rsidRPr="005574E7">
        <w:rPr>
          <w:rFonts w:ascii="Monserat" w:eastAsia="Montserrat" w:hAnsi="Monserat" w:cs="Montserrat"/>
        </w:rPr>
        <w:t xml:space="preserve"> este cazul), din Regiunea de Dezvoltare Nord-Est, prezentate în Anexa la Legea nr. 315/ 2004 privind dezvoltarea regională în România, respectiv din județele Bacău, Botoșani, Iași, Neamț, Suceava și Vaslui.</w:t>
      </w:r>
    </w:p>
    <w:p w14:paraId="00000199"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5" w:name="_Toc160718938"/>
      <w:r w:rsidRPr="005574E7">
        <w:rPr>
          <w:rFonts w:ascii="Monserat" w:eastAsia="Montserrat" w:hAnsi="Monserat" w:cs="Montserrat"/>
          <w:bCs w:val="0"/>
          <w:color w:val="000000"/>
          <w:sz w:val="24"/>
          <w:szCs w:val="24"/>
        </w:rPr>
        <w:t>3.2 Forma de sprijin (granturi, instrumente financiare, premii)</w:t>
      </w:r>
      <w:bookmarkEnd w:id="15"/>
    </w:p>
    <w:p w14:paraId="0000019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Forma de sprijin acordat în cadrul apelului de proiecte aferent acestui apel o reprezintă grantul, în conformitate cu prevederile PR Nord-Est și a regulamentelor UE 1060/2021 și 1046/2018.</w:t>
      </w:r>
    </w:p>
    <w:p w14:paraId="0000019B"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6" w:name="_Toc160718939"/>
      <w:r w:rsidRPr="005574E7">
        <w:rPr>
          <w:rFonts w:ascii="Monserat" w:eastAsia="Montserrat" w:hAnsi="Monserat" w:cs="Montserrat"/>
          <w:bCs w:val="0"/>
          <w:color w:val="000000"/>
          <w:sz w:val="24"/>
          <w:szCs w:val="24"/>
        </w:rPr>
        <w:t>3.3 Bugetul alocat apelului de proiecte</w:t>
      </w:r>
      <w:bookmarkEnd w:id="16"/>
      <w:r w:rsidRPr="005574E7">
        <w:rPr>
          <w:rFonts w:ascii="Monserat" w:eastAsia="Montserrat" w:hAnsi="Monserat" w:cs="Montserrat"/>
          <w:bCs w:val="0"/>
          <w:color w:val="000000"/>
          <w:sz w:val="24"/>
          <w:szCs w:val="24"/>
        </w:rPr>
        <w:t xml:space="preserve"> </w:t>
      </w:r>
    </w:p>
    <w:p w14:paraId="0000019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Alocarea financiară pentru acest apel de proiecte este de 55.611.153 euro (FEDR+BS), din care 47.269.480,05 euro din FEDR și 8.341.672,95 euro cofinanțare de la bugetul de stat. </w:t>
      </w:r>
    </w:p>
    <w:tbl>
      <w:tblPr>
        <w:tblStyle w:val="2"/>
        <w:tblW w:w="99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7110"/>
      </w:tblGrid>
      <w:tr w:rsidR="00473F28" w:rsidRPr="005574E7" w14:paraId="0A2DDDA0" w14:textId="77777777">
        <w:tc>
          <w:tcPr>
            <w:tcW w:w="9918" w:type="dxa"/>
            <w:gridSpan w:val="2"/>
          </w:tcPr>
          <w:p w14:paraId="0000019D" w14:textId="1D12C5CA" w:rsidR="00473F28" w:rsidRPr="005574E7" w:rsidRDefault="00FD3028">
            <w:pPr>
              <w:ind w:hanging="2"/>
              <w:jc w:val="center"/>
              <w:rPr>
                <w:rFonts w:ascii="Monserat" w:eastAsia="Montserrat" w:hAnsi="Monserat" w:cs="Montserrat"/>
              </w:rPr>
            </w:pPr>
            <w:r w:rsidRPr="005574E7">
              <w:rPr>
                <w:rFonts w:ascii="Monserat" w:eastAsia="Montserrat" w:hAnsi="Monserat" w:cs="Montserrat"/>
                <w:b/>
              </w:rPr>
              <w:t>ALOCARE</w:t>
            </w:r>
            <w:r w:rsidR="007F2852">
              <w:rPr>
                <w:rFonts w:ascii="Monserat" w:eastAsia="Montserrat" w:hAnsi="Monserat" w:cs="Montserrat"/>
                <w:b/>
              </w:rPr>
              <w:t xml:space="preserve"> ORIENTATIVĂ </w:t>
            </w:r>
            <w:r w:rsidRPr="005574E7">
              <w:rPr>
                <w:rFonts w:ascii="Monserat" w:eastAsia="Montserrat" w:hAnsi="Monserat" w:cs="Montserrat"/>
                <w:b/>
              </w:rPr>
              <w:t>MUNICIPII RE</w:t>
            </w:r>
            <w:r w:rsidR="007F2852">
              <w:rPr>
                <w:rFonts w:ascii="Monserat" w:eastAsia="Montserrat" w:hAnsi="Monserat" w:cs="Montserrat"/>
                <w:b/>
              </w:rPr>
              <w:t>Ș</w:t>
            </w:r>
            <w:r w:rsidRPr="005574E7">
              <w:rPr>
                <w:rFonts w:ascii="Monserat" w:eastAsia="Montserrat" w:hAnsi="Monserat" w:cs="Montserrat"/>
                <w:b/>
              </w:rPr>
              <w:t>EDINȚĂ DE JUDEȚ</w:t>
            </w:r>
          </w:p>
          <w:p w14:paraId="0000019E" w14:textId="6A7C2E3C" w:rsidR="00473F28" w:rsidRPr="005574E7" w:rsidRDefault="00E2366F">
            <w:pPr>
              <w:ind w:hanging="2"/>
              <w:jc w:val="center"/>
              <w:rPr>
                <w:rFonts w:ascii="Monserat" w:eastAsia="Montserrat" w:hAnsi="Monserat" w:cs="Montserrat"/>
              </w:rPr>
            </w:pPr>
            <w:sdt>
              <w:sdtPr>
                <w:rPr>
                  <w:rFonts w:ascii="Monserat" w:hAnsi="Monserat"/>
                </w:rPr>
                <w:tag w:val="goog_rdk_160"/>
                <w:id w:val="460615842"/>
              </w:sdtPr>
              <w:sdtEndPr/>
              <w:sdtContent/>
            </w:sdt>
            <w:sdt>
              <w:sdtPr>
                <w:rPr>
                  <w:rFonts w:ascii="Monserat" w:hAnsi="Monserat"/>
                </w:rPr>
                <w:tag w:val="goog_rdk_184"/>
                <w:id w:val="1305358993"/>
              </w:sdtPr>
              <w:sdtEndPr/>
              <w:sdtContent/>
            </w:sdt>
            <w:sdt>
              <w:sdtPr>
                <w:rPr>
                  <w:rFonts w:ascii="Monserat" w:hAnsi="Monserat"/>
                </w:rPr>
                <w:tag w:val="goog_rdk_209"/>
                <w:id w:val="904340055"/>
              </w:sdtPr>
              <w:sdtEndPr/>
              <w:sdtContent/>
            </w:sdt>
            <w:sdt>
              <w:sdtPr>
                <w:rPr>
                  <w:rFonts w:ascii="Monserat" w:hAnsi="Monserat"/>
                </w:rPr>
                <w:tag w:val="goog_rdk_253"/>
                <w:id w:val="-1352640914"/>
              </w:sdtPr>
              <w:sdtEndPr/>
              <w:sdtContent/>
            </w:sdt>
            <w:sdt>
              <w:sdtPr>
                <w:rPr>
                  <w:rFonts w:ascii="Monserat" w:hAnsi="Monserat"/>
                </w:rPr>
                <w:tag w:val="goog_rdk_280"/>
                <w:id w:val="356699077"/>
              </w:sdtPr>
              <w:sdtEndPr/>
              <w:sdtContent/>
            </w:sdt>
            <w:sdt>
              <w:sdtPr>
                <w:rPr>
                  <w:rFonts w:ascii="Monserat" w:hAnsi="Monserat"/>
                </w:rPr>
                <w:tag w:val="goog_rdk_307"/>
                <w:id w:val="-1723822260"/>
              </w:sdtPr>
              <w:sdtEndPr/>
              <w:sdtContent/>
            </w:sdt>
            <w:sdt>
              <w:sdtPr>
                <w:rPr>
                  <w:rFonts w:ascii="Monserat" w:hAnsi="Monserat"/>
                </w:rPr>
                <w:tag w:val="goog_rdk_335"/>
                <w:id w:val="-1203015609"/>
              </w:sdtPr>
              <w:sdtEndPr/>
              <w:sdtContent/>
            </w:sdt>
            <w:sdt>
              <w:sdtPr>
                <w:rPr>
                  <w:rFonts w:ascii="Monserat" w:hAnsi="Monserat"/>
                </w:rPr>
                <w:tag w:val="goog_rdk_364"/>
                <w:id w:val="-1412307476"/>
              </w:sdtPr>
              <w:sdtEndPr/>
              <w:sdtContent/>
            </w:sdt>
            <w:sdt>
              <w:sdtPr>
                <w:rPr>
                  <w:rFonts w:ascii="Monserat" w:hAnsi="Monserat"/>
                </w:rPr>
                <w:tag w:val="goog_rdk_394"/>
                <w:id w:val="38860080"/>
              </w:sdtPr>
              <w:sdtEndPr/>
              <w:sdtContent/>
            </w:sdt>
            <w:sdt>
              <w:sdtPr>
                <w:rPr>
                  <w:rFonts w:ascii="Monserat" w:hAnsi="Monserat"/>
                </w:rPr>
                <w:tag w:val="goog_rdk_423"/>
                <w:id w:val="-1639170670"/>
              </w:sdtPr>
              <w:sdtEndPr/>
              <w:sdtContent/>
            </w:sdt>
            <w:sdt>
              <w:sdtPr>
                <w:rPr>
                  <w:rFonts w:ascii="Monserat" w:hAnsi="Monserat"/>
                </w:rPr>
                <w:tag w:val="goog_rdk_453"/>
                <w:id w:val="1689407731"/>
              </w:sdtPr>
              <w:sdtEndPr/>
              <w:sdtContent/>
            </w:sdt>
            <w:sdt>
              <w:sdtPr>
                <w:rPr>
                  <w:rFonts w:ascii="Monserat" w:hAnsi="Monserat"/>
                </w:rPr>
                <w:tag w:val="goog_rdk_485"/>
                <w:id w:val="-1030486390"/>
              </w:sdtPr>
              <w:sdtEndPr/>
              <w:sdtContent/>
            </w:sdt>
            <w:sdt>
              <w:sdtPr>
                <w:rPr>
                  <w:rFonts w:ascii="Monserat" w:hAnsi="Monserat"/>
                </w:rPr>
                <w:tag w:val="goog_rdk_521"/>
                <w:id w:val="456373137"/>
              </w:sdtPr>
              <w:sdtEndPr/>
              <w:sdtContent/>
            </w:sdt>
            <w:sdt>
              <w:sdtPr>
                <w:rPr>
                  <w:rFonts w:ascii="Monserat" w:hAnsi="Monserat"/>
                </w:rPr>
                <w:tag w:val="goog_rdk_558"/>
                <w:id w:val="743302825"/>
                <w:showingPlcHdr/>
              </w:sdtPr>
              <w:sdtEndPr>
                <w:rPr>
                  <w:rFonts w:eastAsia="Montserrat" w:cs="Montserrat"/>
                  <w:b/>
                </w:rPr>
              </w:sdtEndPr>
              <w:sdtContent>
                <w:r w:rsidR="000B7529" w:rsidRPr="005574E7">
                  <w:rPr>
                    <w:rFonts w:ascii="Monserat" w:eastAsia="Montserrat" w:hAnsi="Monserat" w:cs="Montserrat"/>
                    <w:b/>
                  </w:rPr>
                  <w:t xml:space="preserve">     </w:t>
                </w:r>
              </w:sdtContent>
            </w:sdt>
            <w:r w:rsidR="000B7529" w:rsidRPr="005574E7">
              <w:rPr>
                <w:rFonts w:ascii="Monserat" w:eastAsia="Montserrat" w:hAnsi="Monserat" w:cs="Montserrat"/>
                <w:b/>
              </w:rPr>
              <w:t xml:space="preserve">39.736.986 </w:t>
            </w:r>
            <w:r w:rsidR="00FD3028" w:rsidRPr="005574E7">
              <w:rPr>
                <w:rFonts w:ascii="Monserat" w:eastAsia="Montserrat" w:hAnsi="Monserat" w:cs="Montserrat"/>
                <w:b/>
              </w:rPr>
              <w:t>EURO (FEDR+BS)</w:t>
            </w:r>
          </w:p>
        </w:tc>
      </w:tr>
      <w:tr w:rsidR="00473F28" w:rsidRPr="005574E7" w14:paraId="1C9BEC0A" w14:textId="77777777">
        <w:tc>
          <w:tcPr>
            <w:tcW w:w="2808" w:type="dxa"/>
          </w:tcPr>
          <w:p w14:paraId="000001A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Mun. </w:t>
            </w:r>
            <w:proofErr w:type="spellStart"/>
            <w:r w:rsidRPr="005574E7">
              <w:rPr>
                <w:rFonts w:ascii="Monserat" w:eastAsia="Montserrat" w:hAnsi="Monserat" w:cs="Montserrat"/>
              </w:rPr>
              <w:t>Bacau</w:t>
            </w:r>
            <w:proofErr w:type="spellEnd"/>
          </w:p>
        </w:tc>
        <w:tc>
          <w:tcPr>
            <w:tcW w:w="7110" w:type="dxa"/>
          </w:tcPr>
          <w:p w14:paraId="000001A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7.051.076 euro</w:t>
            </w:r>
          </w:p>
        </w:tc>
      </w:tr>
      <w:tr w:rsidR="00473F28" w:rsidRPr="005574E7" w14:paraId="24BAF5DB" w14:textId="77777777">
        <w:trPr>
          <w:trHeight w:val="233"/>
        </w:trPr>
        <w:tc>
          <w:tcPr>
            <w:tcW w:w="2808" w:type="dxa"/>
          </w:tcPr>
          <w:p w14:paraId="000001A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Botoșani</w:t>
            </w:r>
          </w:p>
        </w:tc>
        <w:tc>
          <w:tcPr>
            <w:tcW w:w="7110" w:type="dxa"/>
          </w:tcPr>
          <w:p w14:paraId="000001A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5.174.874 euro</w:t>
            </w:r>
          </w:p>
        </w:tc>
      </w:tr>
      <w:tr w:rsidR="00473F28" w:rsidRPr="005574E7" w14:paraId="33768B35" w14:textId="77777777">
        <w:tc>
          <w:tcPr>
            <w:tcW w:w="2808" w:type="dxa"/>
          </w:tcPr>
          <w:p w14:paraId="000001A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Iași</w:t>
            </w:r>
          </w:p>
        </w:tc>
        <w:tc>
          <w:tcPr>
            <w:tcW w:w="7110" w:type="dxa"/>
          </w:tcPr>
          <w:p w14:paraId="000001A5" w14:textId="77777777" w:rsidR="00473F28" w:rsidRPr="005574E7" w:rsidRDefault="00FD3028">
            <w:pPr>
              <w:ind w:hanging="2"/>
              <w:jc w:val="both"/>
              <w:rPr>
                <w:rFonts w:ascii="Monserat" w:eastAsia="Montserrat" w:hAnsi="Monserat" w:cs="Montserrat"/>
                <w:color w:val="000000"/>
              </w:rPr>
            </w:pPr>
            <w:r w:rsidRPr="005574E7">
              <w:rPr>
                <w:rFonts w:ascii="Monserat" w:eastAsia="Montserrat" w:hAnsi="Monserat" w:cs="Montserrat"/>
                <w:color w:val="000000"/>
              </w:rPr>
              <w:t xml:space="preserve">11.661.911 </w:t>
            </w:r>
            <w:r w:rsidRPr="005574E7">
              <w:rPr>
                <w:rFonts w:ascii="Monserat" w:eastAsia="Montserrat" w:hAnsi="Monserat" w:cs="Montserrat"/>
              </w:rPr>
              <w:t>euro</w:t>
            </w:r>
          </w:p>
        </w:tc>
      </w:tr>
      <w:tr w:rsidR="00473F28" w:rsidRPr="005574E7" w14:paraId="65C73004" w14:textId="77777777">
        <w:tc>
          <w:tcPr>
            <w:tcW w:w="2808" w:type="dxa"/>
          </w:tcPr>
          <w:p w14:paraId="000001A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Piatra Neamț</w:t>
            </w:r>
          </w:p>
        </w:tc>
        <w:tc>
          <w:tcPr>
            <w:tcW w:w="7110" w:type="dxa"/>
          </w:tcPr>
          <w:p w14:paraId="000001A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4.998.105 euro</w:t>
            </w:r>
          </w:p>
        </w:tc>
      </w:tr>
      <w:tr w:rsidR="00473F28" w:rsidRPr="005574E7" w14:paraId="2589F966" w14:textId="77777777">
        <w:tc>
          <w:tcPr>
            <w:tcW w:w="2808" w:type="dxa"/>
          </w:tcPr>
          <w:p w14:paraId="000001A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Suceava</w:t>
            </w:r>
          </w:p>
        </w:tc>
        <w:tc>
          <w:tcPr>
            <w:tcW w:w="7110" w:type="dxa"/>
          </w:tcPr>
          <w:p w14:paraId="000001A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5.322.177 euro</w:t>
            </w:r>
          </w:p>
        </w:tc>
      </w:tr>
      <w:tr w:rsidR="00473F28" w:rsidRPr="005574E7" w14:paraId="39317FC4" w14:textId="77777777">
        <w:tc>
          <w:tcPr>
            <w:tcW w:w="2808" w:type="dxa"/>
          </w:tcPr>
          <w:p w14:paraId="000001A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Vaslui</w:t>
            </w:r>
          </w:p>
        </w:tc>
        <w:tc>
          <w:tcPr>
            <w:tcW w:w="7110" w:type="dxa"/>
          </w:tcPr>
          <w:p w14:paraId="000001AB" w14:textId="77777777" w:rsidR="00473F28" w:rsidRPr="005574E7" w:rsidRDefault="00FD3028">
            <w:pPr>
              <w:ind w:hanging="2"/>
              <w:jc w:val="both"/>
              <w:rPr>
                <w:rFonts w:ascii="Monserat" w:eastAsia="Montserrat" w:hAnsi="Monserat" w:cs="Montserrat"/>
                <w:color w:val="000000"/>
              </w:rPr>
            </w:pPr>
            <w:r w:rsidRPr="005574E7">
              <w:rPr>
                <w:rFonts w:ascii="Monserat" w:eastAsia="Montserrat" w:hAnsi="Monserat" w:cs="Montserrat"/>
                <w:color w:val="000000"/>
              </w:rPr>
              <w:t xml:space="preserve">5.528.843 </w:t>
            </w:r>
            <w:r w:rsidRPr="005574E7">
              <w:rPr>
                <w:rFonts w:ascii="Monserat" w:eastAsia="Montserrat" w:hAnsi="Monserat" w:cs="Montserrat"/>
              </w:rPr>
              <w:t>euro</w:t>
            </w:r>
          </w:p>
        </w:tc>
      </w:tr>
    </w:tbl>
    <w:p w14:paraId="000001AC" w14:textId="77777777" w:rsidR="00473F28" w:rsidRPr="005574E7" w:rsidRDefault="00473F28">
      <w:pPr>
        <w:spacing w:after="0"/>
        <w:ind w:hanging="2"/>
        <w:jc w:val="both"/>
        <w:rPr>
          <w:rFonts w:ascii="Monserat" w:eastAsia="Montserrat" w:hAnsi="Monserat" w:cs="Montserrat"/>
        </w:rPr>
      </w:pPr>
    </w:p>
    <w:tbl>
      <w:tblPr>
        <w:tblStyle w:val="1"/>
        <w:tblW w:w="99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7110"/>
      </w:tblGrid>
      <w:tr w:rsidR="00473F28" w:rsidRPr="005574E7" w14:paraId="513195A1" w14:textId="77777777">
        <w:tc>
          <w:tcPr>
            <w:tcW w:w="9918" w:type="dxa"/>
            <w:gridSpan w:val="2"/>
          </w:tcPr>
          <w:p w14:paraId="000001AD" w14:textId="457FEBBE" w:rsidR="00473F28" w:rsidRPr="005574E7" w:rsidRDefault="00FD3028">
            <w:pPr>
              <w:ind w:hanging="2"/>
              <w:jc w:val="center"/>
              <w:rPr>
                <w:rFonts w:ascii="Monserat" w:eastAsia="Montserrat" w:hAnsi="Monserat" w:cs="Montserrat"/>
              </w:rPr>
            </w:pPr>
            <w:r w:rsidRPr="005574E7">
              <w:rPr>
                <w:rFonts w:ascii="Monserat" w:eastAsia="Montserrat" w:hAnsi="Monserat" w:cs="Montserrat"/>
                <w:b/>
              </w:rPr>
              <w:t>ALOCARE</w:t>
            </w:r>
            <w:r w:rsidR="007F2852">
              <w:rPr>
                <w:rFonts w:ascii="Monserat" w:eastAsia="Montserrat" w:hAnsi="Monserat" w:cs="Montserrat"/>
                <w:b/>
              </w:rPr>
              <w:t xml:space="preserve"> </w:t>
            </w:r>
            <w:r w:rsidR="007F2852">
              <w:rPr>
                <w:rFonts w:ascii="Monserat" w:eastAsia="Montserrat" w:hAnsi="Monserat" w:cs="Montserrat"/>
                <w:b/>
              </w:rPr>
              <w:t>ORIENTATIVĂ</w:t>
            </w:r>
            <w:r w:rsidR="007F2852" w:rsidRPr="005574E7">
              <w:rPr>
                <w:rFonts w:ascii="Monserat" w:eastAsia="Montserrat" w:hAnsi="Monserat" w:cs="Montserrat"/>
                <w:b/>
              </w:rPr>
              <w:t xml:space="preserve"> </w:t>
            </w:r>
            <w:r w:rsidRPr="005574E7">
              <w:rPr>
                <w:rFonts w:ascii="Monserat" w:eastAsia="Montserrat" w:hAnsi="Monserat" w:cs="Montserrat"/>
                <w:b/>
              </w:rPr>
              <w:t>MUNICIPII</w:t>
            </w:r>
          </w:p>
          <w:p w14:paraId="000001AE" w14:textId="25BDC023" w:rsidR="00473F28" w:rsidRPr="005574E7" w:rsidRDefault="00E2366F">
            <w:pPr>
              <w:ind w:hanging="2"/>
              <w:jc w:val="center"/>
              <w:rPr>
                <w:rFonts w:ascii="Monserat" w:eastAsia="Montserrat" w:hAnsi="Monserat" w:cs="Montserrat"/>
              </w:rPr>
            </w:pPr>
            <w:sdt>
              <w:sdtPr>
                <w:rPr>
                  <w:rFonts w:ascii="Monserat" w:hAnsi="Monserat"/>
                </w:rPr>
                <w:tag w:val="goog_rdk_247"/>
                <w:id w:val="-182211202"/>
              </w:sdtPr>
              <w:sdtEndPr/>
              <w:sdtContent/>
            </w:sdt>
            <w:sdt>
              <w:sdtPr>
                <w:rPr>
                  <w:rFonts w:ascii="Monserat" w:hAnsi="Monserat"/>
                </w:rPr>
                <w:tag w:val="goog_rdk_274"/>
                <w:id w:val="465239814"/>
              </w:sdtPr>
              <w:sdtEndPr/>
              <w:sdtContent/>
            </w:sdt>
            <w:sdt>
              <w:sdtPr>
                <w:rPr>
                  <w:rFonts w:ascii="Monserat" w:hAnsi="Monserat"/>
                </w:rPr>
                <w:tag w:val="goog_rdk_301"/>
                <w:id w:val="118581100"/>
              </w:sdtPr>
              <w:sdtEndPr/>
              <w:sdtContent/>
            </w:sdt>
            <w:sdt>
              <w:sdtPr>
                <w:rPr>
                  <w:rFonts w:ascii="Monserat" w:hAnsi="Monserat"/>
                </w:rPr>
                <w:tag w:val="goog_rdk_329"/>
                <w:id w:val="-198554430"/>
              </w:sdtPr>
              <w:sdtEndPr/>
              <w:sdtContent/>
            </w:sdt>
            <w:sdt>
              <w:sdtPr>
                <w:rPr>
                  <w:rFonts w:ascii="Monserat" w:hAnsi="Monserat"/>
                </w:rPr>
                <w:tag w:val="goog_rdk_358"/>
                <w:id w:val="-219295253"/>
              </w:sdtPr>
              <w:sdtEndPr/>
              <w:sdtContent/>
            </w:sdt>
            <w:sdt>
              <w:sdtPr>
                <w:rPr>
                  <w:rFonts w:ascii="Monserat" w:hAnsi="Monserat"/>
                </w:rPr>
                <w:tag w:val="goog_rdk_388"/>
                <w:id w:val="-1755129072"/>
              </w:sdtPr>
              <w:sdtEndPr/>
              <w:sdtContent/>
            </w:sdt>
            <w:sdt>
              <w:sdtPr>
                <w:rPr>
                  <w:rFonts w:ascii="Monserat" w:hAnsi="Monserat"/>
                </w:rPr>
                <w:tag w:val="goog_rdk_417"/>
                <w:id w:val="1746298168"/>
              </w:sdtPr>
              <w:sdtEndPr/>
              <w:sdtContent/>
            </w:sdt>
            <w:sdt>
              <w:sdtPr>
                <w:rPr>
                  <w:rFonts w:ascii="Monserat" w:hAnsi="Monserat"/>
                </w:rPr>
                <w:tag w:val="goog_rdk_446"/>
                <w:id w:val="1535613603"/>
              </w:sdtPr>
              <w:sdtEndPr/>
              <w:sdtContent/>
            </w:sdt>
            <w:sdt>
              <w:sdtPr>
                <w:rPr>
                  <w:rFonts w:ascii="Monserat" w:hAnsi="Monserat"/>
                </w:rPr>
                <w:tag w:val="goog_rdk_478"/>
                <w:id w:val="-1235702799"/>
              </w:sdtPr>
              <w:sdtEndPr/>
              <w:sdtContent/>
            </w:sdt>
            <w:sdt>
              <w:sdtPr>
                <w:rPr>
                  <w:rFonts w:ascii="Monserat" w:hAnsi="Monserat"/>
                </w:rPr>
                <w:tag w:val="goog_rdk_514"/>
                <w:id w:val="-1475981798"/>
              </w:sdtPr>
              <w:sdtEndPr/>
              <w:sdtContent/>
            </w:sdt>
            <w:sdt>
              <w:sdtPr>
                <w:rPr>
                  <w:rFonts w:ascii="Monserat" w:hAnsi="Monserat"/>
                </w:rPr>
                <w:tag w:val="goog_rdk_551"/>
                <w:id w:val="-1862190207"/>
                <w:showingPlcHdr/>
              </w:sdtPr>
              <w:sdtEndPr>
                <w:rPr>
                  <w:rFonts w:eastAsia="Montserrat" w:cs="Montserrat"/>
                  <w:b/>
                </w:rPr>
              </w:sdtEndPr>
              <w:sdtContent>
                <w:r w:rsidR="001B4A5D" w:rsidRPr="005574E7">
                  <w:rPr>
                    <w:rFonts w:ascii="Monserat" w:eastAsia="Montserrat" w:hAnsi="Monserat" w:cs="Montserrat"/>
                    <w:b/>
                  </w:rPr>
                  <w:t xml:space="preserve">     </w:t>
                </w:r>
              </w:sdtContent>
            </w:sdt>
            <w:r w:rsidR="001B4A5D" w:rsidRPr="005574E7">
              <w:rPr>
                <w:rFonts w:ascii="Monserat" w:eastAsia="Montserrat" w:hAnsi="Monserat" w:cs="Montserrat"/>
                <w:b/>
              </w:rPr>
              <w:t xml:space="preserve">15.874.172 </w:t>
            </w:r>
            <w:r w:rsidR="00FD3028" w:rsidRPr="005574E7">
              <w:rPr>
                <w:rFonts w:ascii="Monserat" w:eastAsia="Montserrat" w:hAnsi="Monserat" w:cs="Montserrat"/>
                <w:b/>
              </w:rPr>
              <w:t>EURO (FEDR+BS)</w:t>
            </w:r>
          </w:p>
        </w:tc>
      </w:tr>
      <w:tr w:rsidR="00473F28" w:rsidRPr="005574E7" w14:paraId="76461F25" w14:textId="77777777">
        <w:tc>
          <w:tcPr>
            <w:tcW w:w="2808" w:type="dxa"/>
          </w:tcPr>
          <w:p w14:paraId="000001B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Moinești</w:t>
            </w:r>
          </w:p>
        </w:tc>
        <w:tc>
          <w:tcPr>
            <w:tcW w:w="7110" w:type="dxa"/>
          </w:tcPr>
          <w:p w14:paraId="000001B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1.081.320  euro</w:t>
            </w:r>
          </w:p>
        </w:tc>
      </w:tr>
      <w:tr w:rsidR="00473F28" w:rsidRPr="005574E7" w14:paraId="7B25D097" w14:textId="77777777">
        <w:trPr>
          <w:trHeight w:val="233"/>
        </w:trPr>
        <w:tc>
          <w:tcPr>
            <w:tcW w:w="2808" w:type="dxa"/>
          </w:tcPr>
          <w:p w14:paraId="000001B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Onești</w:t>
            </w:r>
          </w:p>
        </w:tc>
        <w:tc>
          <w:tcPr>
            <w:tcW w:w="7110" w:type="dxa"/>
          </w:tcPr>
          <w:p w14:paraId="000001B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1.716.843  euro</w:t>
            </w:r>
          </w:p>
        </w:tc>
      </w:tr>
      <w:tr w:rsidR="00473F28" w:rsidRPr="005574E7" w14:paraId="74C01E53" w14:textId="77777777">
        <w:trPr>
          <w:trHeight w:val="233"/>
        </w:trPr>
        <w:tc>
          <w:tcPr>
            <w:tcW w:w="2808" w:type="dxa"/>
          </w:tcPr>
          <w:p w14:paraId="000001B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Dorohoi</w:t>
            </w:r>
          </w:p>
        </w:tc>
        <w:tc>
          <w:tcPr>
            <w:tcW w:w="7110" w:type="dxa"/>
          </w:tcPr>
          <w:p w14:paraId="000001B5"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1.234.201 euro</w:t>
            </w:r>
          </w:p>
        </w:tc>
      </w:tr>
      <w:tr w:rsidR="00473F28" w:rsidRPr="005574E7" w14:paraId="09583E88" w14:textId="77777777">
        <w:trPr>
          <w:trHeight w:val="233"/>
        </w:trPr>
        <w:tc>
          <w:tcPr>
            <w:tcW w:w="2808" w:type="dxa"/>
          </w:tcPr>
          <w:p w14:paraId="000001B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Pașcani</w:t>
            </w:r>
          </w:p>
        </w:tc>
        <w:tc>
          <w:tcPr>
            <w:tcW w:w="7110" w:type="dxa"/>
          </w:tcPr>
          <w:p w14:paraId="000001B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1.600.362  euro</w:t>
            </w:r>
          </w:p>
        </w:tc>
      </w:tr>
      <w:tr w:rsidR="00473F28" w:rsidRPr="005574E7" w14:paraId="19639BEF" w14:textId="77777777">
        <w:trPr>
          <w:trHeight w:val="233"/>
        </w:trPr>
        <w:tc>
          <w:tcPr>
            <w:tcW w:w="2808" w:type="dxa"/>
          </w:tcPr>
          <w:p w14:paraId="000001B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Roman</w:t>
            </w:r>
          </w:p>
        </w:tc>
        <w:tc>
          <w:tcPr>
            <w:tcW w:w="7110" w:type="dxa"/>
          </w:tcPr>
          <w:p w14:paraId="000001B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2.164.510 euro</w:t>
            </w:r>
          </w:p>
        </w:tc>
      </w:tr>
      <w:tr w:rsidR="00473F28" w:rsidRPr="005574E7" w14:paraId="1D61DFF7" w14:textId="77777777">
        <w:tc>
          <w:tcPr>
            <w:tcW w:w="2808" w:type="dxa"/>
          </w:tcPr>
          <w:p w14:paraId="000001BA" w14:textId="67BD6E0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w:t>
            </w:r>
            <w:r w:rsidR="00FA77DE">
              <w:rPr>
                <w:rFonts w:ascii="Monserat" w:eastAsia="Montserrat" w:hAnsi="Monserat" w:cs="Montserrat"/>
              </w:rPr>
              <w:t xml:space="preserve"> </w:t>
            </w:r>
            <w:r w:rsidRPr="005574E7">
              <w:rPr>
                <w:rFonts w:ascii="Monserat" w:eastAsia="Montserrat" w:hAnsi="Monserat" w:cs="Montserrat"/>
              </w:rPr>
              <w:t>Câmpulung Moldovenesc</w:t>
            </w:r>
          </w:p>
        </w:tc>
        <w:tc>
          <w:tcPr>
            <w:tcW w:w="7110" w:type="dxa"/>
          </w:tcPr>
          <w:p w14:paraId="000001BB" w14:textId="77777777" w:rsidR="00473F28" w:rsidRPr="005574E7" w:rsidRDefault="00FD3028">
            <w:pPr>
              <w:ind w:hanging="2"/>
              <w:jc w:val="both"/>
              <w:rPr>
                <w:rFonts w:ascii="Monserat" w:eastAsia="Montserrat" w:hAnsi="Monserat" w:cs="Montserrat"/>
                <w:color w:val="000000"/>
              </w:rPr>
            </w:pPr>
            <w:r w:rsidRPr="005574E7">
              <w:rPr>
                <w:rFonts w:ascii="Monserat" w:eastAsia="Montserrat" w:hAnsi="Monserat" w:cs="Montserrat"/>
                <w:color w:val="000000"/>
              </w:rPr>
              <w:t xml:space="preserve">1.000.948 </w:t>
            </w:r>
            <w:r w:rsidRPr="005574E7">
              <w:rPr>
                <w:rFonts w:ascii="Monserat" w:eastAsia="Montserrat" w:hAnsi="Monserat" w:cs="Montserrat"/>
              </w:rPr>
              <w:t>euro</w:t>
            </w:r>
          </w:p>
        </w:tc>
      </w:tr>
      <w:tr w:rsidR="00473F28" w:rsidRPr="005574E7" w14:paraId="4ED9CCCA" w14:textId="77777777">
        <w:tc>
          <w:tcPr>
            <w:tcW w:w="2808" w:type="dxa"/>
          </w:tcPr>
          <w:p w14:paraId="000001B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Fălticeni</w:t>
            </w:r>
          </w:p>
        </w:tc>
        <w:tc>
          <w:tcPr>
            <w:tcW w:w="7110" w:type="dxa"/>
          </w:tcPr>
          <w:p w14:paraId="000001BD" w14:textId="77777777" w:rsidR="00473F28" w:rsidRPr="005574E7" w:rsidRDefault="00FD3028">
            <w:pPr>
              <w:ind w:hanging="2"/>
              <w:jc w:val="both"/>
              <w:rPr>
                <w:rFonts w:ascii="Monserat" w:eastAsia="Montserrat" w:hAnsi="Monserat" w:cs="Montserrat"/>
                <w:color w:val="000000"/>
              </w:rPr>
            </w:pPr>
            <w:r w:rsidRPr="005574E7">
              <w:rPr>
                <w:rFonts w:ascii="Monserat" w:eastAsia="Montserrat" w:hAnsi="Monserat" w:cs="Montserrat"/>
                <w:color w:val="000000"/>
              </w:rPr>
              <w:t xml:space="preserve">1.252.967 </w:t>
            </w:r>
            <w:r w:rsidRPr="005574E7">
              <w:rPr>
                <w:rFonts w:ascii="Monserat" w:eastAsia="Montserrat" w:hAnsi="Monserat" w:cs="Montserrat"/>
              </w:rPr>
              <w:t>euro</w:t>
            </w:r>
          </w:p>
        </w:tc>
      </w:tr>
      <w:tr w:rsidR="00473F28" w:rsidRPr="005574E7" w14:paraId="149234DB" w14:textId="77777777">
        <w:tc>
          <w:tcPr>
            <w:tcW w:w="2808" w:type="dxa"/>
          </w:tcPr>
          <w:p w14:paraId="000001B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Rădăuți</w:t>
            </w:r>
          </w:p>
        </w:tc>
        <w:tc>
          <w:tcPr>
            <w:tcW w:w="7110" w:type="dxa"/>
          </w:tcPr>
          <w:p w14:paraId="000001BF" w14:textId="77777777" w:rsidR="00473F28" w:rsidRPr="005574E7" w:rsidRDefault="00FD3028">
            <w:pPr>
              <w:ind w:hanging="2"/>
              <w:jc w:val="both"/>
              <w:rPr>
                <w:rFonts w:ascii="Monserat" w:eastAsia="Montserrat" w:hAnsi="Monserat" w:cs="Montserrat"/>
                <w:color w:val="000000"/>
              </w:rPr>
            </w:pPr>
            <w:r w:rsidRPr="005574E7">
              <w:rPr>
                <w:rFonts w:ascii="Monserat" w:eastAsia="Montserrat" w:hAnsi="Monserat" w:cs="Montserrat"/>
                <w:color w:val="000000"/>
              </w:rPr>
              <w:t xml:space="preserve">1.360.816 </w:t>
            </w:r>
            <w:r w:rsidRPr="005574E7">
              <w:rPr>
                <w:rFonts w:ascii="Monserat" w:eastAsia="Montserrat" w:hAnsi="Monserat" w:cs="Montserrat"/>
              </w:rPr>
              <w:t>euro</w:t>
            </w:r>
          </w:p>
        </w:tc>
      </w:tr>
      <w:tr w:rsidR="00473F28" w:rsidRPr="005574E7" w14:paraId="4802765F" w14:textId="77777777">
        <w:tc>
          <w:tcPr>
            <w:tcW w:w="2808" w:type="dxa"/>
          </w:tcPr>
          <w:p w14:paraId="000001C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Vatra Dornei</w:t>
            </w:r>
          </w:p>
        </w:tc>
        <w:tc>
          <w:tcPr>
            <w:tcW w:w="7110" w:type="dxa"/>
          </w:tcPr>
          <w:p w14:paraId="000001C1" w14:textId="77777777" w:rsidR="00473F28" w:rsidRPr="005574E7" w:rsidRDefault="00FD3028">
            <w:pPr>
              <w:ind w:hanging="2"/>
              <w:jc w:val="both"/>
              <w:rPr>
                <w:rFonts w:ascii="Monserat" w:eastAsia="Montserrat" w:hAnsi="Monserat" w:cs="Montserrat"/>
                <w:color w:val="000000"/>
              </w:rPr>
            </w:pPr>
            <w:r w:rsidRPr="005574E7">
              <w:rPr>
                <w:rFonts w:ascii="Monserat" w:eastAsia="Montserrat" w:hAnsi="Monserat" w:cs="Montserrat"/>
                <w:color w:val="000000"/>
              </w:rPr>
              <w:t>902.027 euro</w:t>
            </w:r>
          </w:p>
        </w:tc>
      </w:tr>
      <w:tr w:rsidR="00473F28" w:rsidRPr="005574E7" w14:paraId="2183F8EC" w14:textId="77777777">
        <w:tc>
          <w:tcPr>
            <w:tcW w:w="2808" w:type="dxa"/>
          </w:tcPr>
          <w:p w14:paraId="000001C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Bârlad</w:t>
            </w:r>
          </w:p>
        </w:tc>
        <w:tc>
          <w:tcPr>
            <w:tcW w:w="7110" w:type="dxa"/>
          </w:tcPr>
          <w:p w14:paraId="000001C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2.183.324 euro</w:t>
            </w:r>
          </w:p>
        </w:tc>
      </w:tr>
      <w:tr w:rsidR="00473F28" w:rsidRPr="005574E7" w14:paraId="5EF14A7A" w14:textId="77777777">
        <w:tc>
          <w:tcPr>
            <w:tcW w:w="2808" w:type="dxa"/>
          </w:tcPr>
          <w:p w14:paraId="000001C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Mun. Huși</w:t>
            </w:r>
          </w:p>
        </w:tc>
        <w:tc>
          <w:tcPr>
            <w:tcW w:w="7110" w:type="dxa"/>
          </w:tcPr>
          <w:p w14:paraId="000001C5" w14:textId="77777777" w:rsidR="00473F28" w:rsidRPr="005574E7" w:rsidRDefault="00FD3028">
            <w:pPr>
              <w:ind w:hanging="2"/>
              <w:jc w:val="both"/>
              <w:rPr>
                <w:rFonts w:ascii="Monserat" w:eastAsia="Montserrat" w:hAnsi="Monserat" w:cs="Montserrat"/>
                <w:color w:val="000000"/>
              </w:rPr>
            </w:pPr>
            <w:r w:rsidRPr="005574E7">
              <w:rPr>
                <w:rFonts w:ascii="Monserat" w:eastAsia="Montserrat" w:hAnsi="Monserat" w:cs="Montserrat"/>
                <w:color w:val="000000"/>
              </w:rPr>
              <w:t xml:space="preserve">1.376.854 </w:t>
            </w:r>
            <w:r w:rsidRPr="005574E7">
              <w:rPr>
                <w:rFonts w:ascii="Monserat" w:eastAsia="Montserrat" w:hAnsi="Monserat" w:cs="Montserrat"/>
              </w:rPr>
              <w:t>euro</w:t>
            </w:r>
          </w:p>
        </w:tc>
      </w:tr>
    </w:tbl>
    <w:p w14:paraId="000001C6" w14:textId="77777777" w:rsidR="00473F28" w:rsidRPr="005574E7" w:rsidRDefault="00473F28">
      <w:pPr>
        <w:spacing w:after="0"/>
        <w:ind w:hanging="2"/>
        <w:jc w:val="both"/>
        <w:rPr>
          <w:rFonts w:ascii="Monserat" w:eastAsia="Montserrat" w:hAnsi="Monserat" w:cs="Montserrat"/>
        </w:rPr>
      </w:pPr>
    </w:p>
    <w:p w14:paraId="000001C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transformarea din euro în lei a alocării în aplicația MySMIS2021/SMIS2021+ este utilizat cursul </w:t>
      </w:r>
      <w:proofErr w:type="spellStart"/>
      <w:r w:rsidRPr="005574E7">
        <w:rPr>
          <w:rFonts w:ascii="Monserat" w:eastAsia="Montserrat" w:hAnsi="Monserat" w:cs="Montserrat"/>
        </w:rPr>
        <w:t>inforeuro</w:t>
      </w:r>
      <w:proofErr w:type="spellEnd"/>
      <w:r w:rsidRPr="005574E7">
        <w:rPr>
          <w:rFonts w:ascii="Monserat" w:eastAsia="Montserrat" w:hAnsi="Monserat" w:cs="Montserrat"/>
        </w:rPr>
        <w:t xml:space="preserve"> din luna publicării ghidului, respectiv luna ....:  1 euro =...... lei.</w:t>
      </w:r>
    </w:p>
    <w:p w14:paraId="000001C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b/>
        </w:rPr>
        <w:t>Atenție!</w:t>
      </w:r>
    </w:p>
    <w:p w14:paraId="000001C9" w14:textId="08AE8486" w:rsidR="00473F28" w:rsidRPr="005574E7" w:rsidRDefault="00FD3028">
      <w:pPr>
        <w:ind w:hanging="2"/>
        <w:jc w:val="both"/>
        <w:rPr>
          <w:rFonts w:ascii="Monserat" w:eastAsia="Montserrat" w:hAnsi="Monserat" w:cs="Montserrat"/>
          <w:b/>
        </w:rPr>
      </w:pPr>
      <w:r w:rsidRPr="005574E7">
        <w:rPr>
          <w:rFonts w:ascii="Monserat" w:eastAsia="Montserrat" w:hAnsi="Monserat" w:cs="Montserrat"/>
          <w:b/>
        </w:rPr>
        <w:t>Alocarea men</w:t>
      </w:r>
      <w:r w:rsidR="00EF3520">
        <w:rPr>
          <w:rFonts w:ascii="Monserat" w:eastAsia="Montserrat" w:hAnsi="Monserat" w:cs="Montserrat"/>
          <w:b/>
        </w:rPr>
        <w:t>ț</w:t>
      </w:r>
      <w:r w:rsidRPr="005574E7">
        <w:rPr>
          <w:rFonts w:ascii="Monserat" w:eastAsia="Montserrat" w:hAnsi="Monserat" w:cs="Montserrat"/>
          <w:b/>
        </w:rPr>
        <w:t>ionata mai sus poate fi diminuată în scopul finanțării proiectelor etapizate, în conformitate cu legislația în vigoare privind închiderea Programului Operațional Regional 2014-2020.</w:t>
      </w:r>
    </w:p>
    <w:p w14:paraId="000001CA" w14:textId="2507588D" w:rsidR="00473F28" w:rsidRPr="005574E7" w:rsidRDefault="00E55CBF"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7" w:name="_Toc160718940"/>
      <w:r w:rsidRPr="005574E7">
        <w:rPr>
          <w:rFonts w:ascii="Monserat" w:eastAsia="Montserrat" w:hAnsi="Monserat" w:cs="Montserrat"/>
          <w:bCs w:val="0"/>
          <w:color w:val="000000"/>
          <w:sz w:val="24"/>
          <w:szCs w:val="24"/>
        </w:rPr>
        <w:t xml:space="preserve">3.4 </w:t>
      </w:r>
      <w:r w:rsidR="00FD3028" w:rsidRPr="005574E7">
        <w:rPr>
          <w:rFonts w:ascii="Monserat" w:eastAsia="Montserrat" w:hAnsi="Monserat" w:cs="Montserrat"/>
          <w:bCs w:val="0"/>
          <w:color w:val="000000"/>
          <w:sz w:val="24"/>
          <w:szCs w:val="24"/>
        </w:rPr>
        <w:t xml:space="preserve">Rata de </w:t>
      </w:r>
      <w:proofErr w:type="spellStart"/>
      <w:r w:rsidR="00FD3028" w:rsidRPr="005574E7">
        <w:rPr>
          <w:rFonts w:ascii="Monserat" w:eastAsia="Montserrat" w:hAnsi="Monserat" w:cs="Montserrat"/>
          <w:bCs w:val="0"/>
          <w:color w:val="000000"/>
          <w:sz w:val="24"/>
          <w:szCs w:val="24"/>
        </w:rPr>
        <w:t>co-finanţare</w:t>
      </w:r>
      <w:bookmarkEnd w:id="17"/>
      <w:proofErr w:type="spellEnd"/>
      <w:r w:rsidR="00FD3028" w:rsidRPr="005574E7">
        <w:rPr>
          <w:rFonts w:ascii="Monserat" w:eastAsia="Montserrat" w:hAnsi="Monserat" w:cs="Montserrat"/>
          <w:bCs w:val="0"/>
          <w:color w:val="000000"/>
          <w:sz w:val="24"/>
          <w:szCs w:val="24"/>
        </w:rPr>
        <w:t xml:space="preserve">      </w:t>
      </w:r>
    </w:p>
    <w:p w14:paraId="000001CB" w14:textId="7A640256" w:rsidR="00473F28" w:rsidRPr="005574E7" w:rsidRDefault="00FD3028">
      <w:pPr>
        <w:keepNext/>
        <w:pBdr>
          <w:top w:val="nil"/>
          <w:left w:val="nil"/>
          <w:bottom w:val="nil"/>
          <w:right w:val="nil"/>
          <w:between w:val="nil"/>
        </w:pBdr>
        <w:spacing w:line="240" w:lineRule="auto"/>
        <w:jc w:val="both"/>
        <w:rPr>
          <w:rFonts w:ascii="Monserat" w:eastAsia="Montserrat" w:hAnsi="Monserat" w:cs="Montserrat"/>
        </w:rPr>
      </w:pPr>
      <w:r w:rsidRPr="005574E7">
        <w:rPr>
          <w:rFonts w:ascii="Monserat" w:eastAsia="Montserrat" w:hAnsi="Monserat" w:cs="Montserrat"/>
        </w:rPr>
        <w:t>În cadrul apelului de proiecte PR/NE/2024/3/RSO2.7/1/Spa</w:t>
      </w:r>
      <w:r w:rsidR="00EF3520">
        <w:rPr>
          <w:rFonts w:ascii="Monserat" w:eastAsia="Montserrat" w:hAnsi="Monserat" w:cs="Montserrat"/>
        </w:rPr>
        <w:t>ț</w:t>
      </w:r>
      <w:r w:rsidRPr="005574E7">
        <w:rPr>
          <w:rFonts w:ascii="Monserat" w:eastAsia="Montserrat" w:hAnsi="Monserat" w:cs="Montserrat"/>
        </w:rPr>
        <w:t>ii verzi MRJ+M pentru întocmirea bugetului cererii de finanțare, se vor lua în calcul următoarele rate de cofinanțare:</w:t>
      </w:r>
    </w:p>
    <w:p w14:paraId="000001CC" w14:textId="77777777" w:rsidR="00473F28" w:rsidRPr="005574E7" w:rsidRDefault="00FD3028">
      <w:pPr>
        <w:numPr>
          <w:ilvl w:val="0"/>
          <w:numId w:val="19"/>
        </w:numPr>
        <w:pBdr>
          <w:top w:val="nil"/>
          <w:left w:val="nil"/>
          <w:bottom w:val="nil"/>
          <w:right w:val="nil"/>
          <w:between w:val="nil"/>
        </w:pBd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 xml:space="preserve">Rata de cofinanțare acordată prin Fondul European de Dezvoltare Regională este de </w:t>
      </w:r>
      <w:r w:rsidRPr="005574E7">
        <w:rPr>
          <w:rFonts w:ascii="Monserat" w:eastAsia="Montserrat" w:hAnsi="Monserat" w:cs="Montserrat"/>
          <w:b/>
          <w:color w:val="000000"/>
        </w:rPr>
        <w:t>85%</w:t>
      </w:r>
      <w:r w:rsidRPr="005574E7">
        <w:rPr>
          <w:rFonts w:ascii="Monserat" w:eastAsia="Montserrat" w:hAnsi="Monserat" w:cs="Montserrat"/>
          <w:color w:val="000000"/>
        </w:rPr>
        <w:t xml:space="preserve"> din valoarea cheltuielilor eligibile ale proiectului, iar rata de cofinanțare din bugetul de stat reprezintă </w:t>
      </w:r>
      <w:r w:rsidRPr="005574E7">
        <w:rPr>
          <w:rFonts w:ascii="Monserat" w:eastAsia="Montserrat" w:hAnsi="Monserat" w:cs="Montserrat"/>
          <w:b/>
          <w:color w:val="000000"/>
        </w:rPr>
        <w:t>13%</w:t>
      </w:r>
      <w:r w:rsidRPr="005574E7">
        <w:rPr>
          <w:rFonts w:ascii="Monserat" w:eastAsia="Montserrat" w:hAnsi="Monserat" w:cs="Montserrat"/>
          <w:color w:val="000000"/>
        </w:rPr>
        <w:t xml:space="preserve"> din valoarea cheltuielilor eligibile ale proiectului.</w:t>
      </w:r>
    </w:p>
    <w:p w14:paraId="000001CD" w14:textId="77777777" w:rsidR="00473F28" w:rsidRPr="005574E7" w:rsidRDefault="00FD3028">
      <w:pPr>
        <w:numPr>
          <w:ilvl w:val="0"/>
          <w:numId w:val="19"/>
        </w:numPr>
        <w:pBdr>
          <w:top w:val="nil"/>
          <w:left w:val="nil"/>
          <w:bottom w:val="nil"/>
          <w:right w:val="nil"/>
          <w:between w:val="nil"/>
        </w:pBdr>
        <w:spacing w:after="120" w:line="240" w:lineRule="auto"/>
        <w:jc w:val="both"/>
        <w:rPr>
          <w:rFonts w:ascii="Monserat" w:eastAsia="Montserrat" w:hAnsi="Monserat" w:cs="Montserrat"/>
          <w:color w:val="000000"/>
        </w:rPr>
      </w:pPr>
      <w:r w:rsidRPr="005574E7">
        <w:rPr>
          <w:rFonts w:ascii="Monserat" w:eastAsia="Montserrat" w:hAnsi="Monserat" w:cs="Montserrat"/>
          <w:color w:val="000000"/>
        </w:rPr>
        <w:t xml:space="preserve">Pentru proiectele depuse în cadrul prezentelor apeluri de proiecte, cofinanțarea din partea solicitantului este de minimum </w:t>
      </w:r>
      <w:r w:rsidRPr="005574E7">
        <w:rPr>
          <w:rFonts w:ascii="Monserat" w:eastAsia="Montserrat" w:hAnsi="Monserat" w:cs="Montserrat"/>
          <w:b/>
          <w:color w:val="000000"/>
        </w:rPr>
        <w:t>2%</w:t>
      </w:r>
      <w:r w:rsidRPr="005574E7">
        <w:rPr>
          <w:rFonts w:ascii="Monserat" w:eastAsia="Montserrat" w:hAnsi="Monserat" w:cs="Montserrat"/>
          <w:color w:val="000000"/>
        </w:rPr>
        <w:t xml:space="preserve"> din valoarea cheltuielilor eligibile.</w:t>
      </w:r>
    </w:p>
    <w:p w14:paraId="000001CE"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8" w:name="_Toc160718941"/>
      <w:r w:rsidRPr="005574E7">
        <w:rPr>
          <w:rFonts w:ascii="Monserat" w:eastAsia="Montserrat" w:hAnsi="Monserat" w:cs="Montserrat"/>
          <w:bCs w:val="0"/>
          <w:color w:val="000000"/>
          <w:sz w:val="24"/>
          <w:szCs w:val="24"/>
        </w:rPr>
        <w:t>3.5 Zona geografică vizată de proiect</w:t>
      </w:r>
      <w:bookmarkEnd w:id="18"/>
    </w:p>
    <w:p w14:paraId="000001C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Proiectele finanțate în cadrul acestui apel vor fi implementate în mediul urban si/ sau în zona de intervenție definită în cadrul documentelor strategice – SDT/ SDL  - ale solicitantului de finanțare, din Regiunea Nord-Est.</w:t>
      </w:r>
    </w:p>
    <w:p w14:paraId="000001D0"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19" w:name="_Toc160718942"/>
      <w:r w:rsidRPr="005574E7">
        <w:rPr>
          <w:rFonts w:ascii="Monserat" w:eastAsia="Montserrat" w:hAnsi="Monserat" w:cs="Montserrat"/>
          <w:bCs w:val="0"/>
          <w:color w:val="000000"/>
          <w:sz w:val="24"/>
          <w:szCs w:val="24"/>
        </w:rPr>
        <w:t>3.6 Acțiuni sprijinite in cadrul apelului</w:t>
      </w:r>
      <w:bookmarkEnd w:id="19"/>
      <w:r w:rsidRPr="005574E7">
        <w:rPr>
          <w:rFonts w:ascii="Monserat" w:eastAsia="Montserrat" w:hAnsi="Monserat" w:cs="Montserrat"/>
          <w:bCs w:val="0"/>
          <w:color w:val="000000"/>
          <w:sz w:val="24"/>
          <w:szCs w:val="24"/>
        </w:rPr>
        <w:t xml:space="preserve"> </w:t>
      </w:r>
    </w:p>
    <w:p w14:paraId="000001D1" w14:textId="265B7885"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Având în vedere </w:t>
      </w:r>
      <w:r w:rsidRPr="005574E7">
        <w:rPr>
          <w:rFonts w:ascii="Monserat" w:eastAsia="Montserrat" w:hAnsi="Monserat" w:cs="Montserrat"/>
          <w:b/>
        </w:rPr>
        <w:t>domeniul de intervenție</w:t>
      </w:r>
      <w:r w:rsidRPr="005574E7">
        <w:rPr>
          <w:rFonts w:ascii="Monserat" w:eastAsia="Montserrat" w:hAnsi="Monserat" w:cs="Montserrat"/>
        </w:rPr>
        <w:t xml:space="preserve"> aferent Priorității de investiție 3 din Programul Regional Nord-Est 2021-2027</w:t>
      </w:r>
      <w:r w:rsidRPr="005574E7">
        <w:rPr>
          <w:rFonts w:ascii="Monserat" w:eastAsia="Montserrat" w:hAnsi="Monserat" w:cs="Montserrat"/>
          <w:vertAlign w:val="superscript"/>
        </w:rPr>
        <w:footnoteReference w:id="1"/>
      </w:r>
      <w:r w:rsidRPr="005574E7">
        <w:rPr>
          <w:rFonts w:ascii="Monserat" w:eastAsia="Montserrat" w:hAnsi="Monserat" w:cs="Montserrat"/>
        </w:rPr>
        <w:t xml:space="preserve">, preluat din Anexa I a </w:t>
      </w:r>
      <w:r w:rsidRPr="005574E7">
        <w:rPr>
          <w:rFonts w:ascii="Monserat" w:eastAsia="Montserrat" w:hAnsi="Monserat" w:cs="Montserrat"/>
          <w:i/>
        </w:rPr>
        <w:t>Regulamentului (UE) nr. 1060/2021</w:t>
      </w:r>
      <w:r w:rsidRPr="005574E7">
        <w:rPr>
          <w:rFonts w:ascii="Monserat" w:eastAsia="Montserrat" w:hAnsi="Monserat" w:cs="Montserrat"/>
          <w:i/>
          <w:vertAlign w:val="superscript"/>
        </w:rPr>
        <w:footnoteReference w:id="2"/>
      </w:r>
      <w:r w:rsidRPr="005574E7">
        <w:rPr>
          <w:rFonts w:ascii="Monserat" w:eastAsia="Montserrat" w:hAnsi="Monserat" w:cs="Montserrat"/>
        </w:rPr>
        <w:t xml:space="preserve">, </w:t>
      </w:r>
      <w:proofErr w:type="spellStart"/>
      <w:r w:rsidRPr="005574E7">
        <w:rPr>
          <w:rFonts w:ascii="Monserat" w:eastAsia="Montserrat" w:hAnsi="Monserat" w:cs="Montserrat"/>
        </w:rPr>
        <w:t>activităţile</w:t>
      </w:r>
      <w:proofErr w:type="spellEnd"/>
      <w:r w:rsidRPr="005574E7">
        <w:rPr>
          <w:rFonts w:ascii="Monserat" w:eastAsia="Montserrat" w:hAnsi="Monserat" w:cs="Montserrat"/>
        </w:rPr>
        <w:t xml:space="preserve"> sprijinite prin Prioritatea de investiție 3, </w:t>
      </w:r>
      <w:proofErr w:type="spellStart"/>
      <w:r w:rsidRPr="005574E7">
        <w:rPr>
          <w:rFonts w:ascii="Monserat" w:eastAsia="Montserrat" w:hAnsi="Monserat" w:cs="Montserrat"/>
        </w:rPr>
        <w:t>operatiunea</w:t>
      </w:r>
      <w:proofErr w:type="spellEnd"/>
      <w:r w:rsidRPr="005574E7">
        <w:rPr>
          <w:rFonts w:ascii="Monserat" w:eastAsia="Montserrat" w:hAnsi="Monserat" w:cs="Montserrat"/>
        </w:rPr>
        <w:t xml:space="preserve"> </w:t>
      </w:r>
      <w:r w:rsidRPr="005574E7">
        <w:rPr>
          <w:rFonts w:ascii="Monserat" w:eastAsia="Montserrat" w:hAnsi="Monserat" w:cs="Montserrat"/>
          <w:b/>
        </w:rPr>
        <w:t xml:space="preserve">Investiții care </w:t>
      </w:r>
      <w:proofErr w:type="spellStart"/>
      <w:r w:rsidRPr="005574E7">
        <w:rPr>
          <w:rFonts w:ascii="Monserat" w:eastAsia="Montserrat" w:hAnsi="Monserat" w:cs="Montserrat"/>
          <w:b/>
        </w:rPr>
        <w:t>promoveaza</w:t>
      </w:r>
      <w:proofErr w:type="spellEnd"/>
      <w:r w:rsidRPr="005574E7">
        <w:rPr>
          <w:rFonts w:ascii="Monserat" w:eastAsia="Montserrat" w:hAnsi="Monserat" w:cs="Montserrat"/>
          <w:b/>
        </w:rPr>
        <w:t xml:space="preserve"> creșterea infrastructurii verzi în zonele urbane și care oferă servicii de tip ecosistem,</w:t>
      </w:r>
      <w:r w:rsidRPr="005574E7">
        <w:rPr>
          <w:rFonts w:ascii="Monserat" w:eastAsia="Montserrat" w:hAnsi="Monserat" w:cs="Montserrat"/>
        </w:rPr>
        <w:t xml:space="preserve"> sunt prezentate succint mai jos în corespondență cu codul</w:t>
      </w:r>
      <w:r w:rsidR="00570DFE">
        <w:rPr>
          <w:rFonts w:ascii="Monserat" w:eastAsia="Montserrat" w:hAnsi="Monserat" w:cs="Montserrat"/>
        </w:rPr>
        <w:t xml:space="preserve"> de intervenție </w:t>
      </w:r>
      <w:r w:rsidRPr="005574E7">
        <w:rPr>
          <w:rFonts w:ascii="Monserat" w:eastAsia="Montserrat" w:hAnsi="Monserat" w:cs="Montserrat"/>
        </w:rPr>
        <w:t>aferent</w:t>
      </w:r>
      <w:r w:rsidRPr="005574E7">
        <w:rPr>
          <w:rFonts w:ascii="Monserat" w:eastAsia="Montserrat" w:hAnsi="Monserat" w:cs="Montserrat"/>
          <w:vertAlign w:val="superscript"/>
        </w:rPr>
        <w:footnoteReference w:id="3"/>
      </w:r>
      <w:r w:rsidRPr="005574E7">
        <w:rPr>
          <w:rFonts w:ascii="Monserat" w:eastAsia="Montserrat" w:hAnsi="Monserat" w:cs="Montserrat"/>
        </w:rPr>
        <w:t xml:space="preserve">, respectiv: </w:t>
      </w:r>
      <w:r w:rsidRPr="005574E7">
        <w:rPr>
          <w:rFonts w:ascii="Monserat" w:eastAsia="Montserrat" w:hAnsi="Monserat" w:cs="Montserrat"/>
          <w:i/>
        </w:rPr>
        <w:t xml:space="preserve">Protecția naturii și a biodiversității, patrimoniul natural și resursele naturale, infrastructura verde și cea albastră - </w:t>
      </w:r>
      <w:r w:rsidRPr="005574E7">
        <w:rPr>
          <w:rFonts w:ascii="Monserat" w:eastAsia="Montserrat" w:hAnsi="Monserat" w:cs="Montserrat"/>
          <w:b/>
          <w:i/>
        </w:rPr>
        <w:t>Codul</w:t>
      </w:r>
      <w:r w:rsidR="00570DFE" w:rsidRPr="00570DFE">
        <w:rPr>
          <w:rFonts w:ascii="Monserat" w:eastAsia="Montserrat" w:hAnsi="Monserat" w:cs="Montserrat"/>
          <w:b/>
          <w:i/>
        </w:rPr>
        <w:t xml:space="preserve"> de intervenție</w:t>
      </w:r>
      <w:r w:rsidR="00570DFE">
        <w:rPr>
          <w:rFonts w:ascii="Monserat" w:eastAsia="Montserrat" w:hAnsi="Monserat" w:cs="Montserrat"/>
          <w:b/>
          <w:i/>
        </w:rPr>
        <w:t xml:space="preserve"> </w:t>
      </w:r>
      <w:r w:rsidRPr="005574E7">
        <w:rPr>
          <w:rFonts w:ascii="Monserat" w:eastAsia="Montserrat" w:hAnsi="Monserat" w:cs="Montserrat"/>
          <w:b/>
          <w:i/>
        </w:rPr>
        <w:t>079.</w:t>
      </w:r>
    </w:p>
    <w:p w14:paraId="000001D2" w14:textId="1DDEFF46" w:rsidR="00473F28" w:rsidRPr="005574E7" w:rsidRDefault="00FD3028">
      <w:pPr>
        <w:ind w:hanging="2"/>
        <w:jc w:val="both"/>
        <w:rPr>
          <w:rFonts w:ascii="Monserat" w:eastAsia="Montserrat" w:hAnsi="Monserat" w:cs="Montserrat"/>
        </w:rPr>
      </w:pPr>
      <w:r w:rsidRPr="005574E7">
        <w:rPr>
          <w:rFonts w:ascii="Monserat" w:eastAsia="Montserrat" w:hAnsi="Monserat" w:cs="Montserrat"/>
        </w:rPr>
        <w:t>Toate interven</w:t>
      </w:r>
      <w:r w:rsidR="00715153">
        <w:rPr>
          <w:rFonts w:ascii="Monserat" w:eastAsia="Montserrat" w:hAnsi="Monserat" w:cs="Montserrat"/>
        </w:rPr>
        <w:t>ț</w:t>
      </w:r>
      <w:r w:rsidRPr="005574E7">
        <w:rPr>
          <w:rFonts w:ascii="Monserat" w:eastAsia="Montserrat" w:hAnsi="Monserat" w:cs="Montserrat"/>
        </w:rPr>
        <w:t xml:space="preserve">iile de pe acest obiectiv specific vor promova/ </w:t>
      </w:r>
      <w:proofErr w:type="spellStart"/>
      <w:r w:rsidRPr="005574E7">
        <w:rPr>
          <w:rFonts w:ascii="Monserat" w:eastAsia="Montserrat" w:hAnsi="Monserat" w:cs="Montserrat"/>
        </w:rPr>
        <w:t>prioritiza</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solutiile</w:t>
      </w:r>
      <w:proofErr w:type="spellEnd"/>
      <w:r w:rsidRPr="005574E7">
        <w:rPr>
          <w:rFonts w:ascii="Monserat" w:eastAsia="Montserrat" w:hAnsi="Monserat" w:cs="Montserrat"/>
        </w:rPr>
        <w:t xml:space="preserve"> bazate pe natur</w:t>
      </w:r>
      <w:r w:rsidR="00715153">
        <w:rPr>
          <w:rFonts w:ascii="Monserat" w:eastAsia="Montserrat" w:hAnsi="Monserat" w:cs="Montserrat"/>
        </w:rPr>
        <w:t>ă</w:t>
      </w:r>
      <w:r w:rsidRPr="005574E7">
        <w:rPr>
          <w:rFonts w:ascii="Monserat" w:eastAsia="Montserrat" w:hAnsi="Monserat" w:cs="Montserrat"/>
        </w:rPr>
        <w:t xml:space="preserve">, pentru gestionarea </w:t>
      </w:r>
      <w:r w:rsidR="00715153">
        <w:rPr>
          <w:rFonts w:ascii="Monserat" w:eastAsia="Montserrat" w:hAnsi="Monserat" w:cs="Montserrat"/>
        </w:rPr>
        <w:t>ș</w:t>
      </w:r>
      <w:r w:rsidRPr="005574E7">
        <w:rPr>
          <w:rFonts w:ascii="Monserat" w:eastAsia="Montserrat" w:hAnsi="Monserat" w:cs="Montserrat"/>
        </w:rPr>
        <w:t>i utilizarea durabil</w:t>
      </w:r>
      <w:r w:rsidR="00715153">
        <w:rPr>
          <w:rFonts w:ascii="Monserat" w:eastAsia="Montserrat" w:hAnsi="Monserat" w:cs="Montserrat"/>
        </w:rPr>
        <w:t>ă</w:t>
      </w:r>
      <w:r w:rsidRPr="005574E7">
        <w:rPr>
          <w:rFonts w:ascii="Monserat" w:eastAsia="Montserrat" w:hAnsi="Monserat" w:cs="Montserrat"/>
        </w:rPr>
        <w:t xml:space="preserve"> a naturii astfel </w:t>
      </w:r>
      <w:proofErr w:type="spellStart"/>
      <w:r w:rsidRPr="005574E7">
        <w:rPr>
          <w:rFonts w:ascii="Monserat" w:eastAsia="Montserrat" w:hAnsi="Monserat" w:cs="Montserrat"/>
        </w:rPr>
        <w:t>fac</w:t>
      </w:r>
      <w:r w:rsidR="00715153">
        <w:rPr>
          <w:rFonts w:ascii="Monserat" w:eastAsia="Montserrat" w:hAnsi="Monserat" w:cs="Montserrat"/>
        </w:rPr>
        <w:t>a</w:t>
      </w:r>
      <w:r w:rsidRPr="005574E7">
        <w:rPr>
          <w:rFonts w:ascii="Monserat" w:eastAsia="Montserrat" w:hAnsi="Monserat" w:cs="Montserrat"/>
        </w:rPr>
        <w:t>nd</w:t>
      </w:r>
      <w:proofErr w:type="spellEnd"/>
      <w:r w:rsidRPr="005574E7">
        <w:rPr>
          <w:rFonts w:ascii="Monserat" w:eastAsia="Montserrat" w:hAnsi="Monserat" w:cs="Montserrat"/>
        </w:rPr>
        <w:t xml:space="preserve"> fa</w:t>
      </w:r>
      <w:r w:rsidR="00715153">
        <w:rPr>
          <w:rFonts w:ascii="Monserat" w:eastAsia="Montserrat" w:hAnsi="Monserat" w:cs="Montserrat"/>
        </w:rPr>
        <w:t>ță</w:t>
      </w:r>
      <w:r w:rsidRPr="005574E7">
        <w:rPr>
          <w:rFonts w:ascii="Monserat" w:eastAsia="Montserrat" w:hAnsi="Monserat" w:cs="Montserrat"/>
        </w:rPr>
        <w:t xml:space="preserve"> </w:t>
      </w:r>
      <w:proofErr w:type="spellStart"/>
      <w:r w:rsidRPr="005574E7">
        <w:rPr>
          <w:rFonts w:ascii="Monserat" w:eastAsia="Montserrat" w:hAnsi="Monserat" w:cs="Montserrat"/>
        </w:rPr>
        <w:t>provocarilor</w:t>
      </w:r>
      <w:proofErr w:type="spellEnd"/>
      <w:r w:rsidRPr="005574E7">
        <w:rPr>
          <w:rFonts w:ascii="Monserat" w:eastAsia="Montserrat" w:hAnsi="Monserat" w:cs="Montserrat"/>
        </w:rPr>
        <w:t xml:space="preserve"> climatice, ecologice </w:t>
      </w:r>
      <w:r w:rsidR="00715153">
        <w:rPr>
          <w:rFonts w:ascii="Monserat" w:eastAsia="Montserrat" w:hAnsi="Monserat" w:cs="Montserrat"/>
        </w:rPr>
        <w:t>ș</w:t>
      </w:r>
      <w:r w:rsidRPr="005574E7">
        <w:rPr>
          <w:rFonts w:ascii="Monserat" w:eastAsia="Montserrat" w:hAnsi="Monserat" w:cs="Montserrat"/>
        </w:rPr>
        <w:t xml:space="preserve">i sociale. </w:t>
      </w:r>
    </w:p>
    <w:p w14:paraId="000001D3" w14:textId="0DEC11AE"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Un aspect important </w:t>
      </w:r>
      <w:r w:rsidR="00E548FF">
        <w:rPr>
          <w:rFonts w:ascii="Monserat" w:eastAsia="Montserrat" w:hAnsi="Monserat" w:cs="Montserrat"/>
        </w:rPr>
        <w:t>î</w:t>
      </w:r>
      <w:r w:rsidRPr="005574E7">
        <w:rPr>
          <w:rFonts w:ascii="Monserat" w:eastAsia="Montserrat" w:hAnsi="Monserat" w:cs="Montserrat"/>
        </w:rPr>
        <w:t>n cadrul acestui apel de proiecte este orientarea investi</w:t>
      </w:r>
      <w:r w:rsidR="00E548FF">
        <w:rPr>
          <w:rFonts w:ascii="Monserat" w:eastAsia="Montserrat" w:hAnsi="Monserat" w:cs="Montserrat"/>
        </w:rPr>
        <w:t>ț</w:t>
      </w:r>
      <w:r w:rsidRPr="005574E7">
        <w:rPr>
          <w:rFonts w:ascii="Monserat" w:eastAsia="Montserrat" w:hAnsi="Monserat" w:cs="Montserrat"/>
        </w:rPr>
        <w:t>iilor c</w:t>
      </w:r>
      <w:r w:rsidR="00E548FF">
        <w:rPr>
          <w:rFonts w:ascii="Monserat" w:eastAsia="Montserrat" w:hAnsi="Monserat" w:cs="Montserrat"/>
        </w:rPr>
        <w:t>ă</w:t>
      </w:r>
      <w:r w:rsidRPr="005574E7">
        <w:rPr>
          <w:rFonts w:ascii="Monserat" w:eastAsia="Montserrat" w:hAnsi="Monserat" w:cs="Montserrat"/>
        </w:rPr>
        <w:t>tre solu</w:t>
      </w:r>
      <w:r w:rsidR="00E548FF">
        <w:rPr>
          <w:rFonts w:ascii="Monserat" w:eastAsia="Montserrat" w:hAnsi="Monserat" w:cs="Montserrat"/>
        </w:rPr>
        <w:t>ț</w:t>
      </w:r>
      <w:r w:rsidRPr="005574E7">
        <w:rPr>
          <w:rFonts w:ascii="Monserat" w:eastAsia="Montserrat" w:hAnsi="Monserat" w:cs="Montserrat"/>
        </w:rPr>
        <w:t>iile bazate pe natur</w:t>
      </w:r>
      <w:r w:rsidR="00E548FF">
        <w:rPr>
          <w:rFonts w:ascii="Monserat" w:eastAsia="Montserrat" w:hAnsi="Monserat" w:cs="Montserrat"/>
        </w:rPr>
        <w:t>ă</w:t>
      </w:r>
      <w:r w:rsidRPr="005574E7">
        <w:rPr>
          <w:rFonts w:ascii="Monserat" w:eastAsia="Montserrat" w:hAnsi="Monserat" w:cs="Montserrat"/>
        </w:rPr>
        <w:t xml:space="preserve"> (NBS – </w:t>
      </w:r>
      <w:proofErr w:type="spellStart"/>
      <w:r w:rsidRPr="005574E7">
        <w:rPr>
          <w:rFonts w:ascii="Monserat" w:eastAsia="Montserrat" w:hAnsi="Monserat" w:cs="Montserrat"/>
        </w:rPr>
        <w:t>Nature-Based</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Solution</w:t>
      </w:r>
      <w:proofErr w:type="spellEnd"/>
      <w:r w:rsidRPr="005574E7">
        <w:rPr>
          <w:rFonts w:ascii="Monserat" w:eastAsia="Montserrat" w:hAnsi="Monserat" w:cs="Montserrat"/>
        </w:rPr>
        <w:t>) – solu</w:t>
      </w:r>
      <w:r w:rsidR="00E548FF">
        <w:rPr>
          <w:rFonts w:ascii="Monserat" w:eastAsia="Montserrat" w:hAnsi="Monserat" w:cs="Montserrat"/>
        </w:rPr>
        <w:t>ț</w:t>
      </w:r>
      <w:r w:rsidRPr="005574E7">
        <w:rPr>
          <w:rFonts w:ascii="Monserat" w:eastAsia="Montserrat" w:hAnsi="Monserat" w:cs="Montserrat"/>
        </w:rPr>
        <w:t xml:space="preserve">ii care sunt inspirate și susținute de natură, care sunt eficiente din punct de vedere al costurilor, oferă simultan beneficii de mediu, sociale și economice și ajută la creșterea rezilienței. </w:t>
      </w:r>
      <w:proofErr w:type="spellStart"/>
      <w:r w:rsidRPr="005574E7">
        <w:rPr>
          <w:rFonts w:ascii="Monserat" w:eastAsia="Montserrat" w:hAnsi="Monserat" w:cs="Montserrat"/>
        </w:rPr>
        <w:t>Cateva</w:t>
      </w:r>
      <w:proofErr w:type="spellEnd"/>
      <w:r w:rsidRPr="005574E7">
        <w:rPr>
          <w:rFonts w:ascii="Monserat" w:eastAsia="Montserrat" w:hAnsi="Monserat" w:cs="Montserrat"/>
        </w:rPr>
        <w:t xml:space="preserve"> exemple a unor astfel de solu</w:t>
      </w:r>
      <w:r w:rsidR="00E548FF">
        <w:rPr>
          <w:rFonts w:ascii="Monserat" w:eastAsia="Montserrat" w:hAnsi="Monserat" w:cs="Montserrat"/>
        </w:rPr>
        <w:t>ț</w:t>
      </w:r>
      <w:r w:rsidRPr="005574E7">
        <w:rPr>
          <w:rFonts w:ascii="Monserat" w:eastAsia="Montserrat" w:hAnsi="Monserat" w:cs="Montserrat"/>
        </w:rPr>
        <w:t>ii bazate pe natur</w:t>
      </w:r>
      <w:r w:rsidR="00E548FF">
        <w:rPr>
          <w:rFonts w:ascii="Monserat" w:eastAsia="Montserrat" w:hAnsi="Monserat" w:cs="Montserrat"/>
        </w:rPr>
        <w:t>ă</w:t>
      </w:r>
      <w:r w:rsidRPr="005574E7">
        <w:rPr>
          <w:rFonts w:ascii="Monserat" w:eastAsia="Montserrat" w:hAnsi="Monserat" w:cs="Montserrat"/>
        </w:rPr>
        <w:t xml:space="preserve"> (f</w:t>
      </w:r>
      <w:r w:rsidR="00E548FF">
        <w:rPr>
          <w:rFonts w:ascii="Monserat" w:eastAsia="Montserrat" w:hAnsi="Monserat" w:cs="Montserrat"/>
        </w:rPr>
        <w:t>ă</w:t>
      </w:r>
      <w:r w:rsidRPr="005574E7">
        <w:rPr>
          <w:rFonts w:ascii="Monserat" w:eastAsia="Montserrat" w:hAnsi="Monserat" w:cs="Montserrat"/>
        </w:rPr>
        <w:t>r</w:t>
      </w:r>
      <w:r w:rsidR="00E548FF">
        <w:rPr>
          <w:rFonts w:ascii="Monserat" w:eastAsia="Montserrat" w:hAnsi="Monserat" w:cs="Montserrat"/>
        </w:rPr>
        <w:t>ă</w:t>
      </w:r>
      <w:r w:rsidRPr="005574E7">
        <w:rPr>
          <w:rFonts w:ascii="Monserat" w:eastAsia="Montserrat" w:hAnsi="Monserat" w:cs="Montserrat"/>
        </w:rPr>
        <w:t xml:space="preserve"> a fi considerate exhaustive) sunt: acoperi</w:t>
      </w:r>
      <w:r w:rsidR="00E548FF">
        <w:rPr>
          <w:rFonts w:ascii="Monserat" w:eastAsia="Montserrat" w:hAnsi="Monserat" w:cs="Montserrat"/>
        </w:rPr>
        <w:t>ș</w:t>
      </w:r>
      <w:r w:rsidRPr="005574E7">
        <w:rPr>
          <w:rFonts w:ascii="Monserat" w:eastAsia="Montserrat" w:hAnsi="Monserat" w:cs="Montserrat"/>
        </w:rPr>
        <w:t>uri, pere</w:t>
      </w:r>
      <w:r w:rsidR="00E548FF">
        <w:rPr>
          <w:rFonts w:ascii="Monserat" w:eastAsia="Montserrat" w:hAnsi="Monserat" w:cs="Montserrat"/>
        </w:rPr>
        <w:t>ț</w:t>
      </w:r>
      <w:r w:rsidRPr="005574E7">
        <w:rPr>
          <w:rFonts w:ascii="Monserat" w:eastAsia="Montserrat" w:hAnsi="Monserat" w:cs="Montserrat"/>
        </w:rPr>
        <w:t xml:space="preserve">i, centuri verzi, culoare de </w:t>
      </w:r>
      <w:proofErr w:type="spellStart"/>
      <w:r w:rsidRPr="005574E7">
        <w:rPr>
          <w:rFonts w:ascii="Monserat" w:eastAsia="Montserrat" w:hAnsi="Monserat" w:cs="Montserrat"/>
        </w:rPr>
        <w:t>vegetatie</w:t>
      </w:r>
      <w:proofErr w:type="spellEnd"/>
      <w:r w:rsidRPr="005574E7">
        <w:rPr>
          <w:rFonts w:ascii="Monserat" w:eastAsia="Montserrat" w:hAnsi="Monserat" w:cs="Montserrat"/>
        </w:rPr>
        <w:t xml:space="preserve"> </w:t>
      </w:r>
      <w:r w:rsidR="00E548FF">
        <w:rPr>
          <w:rFonts w:ascii="Monserat" w:eastAsia="Montserrat" w:hAnsi="Monserat" w:cs="Montserrat"/>
        </w:rPr>
        <w:t>î</w:t>
      </w:r>
      <w:r w:rsidRPr="005574E7">
        <w:rPr>
          <w:rFonts w:ascii="Monserat" w:eastAsia="Montserrat" w:hAnsi="Monserat" w:cs="Montserrat"/>
        </w:rPr>
        <w:t>n lungul arterelor de circula</w:t>
      </w:r>
      <w:r w:rsidR="00E548FF">
        <w:rPr>
          <w:rFonts w:ascii="Monserat" w:eastAsia="Montserrat" w:hAnsi="Monserat" w:cs="Montserrat"/>
        </w:rPr>
        <w:t>ț</w:t>
      </w:r>
      <w:r w:rsidRPr="005574E7">
        <w:rPr>
          <w:rFonts w:ascii="Monserat" w:eastAsia="Montserrat" w:hAnsi="Monserat" w:cs="Montserrat"/>
        </w:rPr>
        <w:t xml:space="preserve">ie, plantarea speciilor autohtone, etc. Soluțiile bazate pe natură abordează provocările sociale prin protecția, managementul durabil, dar și restaurarea ecosistemelor naturale și a celor modificate din diverse cauze si sunt susținute de beneficii ulterioare care provin din dezvoltarea unor ecosisteme sănătoase. Aceste </w:t>
      </w:r>
      <w:proofErr w:type="spellStart"/>
      <w:r w:rsidRPr="005574E7">
        <w:rPr>
          <w:rFonts w:ascii="Monserat" w:eastAsia="Montserrat" w:hAnsi="Monserat" w:cs="Montserrat"/>
        </w:rPr>
        <w:t>solutii</w:t>
      </w:r>
      <w:proofErr w:type="spellEnd"/>
      <w:r w:rsidRPr="005574E7">
        <w:rPr>
          <w:rFonts w:ascii="Monserat" w:eastAsia="Montserrat" w:hAnsi="Monserat" w:cs="Montserrat"/>
        </w:rPr>
        <w:t xml:space="preserve"> vizează provocări majore precum schimbările climatice, reducerea riscului de dezastre, securitatea alimentară și a apei, pierderea biodiversității și sănătatea umană și sunt esențiale pentru dezvoltarea economică durabilă. Vor fi </w:t>
      </w:r>
      <w:proofErr w:type="spellStart"/>
      <w:r w:rsidRPr="005574E7">
        <w:rPr>
          <w:rFonts w:ascii="Monserat" w:eastAsia="Montserrat" w:hAnsi="Monserat" w:cs="Montserrat"/>
        </w:rPr>
        <w:t>prioritizate</w:t>
      </w:r>
      <w:proofErr w:type="spellEnd"/>
      <w:r w:rsidRPr="005574E7">
        <w:rPr>
          <w:rFonts w:ascii="Monserat" w:eastAsia="Montserrat" w:hAnsi="Monserat" w:cs="Montserrat"/>
        </w:rPr>
        <w:t xml:space="preserve"> proiectele </w:t>
      </w:r>
      <w:r w:rsidR="00E548FF">
        <w:rPr>
          <w:rFonts w:ascii="Monserat" w:eastAsia="Montserrat" w:hAnsi="Monserat" w:cs="Montserrat"/>
        </w:rPr>
        <w:t>î</w:t>
      </w:r>
      <w:r w:rsidRPr="005574E7">
        <w:rPr>
          <w:rFonts w:ascii="Monserat" w:eastAsia="Montserrat" w:hAnsi="Monserat" w:cs="Montserrat"/>
        </w:rPr>
        <w:t xml:space="preserve">n a </w:t>
      </w:r>
      <w:proofErr w:type="spellStart"/>
      <w:r w:rsidRPr="005574E7">
        <w:rPr>
          <w:rFonts w:ascii="Monserat" w:eastAsia="Montserrat" w:hAnsi="Monserat" w:cs="Montserrat"/>
        </w:rPr>
        <w:t>caror</w:t>
      </w:r>
      <w:proofErr w:type="spellEnd"/>
      <w:r w:rsidRPr="005574E7">
        <w:rPr>
          <w:rFonts w:ascii="Monserat" w:eastAsia="Montserrat" w:hAnsi="Monserat" w:cs="Montserrat"/>
        </w:rPr>
        <w:t xml:space="preserve"> documenta</w:t>
      </w:r>
      <w:r w:rsidR="00E548FF">
        <w:rPr>
          <w:rFonts w:ascii="Monserat" w:eastAsia="Montserrat" w:hAnsi="Monserat" w:cs="Montserrat"/>
        </w:rPr>
        <w:t>ț</w:t>
      </w:r>
      <w:r w:rsidRPr="005574E7">
        <w:rPr>
          <w:rFonts w:ascii="Monserat" w:eastAsia="Montserrat" w:hAnsi="Monserat" w:cs="Montserrat"/>
        </w:rPr>
        <w:t>ie de finan</w:t>
      </w:r>
      <w:r w:rsidR="00E548FF">
        <w:rPr>
          <w:rFonts w:ascii="Monserat" w:eastAsia="Montserrat" w:hAnsi="Monserat" w:cs="Montserrat"/>
        </w:rPr>
        <w:t>ț</w:t>
      </w:r>
      <w:r w:rsidRPr="005574E7">
        <w:rPr>
          <w:rFonts w:ascii="Monserat" w:eastAsia="Montserrat" w:hAnsi="Monserat" w:cs="Montserrat"/>
        </w:rPr>
        <w:t xml:space="preserve">are se </w:t>
      </w:r>
      <w:proofErr w:type="spellStart"/>
      <w:r w:rsidRPr="005574E7">
        <w:rPr>
          <w:rFonts w:ascii="Monserat" w:eastAsia="Montserrat" w:hAnsi="Monserat" w:cs="Montserrat"/>
        </w:rPr>
        <w:t>regasesc</w:t>
      </w:r>
      <w:proofErr w:type="spellEnd"/>
      <w:r w:rsidRPr="005574E7">
        <w:rPr>
          <w:rFonts w:ascii="Monserat" w:eastAsia="Montserrat" w:hAnsi="Monserat" w:cs="Montserrat"/>
        </w:rPr>
        <w:t xml:space="preserve"> elemente care s</w:t>
      </w:r>
      <w:r w:rsidR="00E548FF">
        <w:rPr>
          <w:rFonts w:ascii="Monserat" w:eastAsia="Montserrat" w:hAnsi="Monserat" w:cs="Montserrat"/>
        </w:rPr>
        <w:t>ă</w:t>
      </w:r>
      <w:r w:rsidRPr="005574E7">
        <w:rPr>
          <w:rFonts w:ascii="Monserat" w:eastAsia="Montserrat" w:hAnsi="Monserat" w:cs="Montserrat"/>
        </w:rPr>
        <w:t xml:space="preserve"> demonstreze utilizarea solu</w:t>
      </w:r>
      <w:r w:rsidR="00E548FF">
        <w:rPr>
          <w:rFonts w:ascii="Monserat" w:eastAsia="Montserrat" w:hAnsi="Monserat" w:cs="Montserrat"/>
        </w:rPr>
        <w:t>ț</w:t>
      </w:r>
      <w:r w:rsidRPr="005574E7">
        <w:rPr>
          <w:rFonts w:ascii="Monserat" w:eastAsia="Montserrat" w:hAnsi="Monserat" w:cs="Montserrat"/>
        </w:rPr>
        <w:t>iilor bazate pe natur</w:t>
      </w:r>
      <w:r w:rsidR="00E73F0F">
        <w:rPr>
          <w:rFonts w:ascii="Monserat" w:eastAsia="Montserrat" w:hAnsi="Monserat" w:cs="Montserrat"/>
        </w:rPr>
        <w:t>ă</w:t>
      </w:r>
      <w:r w:rsidRPr="005574E7">
        <w:rPr>
          <w:rFonts w:ascii="Monserat" w:eastAsia="Montserrat" w:hAnsi="Monserat" w:cs="Montserrat"/>
        </w:rPr>
        <w:t xml:space="preserve"> (</w:t>
      </w:r>
      <w:proofErr w:type="spellStart"/>
      <w:r w:rsidRPr="005574E7">
        <w:rPr>
          <w:rFonts w:ascii="Monserat" w:eastAsia="Montserrat" w:hAnsi="Monserat" w:cs="Montserrat"/>
        </w:rPr>
        <w:t>Nature-based</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solutions</w:t>
      </w:r>
      <w:proofErr w:type="spellEnd"/>
      <w:r w:rsidRPr="005574E7">
        <w:rPr>
          <w:rFonts w:ascii="Monserat" w:eastAsia="Montserrat" w:hAnsi="Monserat" w:cs="Montserrat"/>
        </w:rPr>
        <w:t xml:space="preserve"> – NBS - </w:t>
      </w:r>
      <w:hyperlink r:id="rId13">
        <w:r w:rsidRPr="005574E7">
          <w:rPr>
            <w:rFonts w:ascii="Monserat" w:eastAsia="Montserrat" w:hAnsi="Monserat" w:cs="Montserrat"/>
            <w:color w:val="0000FF"/>
            <w:u w:val="single"/>
          </w:rPr>
          <w:t>https://op.europa.eu/en/publication-detail/-/publication/d7d496b5-ad4e-11eb-9767-01aa75ed71a1/language-en/format-PDF/source-206665393</w:t>
        </w:r>
      </w:hyperlink>
      <w:r w:rsidRPr="005574E7">
        <w:rPr>
          <w:rFonts w:ascii="Monserat" w:eastAsia="Montserrat" w:hAnsi="Monserat" w:cs="Montserrat"/>
        </w:rPr>
        <w:t xml:space="preserve">) </w:t>
      </w:r>
    </w:p>
    <w:p w14:paraId="000001D4" w14:textId="0AABB17D" w:rsidR="00473F28" w:rsidRPr="005574E7" w:rsidRDefault="00FD3028">
      <w:pPr>
        <w:ind w:hanging="2"/>
        <w:jc w:val="both"/>
        <w:rPr>
          <w:rFonts w:ascii="Monserat" w:eastAsia="Montserrat" w:hAnsi="Monserat" w:cs="Montserrat"/>
        </w:rPr>
      </w:pPr>
      <w:r w:rsidRPr="005574E7">
        <w:rPr>
          <w:rFonts w:ascii="Monserat" w:eastAsia="Montserrat" w:hAnsi="Monserat" w:cs="Montserrat"/>
        </w:rPr>
        <w:t>F</w:t>
      </w:r>
      <w:r w:rsidR="00E73F0F">
        <w:rPr>
          <w:rFonts w:ascii="Monserat" w:eastAsia="Montserrat" w:hAnsi="Monserat" w:cs="Montserrat"/>
        </w:rPr>
        <w:t>ă</w:t>
      </w:r>
      <w:r w:rsidRPr="005574E7">
        <w:rPr>
          <w:rFonts w:ascii="Monserat" w:eastAsia="Montserrat" w:hAnsi="Monserat" w:cs="Montserrat"/>
        </w:rPr>
        <w:t>r</w:t>
      </w:r>
      <w:r w:rsidR="00E73F0F">
        <w:rPr>
          <w:rFonts w:ascii="Monserat" w:eastAsia="Montserrat" w:hAnsi="Monserat" w:cs="Montserrat"/>
        </w:rPr>
        <w:t>ă</w:t>
      </w:r>
      <w:r w:rsidRPr="005574E7">
        <w:rPr>
          <w:rFonts w:ascii="Monserat" w:eastAsia="Montserrat" w:hAnsi="Monserat" w:cs="Montserrat"/>
        </w:rPr>
        <w:t xml:space="preserve"> ca enumerarea s</w:t>
      </w:r>
      <w:r w:rsidR="00E73F0F">
        <w:rPr>
          <w:rFonts w:ascii="Monserat" w:eastAsia="Montserrat" w:hAnsi="Monserat" w:cs="Montserrat"/>
        </w:rPr>
        <w:t>ă</w:t>
      </w:r>
      <w:r w:rsidRPr="005574E7">
        <w:rPr>
          <w:rFonts w:ascii="Monserat" w:eastAsia="Montserrat" w:hAnsi="Monserat" w:cs="Montserrat"/>
        </w:rPr>
        <w:t xml:space="preserve"> fie exhaustiv</w:t>
      </w:r>
      <w:r w:rsidR="00E73F0F">
        <w:rPr>
          <w:rFonts w:ascii="Monserat" w:eastAsia="Montserrat" w:hAnsi="Monserat" w:cs="Montserrat"/>
        </w:rPr>
        <w:t>ă</w:t>
      </w:r>
      <w:r w:rsidRPr="005574E7">
        <w:rPr>
          <w:rFonts w:ascii="Monserat" w:eastAsia="Montserrat" w:hAnsi="Monserat" w:cs="Montserrat"/>
        </w:rPr>
        <w:t>, prezent</w:t>
      </w:r>
      <w:r w:rsidR="00E73F0F">
        <w:rPr>
          <w:rFonts w:ascii="Monserat" w:eastAsia="Montserrat" w:hAnsi="Monserat" w:cs="Montserrat"/>
        </w:rPr>
        <w:t>ă</w:t>
      </w:r>
      <w:r w:rsidRPr="005574E7">
        <w:rPr>
          <w:rFonts w:ascii="Monserat" w:eastAsia="Montserrat" w:hAnsi="Monserat" w:cs="Montserrat"/>
        </w:rPr>
        <w:t xml:space="preserve">m </w:t>
      </w:r>
      <w:proofErr w:type="spellStart"/>
      <w:r w:rsidRPr="005574E7">
        <w:rPr>
          <w:rFonts w:ascii="Monserat" w:eastAsia="Montserrat" w:hAnsi="Monserat" w:cs="Montserrat"/>
        </w:rPr>
        <w:t>urmatoarele</w:t>
      </w:r>
      <w:proofErr w:type="spellEnd"/>
      <w:r w:rsidRPr="005574E7">
        <w:rPr>
          <w:rFonts w:ascii="Monserat" w:eastAsia="Montserrat" w:hAnsi="Monserat" w:cs="Montserrat"/>
        </w:rPr>
        <w:t xml:space="preserve"> exemple: crearea/ modernizarea hoteluri</w:t>
      </w:r>
      <w:r w:rsidR="00E73F0F">
        <w:rPr>
          <w:rFonts w:ascii="Monserat" w:eastAsia="Montserrat" w:hAnsi="Monserat" w:cs="Montserrat"/>
        </w:rPr>
        <w:t>l</w:t>
      </w:r>
      <w:r w:rsidRPr="005574E7">
        <w:rPr>
          <w:rFonts w:ascii="Monserat" w:eastAsia="Montserrat" w:hAnsi="Monserat" w:cs="Montserrat"/>
        </w:rPr>
        <w:t xml:space="preserve">or </w:t>
      </w:r>
      <w:r w:rsidR="00E73F0F">
        <w:rPr>
          <w:rFonts w:ascii="Monserat" w:eastAsia="Montserrat" w:hAnsi="Monserat" w:cs="Montserrat"/>
        </w:rPr>
        <w:t>ș</w:t>
      </w:r>
      <w:r w:rsidRPr="005574E7">
        <w:rPr>
          <w:rFonts w:ascii="Monserat" w:eastAsia="Montserrat" w:hAnsi="Monserat" w:cs="Montserrat"/>
        </w:rPr>
        <w:t xml:space="preserve">i/ sau </w:t>
      </w:r>
      <w:r w:rsidR="00E73F0F" w:rsidRPr="005574E7">
        <w:rPr>
          <w:rFonts w:ascii="Monserat" w:eastAsia="Montserrat" w:hAnsi="Monserat" w:cs="Montserrat"/>
        </w:rPr>
        <w:t>păș</w:t>
      </w:r>
      <w:r w:rsidR="00E73F0F">
        <w:rPr>
          <w:rFonts w:ascii="Monserat" w:hAnsi="Monserat"/>
        </w:rPr>
        <w:t>unil</w:t>
      </w:r>
      <w:r w:rsidR="00E73F0F" w:rsidRPr="005574E7">
        <w:rPr>
          <w:rFonts w:ascii="Monserat" w:eastAsia="Montserrat" w:hAnsi="Monserat" w:cs="Montserrat"/>
        </w:rPr>
        <w:t>or</w:t>
      </w:r>
      <w:r w:rsidR="00E73F0F">
        <w:rPr>
          <w:rFonts w:ascii="Monserat" w:eastAsia="Montserrat" w:hAnsi="Monserat" w:cs="Montserrat"/>
        </w:rPr>
        <w:t xml:space="preserve"> pentru</w:t>
      </w:r>
      <w:r w:rsidRPr="005574E7">
        <w:rPr>
          <w:rFonts w:ascii="Monserat" w:eastAsia="Montserrat" w:hAnsi="Monserat" w:cs="Montserrat"/>
        </w:rPr>
        <w:t xml:space="preserve"> albine, cre</w:t>
      </w:r>
      <w:r w:rsidR="00E73F0F">
        <w:rPr>
          <w:rFonts w:ascii="Monserat" w:eastAsia="Montserrat" w:hAnsi="Monserat" w:cs="Montserrat"/>
        </w:rPr>
        <w:t>ș</w:t>
      </w:r>
      <w:r w:rsidRPr="005574E7">
        <w:rPr>
          <w:rFonts w:ascii="Monserat" w:eastAsia="Montserrat" w:hAnsi="Monserat" w:cs="Montserrat"/>
        </w:rPr>
        <w:t xml:space="preserve">terea </w:t>
      </w:r>
      <w:proofErr w:type="spellStart"/>
      <w:r w:rsidRPr="005574E7">
        <w:rPr>
          <w:rFonts w:ascii="Monserat" w:eastAsia="Montserrat" w:hAnsi="Monserat" w:cs="Montserrat"/>
        </w:rPr>
        <w:t>densit</w:t>
      </w:r>
      <w:r w:rsidR="00E73F0F">
        <w:rPr>
          <w:rFonts w:ascii="Monserat" w:eastAsia="Montserrat" w:hAnsi="Monserat" w:cs="Montserrat"/>
        </w:rPr>
        <w:t>ă</w:t>
      </w:r>
      <w:r w:rsidRPr="005574E7">
        <w:rPr>
          <w:rFonts w:ascii="Monserat" w:eastAsia="Montserrat" w:hAnsi="Monserat" w:cs="Montserrat"/>
        </w:rPr>
        <w:t>tii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vege</w:t>
      </w:r>
      <w:r w:rsidR="00E73F0F">
        <w:rPr>
          <w:rFonts w:ascii="Monserat" w:eastAsia="Montserrat" w:hAnsi="Monserat" w:cs="Montserrat"/>
        </w:rPr>
        <w:t>ț</w:t>
      </w:r>
      <w:r w:rsidRPr="005574E7">
        <w:rPr>
          <w:rFonts w:ascii="Monserat" w:eastAsia="Montserrat" w:hAnsi="Monserat" w:cs="Montserrat"/>
        </w:rPr>
        <w:t>atiei</w:t>
      </w:r>
      <w:proofErr w:type="spellEnd"/>
      <w:r w:rsidRPr="005574E7">
        <w:rPr>
          <w:rFonts w:ascii="Monserat" w:eastAsia="Montserrat" w:hAnsi="Monserat" w:cs="Montserrat"/>
        </w:rPr>
        <w:t xml:space="preserve"> </w:t>
      </w:r>
      <w:r w:rsidR="00E73F0F">
        <w:rPr>
          <w:rFonts w:ascii="Monserat" w:eastAsia="Montserrat" w:hAnsi="Monserat" w:cs="Montserrat"/>
        </w:rPr>
        <w:t>î</w:t>
      </w:r>
      <w:r w:rsidRPr="005574E7">
        <w:rPr>
          <w:rFonts w:ascii="Monserat" w:eastAsia="Montserrat" w:hAnsi="Monserat" w:cs="Montserrat"/>
        </w:rPr>
        <w:t>n zonele poluate ale ora</w:t>
      </w:r>
      <w:r w:rsidR="00E73F0F">
        <w:rPr>
          <w:rFonts w:ascii="Monserat" w:eastAsia="Montserrat" w:hAnsi="Monserat" w:cs="Montserrat"/>
        </w:rPr>
        <w:t>ș</w:t>
      </w:r>
      <w:r w:rsidRPr="005574E7">
        <w:rPr>
          <w:rFonts w:ascii="Monserat" w:eastAsia="Montserrat" w:hAnsi="Monserat" w:cs="Montserrat"/>
        </w:rPr>
        <w:t>elor, crearea unor re</w:t>
      </w:r>
      <w:r w:rsidR="00E73F0F">
        <w:rPr>
          <w:rFonts w:ascii="Monserat" w:eastAsia="Montserrat" w:hAnsi="Monserat" w:cs="Montserrat"/>
        </w:rPr>
        <w:t>ț</w:t>
      </w:r>
      <w:r w:rsidRPr="005574E7">
        <w:rPr>
          <w:rFonts w:ascii="Monserat" w:eastAsia="Montserrat" w:hAnsi="Monserat" w:cs="Montserrat"/>
        </w:rPr>
        <w:t>ele de spa</w:t>
      </w:r>
      <w:r w:rsidR="00E73F0F">
        <w:rPr>
          <w:rFonts w:ascii="Monserat" w:eastAsia="Montserrat" w:hAnsi="Monserat" w:cs="Montserrat"/>
        </w:rPr>
        <w:t>ț</w:t>
      </w:r>
      <w:r w:rsidRPr="005574E7">
        <w:rPr>
          <w:rFonts w:ascii="Monserat" w:eastAsia="Montserrat" w:hAnsi="Monserat" w:cs="Montserrat"/>
        </w:rPr>
        <w:t xml:space="preserve">ii verzi conectate prin coridoare verzi </w:t>
      </w:r>
      <w:r w:rsidR="00E73F0F">
        <w:rPr>
          <w:rFonts w:ascii="Monserat" w:eastAsia="Montserrat" w:hAnsi="Monserat" w:cs="Montserrat"/>
        </w:rPr>
        <w:t>î</w:t>
      </w:r>
      <w:r w:rsidRPr="005574E7">
        <w:rPr>
          <w:rFonts w:ascii="Monserat" w:eastAsia="Montserrat" w:hAnsi="Monserat" w:cs="Montserrat"/>
        </w:rPr>
        <w:t>n care se utilizeaz</w:t>
      </w:r>
      <w:r w:rsidR="00E73F0F">
        <w:rPr>
          <w:rFonts w:ascii="Monserat" w:eastAsia="Montserrat" w:hAnsi="Monserat" w:cs="Montserrat"/>
        </w:rPr>
        <w:t>ă</w:t>
      </w:r>
      <w:r w:rsidRPr="005574E7">
        <w:rPr>
          <w:rFonts w:ascii="Monserat" w:eastAsia="Montserrat" w:hAnsi="Monserat" w:cs="Montserrat"/>
        </w:rPr>
        <w:t xml:space="preserve"> doar mijloace de transport ecologice (zone pietonale, piste de biciclete), amenajare alei cu structur</w:t>
      </w:r>
      <w:r w:rsidR="00E73F0F">
        <w:rPr>
          <w:rFonts w:ascii="Monserat" w:eastAsia="Montserrat" w:hAnsi="Monserat" w:cs="Montserrat"/>
        </w:rPr>
        <w:t>ă</w:t>
      </w:r>
      <w:r w:rsidRPr="005574E7">
        <w:rPr>
          <w:rFonts w:ascii="Monserat" w:eastAsia="Montserrat" w:hAnsi="Monserat" w:cs="Montserrat"/>
        </w:rPr>
        <w:t xml:space="preserve"> non-invazivă (materiale ecologice), mobilier urban verde </w:t>
      </w:r>
      <w:r w:rsidR="00E73F0F">
        <w:rPr>
          <w:rFonts w:ascii="Monserat" w:eastAsia="Montserrat" w:hAnsi="Monserat" w:cs="Montserrat"/>
        </w:rPr>
        <w:t>ș</w:t>
      </w:r>
      <w:r w:rsidRPr="005574E7">
        <w:rPr>
          <w:rFonts w:ascii="Monserat" w:eastAsia="Montserrat" w:hAnsi="Monserat" w:cs="Montserrat"/>
        </w:rPr>
        <w:t xml:space="preserve">i/ sau din materiale prietenoase cu mediul, </w:t>
      </w:r>
      <w:r w:rsidR="00E73F0F">
        <w:rPr>
          <w:rFonts w:ascii="Monserat" w:eastAsia="Montserrat" w:hAnsi="Monserat" w:cs="Montserrat"/>
        </w:rPr>
        <w:t>î</w:t>
      </w:r>
      <w:r w:rsidRPr="005574E7">
        <w:rPr>
          <w:rFonts w:ascii="Monserat" w:eastAsia="Montserrat" w:hAnsi="Monserat" w:cs="Montserrat"/>
        </w:rPr>
        <w:t>nlocuirea speciilor alogene invazive cu specii autohtone.</w:t>
      </w:r>
    </w:p>
    <w:p w14:paraId="000001D5" w14:textId="77777777" w:rsidR="00473F28" w:rsidRPr="005574E7" w:rsidRDefault="00473F28">
      <w:pPr>
        <w:ind w:hanging="2"/>
        <w:jc w:val="both"/>
        <w:rPr>
          <w:rFonts w:ascii="Monserat" w:eastAsia="Montserrat" w:hAnsi="Monserat" w:cs="Montserrat"/>
          <w:highlight w:val="yellow"/>
        </w:rPr>
      </w:pPr>
    </w:p>
    <w:p w14:paraId="000001D6" w14:textId="519F62AE"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20" w:name="_heading=h.2xcytpi" w:colFirst="0" w:colLast="0"/>
      <w:bookmarkStart w:id="21" w:name="_Toc160718943"/>
      <w:bookmarkEnd w:id="20"/>
      <w:r w:rsidRPr="005574E7">
        <w:rPr>
          <w:rFonts w:ascii="Monserat" w:eastAsia="Montserrat" w:hAnsi="Monserat" w:cs="Montserrat"/>
          <w:bCs w:val="0"/>
          <w:color w:val="000000"/>
          <w:sz w:val="24"/>
          <w:szCs w:val="24"/>
        </w:rPr>
        <w:t xml:space="preserve">3.7 Grup </w:t>
      </w:r>
      <w:r w:rsidR="00E73F0F">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inta vizat de apelul de proiecte</w:t>
      </w:r>
      <w:bookmarkEnd w:id="21"/>
    </w:p>
    <w:p w14:paraId="000001D7" w14:textId="72A5E194" w:rsidR="00473F28" w:rsidRPr="005574E7" w:rsidRDefault="00FD3028">
      <w:pPr>
        <w:spacing w:after="0"/>
        <w:ind w:hanging="2"/>
        <w:jc w:val="both"/>
        <w:rPr>
          <w:rFonts w:ascii="Monserat" w:eastAsia="Montserrat" w:hAnsi="Monserat" w:cs="Montserrat"/>
          <w:color w:val="000000"/>
        </w:rPr>
      </w:pPr>
      <w:r w:rsidRPr="005574E7">
        <w:rPr>
          <w:rFonts w:ascii="Monserat" w:eastAsia="Montserrat" w:hAnsi="Monserat" w:cs="Montserrat"/>
          <w:color w:val="000000"/>
        </w:rPr>
        <w:t xml:space="preserve">Grupul ținta este constituit din populația localităților urbane, la nivel de UAT (incluzând </w:t>
      </w:r>
      <w:r w:rsidR="00E73F0F">
        <w:rPr>
          <w:rFonts w:ascii="Monserat" w:eastAsia="Montserrat" w:hAnsi="Monserat" w:cs="Montserrat"/>
          <w:color w:val="000000"/>
        </w:rPr>
        <w:t>ș</w:t>
      </w:r>
      <w:r w:rsidRPr="005574E7">
        <w:rPr>
          <w:rFonts w:ascii="Monserat" w:eastAsia="Montserrat" w:hAnsi="Monserat" w:cs="Montserrat"/>
          <w:color w:val="000000"/>
        </w:rPr>
        <w:t>i localitățile din zona funcțională urbană/ zona metropolitan</w:t>
      </w:r>
      <w:r w:rsidR="00E73F0F">
        <w:rPr>
          <w:rFonts w:ascii="Monserat" w:eastAsia="Montserrat" w:hAnsi="Monserat" w:cs="Montserrat"/>
          <w:color w:val="000000"/>
        </w:rPr>
        <w:t>ă</w:t>
      </w:r>
      <w:r w:rsidRPr="005574E7">
        <w:rPr>
          <w:rFonts w:ascii="Monserat" w:eastAsia="Montserrat" w:hAnsi="Monserat" w:cs="Montserrat"/>
          <w:color w:val="000000"/>
        </w:rPr>
        <w:t xml:space="preserve">, daca este cazul). </w:t>
      </w:r>
    </w:p>
    <w:p w14:paraId="000001D8" w14:textId="77777777" w:rsidR="00473F28" w:rsidRPr="005574E7" w:rsidRDefault="00473F28">
      <w:pPr>
        <w:spacing w:after="0"/>
        <w:ind w:hanging="2"/>
        <w:jc w:val="both"/>
        <w:rPr>
          <w:rFonts w:ascii="Monserat" w:eastAsia="Montserrat" w:hAnsi="Monserat" w:cs="Montserrat"/>
          <w:color w:val="000000"/>
        </w:rPr>
      </w:pPr>
      <w:bookmarkStart w:id="22" w:name="_heading=h.1ci93xb" w:colFirst="0" w:colLast="0"/>
      <w:bookmarkEnd w:id="22"/>
    </w:p>
    <w:p w14:paraId="000001D9"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23" w:name="_Toc160718944"/>
      <w:r w:rsidRPr="005574E7">
        <w:rPr>
          <w:rFonts w:ascii="Monserat" w:eastAsia="Montserrat" w:hAnsi="Monserat" w:cs="Montserrat"/>
          <w:bCs w:val="0"/>
          <w:color w:val="000000"/>
          <w:sz w:val="24"/>
          <w:szCs w:val="24"/>
        </w:rPr>
        <w:t>3.8 Indicatori</w:t>
      </w:r>
      <w:bookmarkEnd w:id="23"/>
      <w:r w:rsidRPr="005574E7">
        <w:rPr>
          <w:rFonts w:ascii="Monserat" w:eastAsia="Montserrat" w:hAnsi="Monserat" w:cs="Montserrat"/>
          <w:bCs w:val="0"/>
          <w:color w:val="000000"/>
          <w:sz w:val="24"/>
          <w:szCs w:val="24"/>
        </w:rPr>
        <w:t xml:space="preserve"> </w:t>
      </w:r>
    </w:p>
    <w:p w14:paraId="000001DA" w14:textId="55DE7D22" w:rsidR="00473F28" w:rsidRPr="005574E7" w:rsidRDefault="00FD3028">
      <w:pPr>
        <w:ind w:hanging="2"/>
        <w:jc w:val="both"/>
        <w:rPr>
          <w:rFonts w:ascii="Monserat" w:eastAsia="Montserrat" w:hAnsi="Monserat" w:cs="Montserrat"/>
        </w:rPr>
      </w:pPr>
      <w:bookmarkStart w:id="24" w:name="_heading=h.3whwml4" w:colFirst="0" w:colLast="0"/>
      <w:bookmarkEnd w:id="24"/>
      <w:r w:rsidRPr="005574E7">
        <w:rPr>
          <w:rFonts w:ascii="Monserat" w:eastAsia="Montserrat" w:hAnsi="Monserat" w:cs="Montserrat"/>
        </w:rPr>
        <w:t xml:space="preserve">În vederea </w:t>
      </w:r>
      <w:proofErr w:type="spellStart"/>
      <w:r w:rsidRPr="005574E7">
        <w:rPr>
          <w:rFonts w:ascii="Monserat" w:eastAsia="Montserrat" w:hAnsi="Monserat" w:cs="Montserrat"/>
        </w:rPr>
        <w:t>cuantificarii</w:t>
      </w:r>
      <w:proofErr w:type="spellEnd"/>
      <w:r w:rsidRPr="005574E7">
        <w:rPr>
          <w:rFonts w:ascii="Monserat" w:eastAsia="Montserrat" w:hAnsi="Monserat" w:cs="Montserrat"/>
        </w:rPr>
        <w:t xml:space="preserve"> indicatorilor din prezenta sec</w:t>
      </w:r>
      <w:r w:rsidR="00E73F0F">
        <w:rPr>
          <w:rFonts w:ascii="Monserat" w:eastAsia="Montserrat" w:hAnsi="Monserat" w:cs="Montserrat"/>
        </w:rPr>
        <w:t>ț</w:t>
      </w:r>
      <w:r w:rsidRPr="005574E7">
        <w:rPr>
          <w:rFonts w:ascii="Monserat" w:eastAsia="Montserrat" w:hAnsi="Monserat" w:cs="Montserrat"/>
        </w:rPr>
        <w:t>iune, se va avea in vedere ghidul pentru monitorizarea indicatorilor Programului Regional Nord-Est 2021-2027, care poate fi accesat la urm</w:t>
      </w:r>
      <w:r w:rsidR="00E73F0F">
        <w:rPr>
          <w:rFonts w:ascii="Monserat" w:eastAsia="Montserrat" w:hAnsi="Monserat" w:cs="Montserrat"/>
        </w:rPr>
        <w:t>ă</w:t>
      </w:r>
      <w:r w:rsidRPr="005574E7">
        <w:rPr>
          <w:rFonts w:ascii="Monserat" w:eastAsia="Montserrat" w:hAnsi="Monserat" w:cs="Montserrat"/>
        </w:rPr>
        <w:t>toarea adres</w:t>
      </w:r>
      <w:r w:rsidR="00E73F0F">
        <w:rPr>
          <w:rFonts w:ascii="Monserat" w:eastAsia="Montserrat" w:hAnsi="Monserat" w:cs="Montserrat"/>
        </w:rPr>
        <w:t>ă</w:t>
      </w:r>
      <w:r w:rsidRPr="005574E7">
        <w:rPr>
          <w:rFonts w:ascii="Monserat" w:eastAsia="Montserrat" w:hAnsi="Monserat" w:cs="Montserrat"/>
        </w:rPr>
        <w:t xml:space="preserve">: </w:t>
      </w:r>
      <w:hyperlink r:id="rId14">
        <w:r w:rsidRPr="005574E7">
          <w:rPr>
            <w:rFonts w:ascii="Monserat" w:eastAsia="Montserrat" w:hAnsi="Monserat" w:cs="Montserrat"/>
            <w:color w:val="0000FF"/>
            <w:u w:val="single"/>
          </w:rPr>
          <w:t>https://www.regionordest.ro/documente-suport/</w:t>
        </w:r>
      </w:hyperlink>
      <w:r w:rsidRPr="005574E7">
        <w:rPr>
          <w:rFonts w:ascii="Monserat" w:eastAsia="Montserrat" w:hAnsi="Monserat" w:cs="Montserrat"/>
        </w:rPr>
        <w:t xml:space="preserve"> </w:t>
      </w:r>
    </w:p>
    <w:p w14:paraId="000001DB"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25" w:name="_Toc160718945"/>
      <w:r w:rsidRPr="005574E7">
        <w:rPr>
          <w:rFonts w:ascii="Monserat" w:eastAsia="Montserrat" w:hAnsi="Monserat" w:cs="Montserrat"/>
          <w:bCs w:val="0"/>
          <w:color w:val="000000"/>
          <w:sz w:val="24"/>
          <w:szCs w:val="24"/>
        </w:rPr>
        <w:t>3.8.1 Indicator de realizare (de output):</w:t>
      </w:r>
      <w:bookmarkEnd w:id="25"/>
      <w:r w:rsidRPr="005574E7">
        <w:rPr>
          <w:rFonts w:ascii="Monserat" w:eastAsia="Montserrat" w:hAnsi="Monserat" w:cs="Montserrat"/>
          <w:bCs w:val="0"/>
          <w:color w:val="000000"/>
          <w:sz w:val="24"/>
          <w:szCs w:val="24"/>
        </w:rPr>
        <w:t xml:space="preserve"> </w:t>
      </w:r>
    </w:p>
    <w:p w14:paraId="000001DC" w14:textId="77777777" w:rsidR="00473F28" w:rsidRPr="005574E7" w:rsidRDefault="00FD3028">
      <w:pPr>
        <w:numPr>
          <w:ilvl w:val="0"/>
          <w:numId w:val="16"/>
        </w:numPr>
        <w:pBdr>
          <w:top w:val="nil"/>
          <w:left w:val="nil"/>
          <w:bottom w:val="nil"/>
          <w:right w:val="nil"/>
          <w:between w:val="nil"/>
        </w:pBdr>
        <w:spacing w:after="240" w:line="240" w:lineRule="auto"/>
        <w:ind w:left="594" w:hanging="2"/>
        <w:jc w:val="both"/>
        <w:rPr>
          <w:rFonts w:ascii="Monserat" w:eastAsia="Montserrat" w:hAnsi="Monserat" w:cs="Montserrat"/>
          <w:color w:val="000000"/>
        </w:rPr>
      </w:pPr>
      <w:r w:rsidRPr="005574E7">
        <w:rPr>
          <w:rFonts w:ascii="Monserat" w:eastAsia="Montserrat" w:hAnsi="Monserat" w:cs="Montserrat"/>
          <w:color w:val="000000"/>
        </w:rPr>
        <w:t>RCO36 Infrastructuri verzi care beneficiază de sprijin pentru alte scopuri decât adaptarea la schimbările climatice (hectare)</w:t>
      </w:r>
    </w:p>
    <w:p w14:paraId="000001DD" w14:textId="77777777" w:rsidR="00473F28" w:rsidRPr="005574E7" w:rsidRDefault="00FD3028">
      <w:pPr>
        <w:numPr>
          <w:ilvl w:val="0"/>
          <w:numId w:val="16"/>
        </w:numPr>
        <w:pBdr>
          <w:top w:val="nil"/>
          <w:left w:val="nil"/>
          <w:bottom w:val="nil"/>
          <w:right w:val="nil"/>
          <w:between w:val="nil"/>
        </w:pBdr>
        <w:spacing w:after="240" w:line="240" w:lineRule="auto"/>
        <w:ind w:left="594" w:hanging="2"/>
        <w:jc w:val="both"/>
        <w:rPr>
          <w:rFonts w:ascii="Monserat" w:eastAsia="Montserrat" w:hAnsi="Monserat" w:cs="Montserrat"/>
          <w:color w:val="000000"/>
        </w:rPr>
      </w:pPr>
      <w:r w:rsidRPr="005574E7">
        <w:rPr>
          <w:rFonts w:ascii="Monserat" w:eastAsia="Montserrat" w:hAnsi="Monserat" w:cs="Montserrat"/>
          <w:color w:val="000000"/>
        </w:rPr>
        <w:t xml:space="preserve">RC074 Populația vizată de proiecte derulate în cadrul strategiilor de dezvoltare teritorială integrate </w:t>
      </w:r>
    </w:p>
    <w:p w14:paraId="000001DE" w14:textId="77777777" w:rsidR="00473F28" w:rsidRPr="005574E7" w:rsidRDefault="00FD3028">
      <w:pPr>
        <w:numPr>
          <w:ilvl w:val="0"/>
          <w:numId w:val="16"/>
        </w:numPr>
        <w:pBdr>
          <w:top w:val="nil"/>
          <w:left w:val="nil"/>
          <w:bottom w:val="nil"/>
          <w:right w:val="nil"/>
          <w:between w:val="nil"/>
        </w:pBdr>
        <w:spacing w:after="240" w:line="240" w:lineRule="auto"/>
        <w:ind w:left="594" w:hanging="2"/>
        <w:jc w:val="both"/>
        <w:rPr>
          <w:rFonts w:ascii="Monserat" w:eastAsia="Montserrat" w:hAnsi="Monserat" w:cs="Montserrat"/>
          <w:color w:val="000000"/>
        </w:rPr>
      </w:pPr>
      <w:r w:rsidRPr="005574E7">
        <w:rPr>
          <w:rFonts w:ascii="Monserat" w:eastAsia="Montserrat" w:hAnsi="Monserat" w:cs="Montserrat"/>
          <w:color w:val="000000"/>
        </w:rPr>
        <w:t>RC075 Strategii de dezvoltare teritorială integrată care beneficiază de sprijin</w:t>
      </w:r>
    </w:p>
    <w:p w14:paraId="000001D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Indicatorii vor face obiectul monitorizării implementării și performanței investițiilor propuse prin proiect, iar neîndeplinirea sau îndeplinirea parțială a acestora ar putea conduce la recuperarea </w:t>
      </w:r>
      <w:proofErr w:type="spellStart"/>
      <w:r w:rsidRPr="005574E7">
        <w:rPr>
          <w:rFonts w:ascii="Monserat" w:eastAsia="Montserrat" w:hAnsi="Monserat" w:cs="Montserrat"/>
        </w:rPr>
        <w:t>finanţării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proporţional</w:t>
      </w:r>
      <w:proofErr w:type="spellEnd"/>
      <w:r w:rsidRPr="005574E7">
        <w:rPr>
          <w:rFonts w:ascii="Monserat" w:eastAsia="Montserrat" w:hAnsi="Monserat" w:cs="Montserrat"/>
        </w:rPr>
        <w:t xml:space="preserve"> cu gradul de neîndeplinire, în conformitate cu prevederile OUG nr. 66/2011, cu modificările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completările ulterioare.</w:t>
      </w:r>
    </w:p>
    <w:p w14:paraId="000001E0" w14:textId="77777777" w:rsidR="00473F28" w:rsidRPr="005574E7" w:rsidRDefault="00FD3028">
      <w:pPr>
        <w:ind w:hanging="2"/>
        <w:jc w:val="both"/>
        <w:rPr>
          <w:rFonts w:ascii="Monserat" w:eastAsia="Montserrat" w:hAnsi="Monserat" w:cs="Montserrat"/>
          <w:b/>
        </w:rPr>
      </w:pPr>
      <w:bookmarkStart w:id="26" w:name="_heading=h.2bn6wsx" w:colFirst="0" w:colLast="0"/>
      <w:bookmarkEnd w:id="26"/>
      <w:proofErr w:type="spellStart"/>
      <w:r w:rsidRPr="005574E7">
        <w:rPr>
          <w:rFonts w:ascii="Monserat" w:eastAsia="Montserrat" w:hAnsi="Monserat" w:cs="Montserrat"/>
          <w:b/>
        </w:rPr>
        <w:t>Atentie</w:t>
      </w:r>
      <w:proofErr w:type="spellEnd"/>
      <w:r w:rsidRPr="005574E7">
        <w:rPr>
          <w:rFonts w:ascii="Monserat" w:eastAsia="Montserrat" w:hAnsi="Monserat" w:cs="Montserrat"/>
          <w:b/>
        </w:rPr>
        <w:t>!</w:t>
      </w:r>
    </w:p>
    <w:p w14:paraId="000001E1" w14:textId="77777777" w:rsidR="00473F28" w:rsidRPr="005574E7" w:rsidRDefault="00FD3028">
      <w:pPr>
        <w:ind w:hanging="2"/>
        <w:jc w:val="both"/>
        <w:rPr>
          <w:rFonts w:ascii="Monserat" w:eastAsia="Montserrat" w:hAnsi="Monserat" w:cs="Montserrat"/>
          <w:b/>
        </w:rPr>
      </w:pPr>
      <w:r w:rsidRPr="005574E7">
        <w:rPr>
          <w:rFonts w:ascii="Monserat" w:eastAsia="Montserrat" w:hAnsi="Monserat" w:cs="Montserrat"/>
          <w:b/>
        </w:rPr>
        <w:t>Indicatorii RCO74 și RCO75 vor fi raportați într-o singura cerere de finanțare, de către un UAT, în cadrul PR Nord-Est 2021-2027.</w:t>
      </w:r>
    </w:p>
    <w:p w14:paraId="000001E2" w14:textId="77777777" w:rsidR="00473F28" w:rsidRPr="005574E7" w:rsidRDefault="00473F28">
      <w:pPr>
        <w:ind w:hanging="2"/>
        <w:jc w:val="both"/>
        <w:rPr>
          <w:rFonts w:ascii="Monserat" w:eastAsia="Montserrat" w:hAnsi="Monserat" w:cs="Montserrat"/>
        </w:rPr>
      </w:pPr>
    </w:p>
    <w:p w14:paraId="000001E3" w14:textId="77777777"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27" w:name="_Toc160718946"/>
      <w:r w:rsidRPr="005574E7">
        <w:rPr>
          <w:rFonts w:ascii="Monserat" w:eastAsia="Montserrat" w:hAnsi="Monserat" w:cs="Montserrat"/>
          <w:bCs w:val="0"/>
          <w:color w:val="000000"/>
          <w:sz w:val="24"/>
          <w:szCs w:val="24"/>
        </w:rPr>
        <w:t>3.8.2 Indicatori de rezultat:</w:t>
      </w:r>
      <w:bookmarkEnd w:id="27"/>
    </w:p>
    <w:p w14:paraId="000001E4" w14:textId="77777777" w:rsidR="00473F28" w:rsidRPr="005574E7" w:rsidRDefault="00FD3028">
      <w:pPr>
        <w:numPr>
          <w:ilvl w:val="0"/>
          <w:numId w:val="16"/>
        </w:numPr>
        <w:pBdr>
          <w:top w:val="nil"/>
          <w:left w:val="nil"/>
          <w:bottom w:val="nil"/>
          <w:right w:val="nil"/>
          <w:between w:val="nil"/>
        </w:pBdr>
        <w:spacing w:after="240" w:line="240" w:lineRule="auto"/>
        <w:ind w:left="594" w:hanging="2"/>
        <w:jc w:val="both"/>
        <w:rPr>
          <w:rFonts w:ascii="Monserat" w:eastAsia="Montserrat" w:hAnsi="Monserat" w:cs="Montserrat"/>
          <w:color w:val="000000"/>
        </w:rPr>
      </w:pPr>
      <w:r w:rsidRPr="005574E7">
        <w:rPr>
          <w:rFonts w:ascii="Monserat" w:eastAsia="Montserrat" w:hAnsi="Monserat" w:cs="Montserrat"/>
          <w:color w:val="000000"/>
        </w:rPr>
        <w:t>RCR95 Populația care are acces la infrastructuri verzi noi sau îmbunătățite (</w:t>
      </w:r>
      <w:proofErr w:type="spellStart"/>
      <w:r w:rsidRPr="005574E7">
        <w:rPr>
          <w:rFonts w:ascii="Monserat" w:eastAsia="Montserrat" w:hAnsi="Monserat" w:cs="Montserrat"/>
          <w:color w:val="000000"/>
        </w:rPr>
        <w:t>numar</w:t>
      </w:r>
      <w:proofErr w:type="spellEnd"/>
      <w:r w:rsidRPr="005574E7">
        <w:rPr>
          <w:rFonts w:ascii="Monserat" w:eastAsia="Montserrat" w:hAnsi="Monserat" w:cs="Montserrat"/>
          <w:color w:val="000000"/>
        </w:rPr>
        <w:t xml:space="preserve"> persoane)</w:t>
      </w:r>
    </w:p>
    <w:p w14:paraId="000001E5" w14:textId="77777777" w:rsidR="00473F28" w:rsidRPr="005574E7" w:rsidRDefault="00FD3028">
      <w:pPr>
        <w:ind w:hanging="2"/>
        <w:rPr>
          <w:rFonts w:ascii="Monserat" w:eastAsia="Montserrat" w:hAnsi="Monserat" w:cs="Montserrat"/>
        </w:rPr>
      </w:pPr>
      <w:r w:rsidRPr="005574E7">
        <w:rPr>
          <w:rFonts w:ascii="Monserat" w:eastAsia="Montserrat" w:hAnsi="Monserat" w:cs="Montserrat"/>
        </w:rPr>
        <w:t xml:space="preserve">     NOTĂ(*): Nu se accepta identificarea și cuantificarea în cadrul cererii de finanțare a altor indicatori în afara celor menționați în cadrul  secțiunii 3.8.</w:t>
      </w:r>
    </w:p>
    <w:p w14:paraId="000001E6" w14:textId="6EC6C5D2" w:rsidR="00473F28" w:rsidRPr="005574E7" w:rsidRDefault="00FD3028" w:rsidP="00E55CB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28" w:name="_heading=h.qsh70q" w:colFirst="0" w:colLast="0"/>
      <w:bookmarkStart w:id="29" w:name="_Toc160718947"/>
      <w:bookmarkEnd w:id="28"/>
      <w:r w:rsidRPr="005574E7">
        <w:rPr>
          <w:rFonts w:ascii="Monserat" w:eastAsia="Montserrat" w:hAnsi="Monserat" w:cs="Montserrat"/>
          <w:bCs w:val="0"/>
          <w:color w:val="000000"/>
          <w:sz w:val="24"/>
          <w:szCs w:val="24"/>
        </w:rPr>
        <w:t>3.8.</w:t>
      </w:r>
      <w:r w:rsidR="00E73F0F">
        <w:rPr>
          <w:rFonts w:ascii="Monserat" w:eastAsia="Montserrat" w:hAnsi="Monserat" w:cs="Montserrat"/>
          <w:bCs w:val="0"/>
          <w:color w:val="000000"/>
          <w:sz w:val="24"/>
          <w:szCs w:val="24"/>
        </w:rPr>
        <w:t xml:space="preserve">3 </w:t>
      </w:r>
      <w:r w:rsidRPr="005574E7">
        <w:rPr>
          <w:rFonts w:ascii="Monserat" w:eastAsia="Montserrat" w:hAnsi="Monserat" w:cs="Montserrat"/>
          <w:bCs w:val="0"/>
          <w:color w:val="000000"/>
          <w:sz w:val="24"/>
          <w:szCs w:val="24"/>
        </w:rPr>
        <w:t>Indicatori suplimentari specifici apelului de proiecte (daca este cazul):</w:t>
      </w:r>
      <w:bookmarkEnd w:id="29"/>
    </w:p>
    <w:p w14:paraId="000001E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Nu se aplica prezentului apel.</w:t>
      </w:r>
    </w:p>
    <w:p w14:paraId="000001E8" w14:textId="43B970A6" w:rsidR="00473F28" w:rsidRPr="005574E7" w:rsidRDefault="00FD3028" w:rsidP="00F11695">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30" w:name="_heading=h.1pxezwc" w:colFirst="0" w:colLast="0"/>
      <w:bookmarkStart w:id="31" w:name="_Toc160718948"/>
      <w:bookmarkEnd w:id="30"/>
      <w:r w:rsidRPr="005574E7">
        <w:rPr>
          <w:rFonts w:ascii="Monserat" w:eastAsia="Montserrat" w:hAnsi="Monserat" w:cs="Montserrat"/>
          <w:bCs w:val="0"/>
          <w:color w:val="000000"/>
          <w:sz w:val="24"/>
          <w:szCs w:val="24"/>
        </w:rPr>
        <w:t>3.9 Rezultate a</w:t>
      </w:r>
      <w:r w:rsidR="00E73F0F">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teptate</w:t>
      </w:r>
      <w:bookmarkEnd w:id="31"/>
    </w:p>
    <w:p w14:paraId="000001E9" w14:textId="77777777" w:rsidR="00473F28" w:rsidRPr="005574E7" w:rsidRDefault="00FD3028">
      <w:pPr>
        <w:ind w:hanging="2"/>
        <w:jc w:val="both"/>
        <w:rPr>
          <w:rFonts w:ascii="Monserat" w:eastAsia="Montserrat" w:hAnsi="Monserat" w:cs="Montserrat"/>
        </w:rPr>
      </w:pPr>
      <w:proofErr w:type="spellStart"/>
      <w:r w:rsidRPr="005574E7">
        <w:rPr>
          <w:rFonts w:ascii="Monserat" w:eastAsia="Montserrat" w:hAnsi="Monserat" w:cs="Montserrat"/>
        </w:rPr>
        <w:t>Ȋn</w:t>
      </w:r>
      <w:proofErr w:type="spellEnd"/>
      <w:r w:rsidRPr="005574E7">
        <w:rPr>
          <w:rFonts w:ascii="Monserat" w:eastAsia="Montserrat" w:hAnsi="Monserat" w:cs="Montserrat"/>
        </w:rPr>
        <w:t xml:space="preserve"> cadrul fiecărei cereri de finanțare se vor </w:t>
      </w:r>
      <w:proofErr w:type="spellStart"/>
      <w:r w:rsidRPr="005574E7">
        <w:rPr>
          <w:rFonts w:ascii="Monserat" w:eastAsia="Montserrat" w:hAnsi="Monserat" w:cs="Montserrat"/>
        </w:rPr>
        <w:t>menţiona</w:t>
      </w:r>
      <w:proofErr w:type="spellEnd"/>
      <w:r w:rsidRPr="005574E7">
        <w:rPr>
          <w:rFonts w:ascii="Monserat" w:eastAsia="Montserrat" w:hAnsi="Monserat" w:cs="Montserrat"/>
        </w:rPr>
        <w:t xml:space="preserve"> rezultatele aplicabile, ca urmare a realizării investiției, în strânsă corelare cu obiectivul proiectului , </w:t>
      </w:r>
      <w:proofErr w:type="spellStart"/>
      <w:r w:rsidRPr="005574E7">
        <w:rPr>
          <w:rFonts w:ascii="Monserat" w:eastAsia="Montserrat" w:hAnsi="Monserat" w:cs="Montserrat"/>
        </w:rPr>
        <w:t>dupa</w:t>
      </w:r>
      <w:proofErr w:type="spellEnd"/>
      <w:r w:rsidRPr="005574E7">
        <w:rPr>
          <w:rFonts w:ascii="Monserat" w:eastAsia="Montserrat" w:hAnsi="Monserat" w:cs="Montserrat"/>
        </w:rPr>
        <w:t xml:space="preserve"> cum </w:t>
      </w:r>
      <w:proofErr w:type="spellStart"/>
      <w:r w:rsidRPr="005574E7">
        <w:rPr>
          <w:rFonts w:ascii="Monserat" w:eastAsia="Montserrat" w:hAnsi="Monserat" w:cs="Montserrat"/>
        </w:rPr>
        <w:t>urmeaza</w:t>
      </w:r>
      <w:proofErr w:type="spellEnd"/>
      <w:r w:rsidRPr="005574E7">
        <w:rPr>
          <w:rFonts w:ascii="Monserat" w:eastAsia="Montserrat" w:hAnsi="Monserat" w:cs="Montserrat"/>
        </w:rPr>
        <w:t>:</w:t>
      </w:r>
    </w:p>
    <w:p w14:paraId="000001EA" w14:textId="4C2E19DA" w:rsidR="00473F28" w:rsidRPr="005574E7" w:rsidRDefault="00FD3028" w:rsidP="00865439">
      <w:pPr>
        <w:numPr>
          <w:ilvl w:val="0"/>
          <w:numId w:val="30"/>
        </w:numPr>
        <w:pBdr>
          <w:top w:val="nil"/>
          <w:left w:val="nil"/>
          <w:bottom w:val="nil"/>
          <w:right w:val="nil"/>
          <w:between w:val="nil"/>
        </w:pBdr>
        <w:spacing w:before="60" w:after="240" w:line="240" w:lineRule="auto"/>
        <w:ind w:left="0" w:hanging="2"/>
        <w:jc w:val="both"/>
        <w:rPr>
          <w:rFonts w:ascii="Monserat" w:eastAsia="Montserrat" w:hAnsi="Monserat" w:cs="Montserrat"/>
          <w:color w:val="000000"/>
        </w:rPr>
      </w:pPr>
      <w:r w:rsidRPr="005574E7">
        <w:rPr>
          <w:rFonts w:ascii="Monserat" w:eastAsia="Montserrat" w:hAnsi="Monserat" w:cs="Montserrat"/>
          <w:i/>
          <w:color w:val="000000"/>
        </w:rPr>
        <w:t>Suprafa</w:t>
      </w:r>
      <w:r w:rsidR="00E73F0F">
        <w:rPr>
          <w:rFonts w:ascii="Monserat" w:eastAsia="Montserrat" w:hAnsi="Monserat" w:cs="Montserrat"/>
          <w:i/>
          <w:color w:val="000000"/>
        </w:rPr>
        <w:t>ță</w:t>
      </w:r>
      <w:r w:rsidRPr="005574E7">
        <w:rPr>
          <w:rFonts w:ascii="Monserat" w:eastAsia="Montserrat" w:hAnsi="Monserat" w:cs="Montserrat"/>
          <w:i/>
          <w:color w:val="000000"/>
        </w:rPr>
        <w:t xml:space="preserve"> spatii verzi create/ modernizate/ reabilitate/ extinse (mp)</w:t>
      </w:r>
    </w:p>
    <w:p w14:paraId="000001EB" w14:textId="19EEE8AC" w:rsidR="00473F28" w:rsidRPr="005574E7" w:rsidRDefault="00E2366F" w:rsidP="00865439">
      <w:pPr>
        <w:numPr>
          <w:ilvl w:val="0"/>
          <w:numId w:val="30"/>
        </w:numPr>
        <w:pBdr>
          <w:top w:val="nil"/>
          <w:left w:val="nil"/>
          <w:bottom w:val="nil"/>
          <w:right w:val="nil"/>
          <w:between w:val="nil"/>
        </w:pBdr>
        <w:spacing w:before="60" w:after="240" w:line="240" w:lineRule="auto"/>
        <w:ind w:left="0" w:hanging="2"/>
        <w:jc w:val="both"/>
        <w:rPr>
          <w:rFonts w:ascii="Monserat" w:eastAsia="Montserrat" w:hAnsi="Monserat" w:cs="Montserrat"/>
          <w:color w:val="000000"/>
        </w:rPr>
      </w:pPr>
      <w:sdt>
        <w:sdtPr>
          <w:rPr>
            <w:rFonts w:ascii="Monserat" w:hAnsi="Monserat"/>
          </w:rPr>
          <w:tag w:val="goog_rdk_205"/>
          <w:id w:val="-111056089"/>
        </w:sdtPr>
        <w:sdtEndPr/>
        <w:sdtContent/>
      </w:sdt>
      <w:sdt>
        <w:sdtPr>
          <w:rPr>
            <w:rFonts w:ascii="Monserat" w:hAnsi="Monserat"/>
          </w:rPr>
          <w:tag w:val="goog_rdk_231"/>
          <w:id w:val="521219668"/>
        </w:sdtPr>
        <w:sdtEndPr/>
        <w:sdtContent/>
      </w:sdt>
      <w:sdt>
        <w:sdtPr>
          <w:rPr>
            <w:rFonts w:ascii="Monserat" w:hAnsi="Monserat"/>
          </w:rPr>
          <w:tag w:val="goog_rdk_248"/>
          <w:id w:val="-1852252969"/>
        </w:sdtPr>
        <w:sdtEndPr/>
        <w:sdtContent/>
      </w:sdt>
      <w:sdt>
        <w:sdtPr>
          <w:rPr>
            <w:rFonts w:ascii="Monserat" w:hAnsi="Monserat"/>
          </w:rPr>
          <w:tag w:val="goog_rdk_275"/>
          <w:id w:val="-2146503526"/>
        </w:sdtPr>
        <w:sdtEndPr/>
        <w:sdtContent/>
      </w:sdt>
      <w:sdt>
        <w:sdtPr>
          <w:rPr>
            <w:rFonts w:ascii="Monserat" w:hAnsi="Monserat"/>
          </w:rPr>
          <w:tag w:val="goog_rdk_302"/>
          <w:id w:val="583334320"/>
        </w:sdtPr>
        <w:sdtEndPr/>
        <w:sdtContent/>
      </w:sdt>
      <w:sdt>
        <w:sdtPr>
          <w:rPr>
            <w:rFonts w:ascii="Monserat" w:hAnsi="Monserat"/>
          </w:rPr>
          <w:tag w:val="goog_rdk_330"/>
          <w:id w:val="813918227"/>
        </w:sdtPr>
        <w:sdtEndPr/>
        <w:sdtContent/>
      </w:sdt>
      <w:sdt>
        <w:sdtPr>
          <w:rPr>
            <w:rFonts w:ascii="Monserat" w:hAnsi="Monserat"/>
          </w:rPr>
          <w:tag w:val="goog_rdk_359"/>
          <w:id w:val="-335916996"/>
        </w:sdtPr>
        <w:sdtEndPr/>
        <w:sdtContent/>
      </w:sdt>
      <w:sdt>
        <w:sdtPr>
          <w:rPr>
            <w:rFonts w:ascii="Monserat" w:hAnsi="Monserat"/>
          </w:rPr>
          <w:tag w:val="goog_rdk_389"/>
          <w:id w:val="1482428038"/>
        </w:sdtPr>
        <w:sdtEndPr/>
        <w:sdtContent/>
      </w:sdt>
      <w:sdt>
        <w:sdtPr>
          <w:rPr>
            <w:rFonts w:ascii="Monserat" w:hAnsi="Monserat"/>
          </w:rPr>
          <w:tag w:val="goog_rdk_418"/>
          <w:id w:val="-2074351469"/>
        </w:sdtPr>
        <w:sdtEndPr/>
        <w:sdtContent/>
      </w:sdt>
      <w:sdt>
        <w:sdtPr>
          <w:rPr>
            <w:rFonts w:ascii="Monserat" w:hAnsi="Monserat"/>
          </w:rPr>
          <w:tag w:val="goog_rdk_447"/>
          <w:id w:val="-1184440686"/>
        </w:sdtPr>
        <w:sdtEndPr/>
        <w:sdtContent/>
      </w:sdt>
      <w:sdt>
        <w:sdtPr>
          <w:rPr>
            <w:rFonts w:ascii="Monserat" w:hAnsi="Monserat"/>
          </w:rPr>
          <w:tag w:val="goog_rdk_479"/>
          <w:id w:val="-497344264"/>
        </w:sdtPr>
        <w:sdtEndPr/>
        <w:sdtContent/>
      </w:sdt>
      <w:sdt>
        <w:sdtPr>
          <w:rPr>
            <w:rFonts w:ascii="Monserat" w:hAnsi="Monserat"/>
          </w:rPr>
          <w:tag w:val="goog_rdk_515"/>
          <w:id w:val="233287194"/>
        </w:sdtPr>
        <w:sdtEndPr/>
        <w:sdtContent/>
      </w:sdt>
      <w:sdt>
        <w:sdtPr>
          <w:rPr>
            <w:rFonts w:ascii="Monserat" w:hAnsi="Monserat"/>
          </w:rPr>
          <w:tag w:val="goog_rdk_552"/>
          <w:id w:val="-2141874654"/>
        </w:sdtPr>
        <w:sdtEndPr/>
        <w:sdtContent/>
      </w:sdt>
      <w:r w:rsidR="00FD3028" w:rsidRPr="005574E7">
        <w:rPr>
          <w:rFonts w:ascii="Monserat" w:eastAsia="Montserrat" w:hAnsi="Monserat" w:cs="Montserrat"/>
          <w:i/>
          <w:color w:val="000000"/>
        </w:rPr>
        <w:t>Suprafa</w:t>
      </w:r>
      <w:r w:rsidR="00E73F0F">
        <w:rPr>
          <w:rFonts w:ascii="Monserat" w:eastAsia="Montserrat" w:hAnsi="Monserat" w:cs="Montserrat"/>
          <w:i/>
          <w:color w:val="000000"/>
        </w:rPr>
        <w:t>ță</w:t>
      </w:r>
      <w:r w:rsidR="00FD3028" w:rsidRPr="005574E7">
        <w:rPr>
          <w:rFonts w:ascii="Monserat" w:eastAsia="Montserrat" w:hAnsi="Monserat" w:cs="Montserrat"/>
          <w:i/>
          <w:color w:val="000000"/>
        </w:rPr>
        <w:t xml:space="preserve"> p</w:t>
      </w:r>
      <w:r w:rsidR="00E73F0F">
        <w:rPr>
          <w:rFonts w:ascii="Monserat" w:eastAsia="Montserrat" w:hAnsi="Monserat" w:cs="Montserrat"/>
          <w:i/>
          <w:color w:val="000000"/>
        </w:rPr>
        <w:t>ă</w:t>
      </w:r>
      <w:r w:rsidR="00FD3028" w:rsidRPr="005574E7">
        <w:rPr>
          <w:rFonts w:ascii="Monserat" w:eastAsia="Montserrat" w:hAnsi="Monserat" w:cs="Montserrat"/>
          <w:i/>
          <w:color w:val="000000"/>
        </w:rPr>
        <w:t>duri-parc amenajat</w:t>
      </w:r>
      <w:r w:rsidR="00E73F0F">
        <w:rPr>
          <w:rFonts w:ascii="Monserat" w:eastAsia="Montserrat" w:hAnsi="Monserat" w:cs="Montserrat"/>
          <w:i/>
          <w:color w:val="000000"/>
        </w:rPr>
        <w:t>e/ extinse</w:t>
      </w:r>
      <w:r w:rsidR="00FD3028" w:rsidRPr="005574E7">
        <w:rPr>
          <w:rFonts w:ascii="Monserat" w:eastAsia="Montserrat" w:hAnsi="Monserat" w:cs="Montserrat"/>
          <w:i/>
          <w:color w:val="000000"/>
        </w:rPr>
        <w:t>/ modernizate (mp)</w:t>
      </w:r>
    </w:p>
    <w:p w14:paraId="000001EC" w14:textId="0A91B6F7" w:rsidR="00473F28" w:rsidRPr="005574E7" w:rsidRDefault="00FD3028">
      <w:pPr>
        <w:ind w:hanging="2"/>
        <w:jc w:val="both"/>
        <w:rPr>
          <w:rFonts w:ascii="Monserat" w:eastAsia="Montserrat" w:hAnsi="Monserat" w:cs="Montserrat"/>
        </w:rPr>
      </w:pPr>
      <w:bookmarkStart w:id="32" w:name="_heading=h.49x2ik5" w:colFirst="0" w:colLast="0"/>
      <w:bookmarkEnd w:id="32"/>
      <w:r w:rsidRPr="005574E7">
        <w:rPr>
          <w:rFonts w:ascii="Monserat" w:eastAsia="Montserrat" w:hAnsi="Monserat" w:cs="Montserrat"/>
        </w:rPr>
        <w:t>Se va prezenta valoarea la începutul implementării proiectului și valoarea estimată la finalul implementării proiectului, pentru fiecare rezultat a</w:t>
      </w:r>
      <w:r w:rsidR="00FF6FA8">
        <w:rPr>
          <w:rFonts w:ascii="Monserat" w:eastAsia="Montserrat" w:hAnsi="Monserat" w:cs="Montserrat"/>
        </w:rPr>
        <w:t>ș</w:t>
      </w:r>
      <w:r w:rsidRPr="005574E7">
        <w:rPr>
          <w:rFonts w:ascii="Monserat" w:eastAsia="Montserrat" w:hAnsi="Monserat" w:cs="Montserrat"/>
        </w:rPr>
        <w:t>teptat.</w:t>
      </w:r>
    </w:p>
    <w:p w14:paraId="000001E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Rezultatele așteptate trebuie să fie realiste, realizabile, măsurabile și în concordanță cu indicatorii și obiectivele specifice ale proiectului.</w:t>
      </w:r>
    </w:p>
    <w:p w14:paraId="000001EE" w14:textId="77777777" w:rsidR="00473F28" w:rsidRPr="005574E7" w:rsidRDefault="00FD3028" w:rsidP="00F11695">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33" w:name="_Toc160718949"/>
      <w:r w:rsidRPr="005574E7">
        <w:rPr>
          <w:rFonts w:ascii="Monserat" w:eastAsia="Montserrat" w:hAnsi="Monserat" w:cs="Montserrat"/>
          <w:bCs w:val="0"/>
          <w:color w:val="000000"/>
          <w:sz w:val="24"/>
          <w:szCs w:val="24"/>
        </w:rPr>
        <w:t>3.10 Operațiune de importanță strategică</w:t>
      </w:r>
      <w:bookmarkEnd w:id="33"/>
    </w:p>
    <w:p w14:paraId="000001EF" w14:textId="6332D832" w:rsidR="00473F28" w:rsidRPr="005574E7" w:rsidRDefault="00FD3028">
      <w:pPr>
        <w:widowControl w:val="0"/>
        <w:spacing w:line="276" w:lineRule="auto"/>
        <w:ind w:hanging="2"/>
        <w:jc w:val="both"/>
        <w:rPr>
          <w:rFonts w:ascii="Monserat" w:eastAsia="Montserrat" w:hAnsi="Monserat" w:cs="Montserrat"/>
        </w:rPr>
      </w:pPr>
      <w:bookmarkStart w:id="34" w:name="_heading=h.2p2csry" w:colFirst="0" w:colLast="0"/>
      <w:bookmarkEnd w:id="34"/>
      <w:r w:rsidRPr="005574E7">
        <w:rPr>
          <w:rFonts w:ascii="Monserat" w:eastAsia="Montserrat" w:hAnsi="Monserat" w:cs="Montserrat"/>
        </w:rPr>
        <w:t>Aceast</w:t>
      </w:r>
      <w:r w:rsidR="00FF6FA8">
        <w:rPr>
          <w:rFonts w:ascii="Monserat" w:eastAsia="Montserrat" w:hAnsi="Monserat" w:cs="Montserrat"/>
        </w:rPr>
        <w:t>ă</w:t>
      </w:r>
      <w:r w:rsidRPr="005574E7">
        <w:rPr>
          <w:rFonts w:ascii="Monserat" w:eastAsia="Montserrat" w:hAnsi="Monserat" w:cs="Montserrat"/>
        </w:rPr>
        <w:t xml:space="preserve"> secțiune nu se aplică acestui apel de proiecte.</w:t>
      </w:r>
    </w:p>
    <w:p w14:paraId="000001F0" w14:textId="77777777" w:rsidR="00473F28" w:rsidRPr="005574E7" w:rsidRDefault="00FD3028" w:rsidP="00F11695">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35" w:name="_Toc160718950"/>
      <w:r w:rsidRPr="005574E7">
        <w:rPr>
          <w:rFonts w:ascii="Monserat" w:eastAsia="Montserrat" w:hAnsi="Monserat" w:cs="Montserrat"/>
          <w:bCs w:val="0"/>
          <w:color w:val="000000"/>
          <w:sz w:val="24"/>
          <w:szCs w:val="24"/>
        </w:rPr>
        <w:t>3.11 Investiții teritoriale integrate</w:t>
      </w:r>
      <w:bookmarkEnd w:id="35"/>
    </w:p>
    <w:p w14:paraId="000001F1" w14:textId="0E627FD1" w:rsidR="00473F28" w:rsidRPr="005574E7" w:rsidRDefault="00FD3028">
      <w:pPr>
        <w:widowControl w:val="0"/>
        <w:spacing w:line="276" w:lineRule="auto"/>
        <w:ind w:hanging="2"/>
        <w:jc w:val="both"/>
        <w:rPr>
          <w:rFonts w:ascii="Monserat" w:eastAsia="Montserrat" w:hAnsi="Monserat" w:cs="Montserrat"/>
        </w:rPr>
      </w:pPr>
      <w:bookmarkStart w:id="36" w:name="_heading=h.147n2zr" w:colFirst="0" w:colLast="0"/>
      <w:bookmarkEnd w:id="36"/>
      <w:r w:rsidRPr="005574E7">
        <w:rPr>
          <w:rFonts w:ascii="Monserat" w:eastAsia="Montserrat" w:hAnsi="Monserat" w:cs="Montserrat"/>
        </w:rPr>
        <w:t>Aceast</w:t>
      </w:r>
      <w:r w:rsidR="00FF6FA8">
        <w:rPr>
          <w:rFonts w:ascii="Monserat" w:eastAsia="Montserrat" w:hAnsi="Monserat" w:cs="Montserrat"/>
        </w:rPr>
        <w:t>ă</w:t>
      </w:r>
      <w:r w:rsidRPr="005574E7">
        <w:rPr>
          <w:rFonts w:ascii="Monserat" w:eastAsia="Montserrat" w:hAnsi="Monserat" w:cs="Montserrat"/>
        </w:rPr>
        <w:t xml:space="preserve"> secțiune nu se aplică acestui apel de proiecte.</w:t>
      </w:r>
    </w:p>
    <w:p w14:paraId="000001F2" w14:textId="77777777" w:rsidR="00473F28" w:rsidRPr="005574E7" w:rsidRDefault="00FD3028" w:rsidP="00F11695">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37" w:name="_Toc160718951"/>
      <w:r w:rsidRPr="005574E7">
        <w:rPr>
          <w:rFonts w:ascii="Monserat" w:eastAsia="Montserrat" w:hAnsi="Monserat" w:cs="Montserrat"/>
          <w:bCs w:val="0"/>
          <w:color w:val="000000"/>
          <w:sz w:val="24"/>
          <w:szCs w:val="24"/>
        </w:rPr>
        <w:t>3.12 Dezvoltare locală sub responsabilitatea comunității</w:t>
      </w:r>
      <w:bookmarkEnd w:id="37"/>
    </w:p>
    <w:p w14:paraId="000001F3" w14:textId="4A4682AE" w:rsidR="00473F28" w:rsidRPr="005574E7" w:rsidRDefault="00FD3028" w:rsidP="002F32E6">
      <w:pPr>
        <w:widowControl w:val="0"/>
        <w:spacing w:line="276" w:lineRule="auto"/>
        <w:ind w:hanging="2"/>
        <w:jc w:val="both"/>
        <w:rPr>
          <w:rFonts w:ascii="Monserat" w:eastAsia="Montserrat" w:hAnsi="Monserat" w:cs="Montserrat"/>
        </w:rPr>
      </w:pPr>
      <w:bookmarkStart w:id="38" w:name="_heading=h.3o7alnk" w:colFirst="0" w:colLast="0"/>
      <w:bookmarkEnd w:id="38"/>
      <w:r w:rsidRPr="005574E7">
        <w:rPr>
          <w:rFonts w:ascii="Monserat" w:eastAsia="Montserrat" w:hAnsi="Monserat" w:cs="Montserrat"/>
        </w:rPr>
        <w:t>Aceast</w:t>
      </w:r>
      <w:r w:rsidR="00FF6FA8">
        <w:rPr>
          <w:rFonts w:ascii="Monserat" w:eastAsia="Montserrat" w:hAnsi="Monserat" w:cs="Montserrat"/>
        </w:rPr>
        <w:t>ă</w:t>
      </w:r>
      <w:r w:rsidRPr="005574E7">
        <w:rPr>
          <w:rFonts w:ascii="Monserat" w:eastAsia="Montserrat" w:hAnsi="Monserat" w:cs="Montserrat"/>
        </w:rPr>
        <w:t xml:space="preserve"> secțiune nu se aplică acestui apel de proiecte.</w:t>
      </w:r>
    </w:p>
    <w:bookmarkStart w:id="39" w:name="_Toc160718952"/>
    <w:p w14:paraId="000001F4" w14:textId="1D9B55DF" w:rsidR="00473F28" w:rsidRPr="005574E7" w:rsidRDefault="00E2366F" w:rsidP="00F11695">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sdt>
        <w:sdtPr>
          <w:rPr>
            <w:rFonts w:ascii="Monserat" w:hAnsi="Monserat"/>
          </w:rPr>
          <w:tag w:val="goog_rdk_315"/>
          <w:id w:val="-1615360043"/>
        </w:sdtPr>
        <w:sdtEndPr/>
        <w:sdtContent/>
      </w:sdt>
      <w:sdt>
        <w:sdtPr>
          <w:rPr>
            <w:rFonts w:ascii="Monserat" w:hAnsi="Monserat"/>
          </w:rPr>
          <w:tag w:val="goog_rdk_343"/>
          <w:id w:val="1322393755"/>
        </w:sdtPr>
        <w:sdtEndPr/>
        <w:sdtContent/>
      </w:sdt>
      <w:sdt>
        <w:sdtPr>
          <w:rPr>
            <w:rFonts w:ascii="Monserat" w:hAnsi="Monserat"/>
          </w:rPr>
          <w:tag w:val="goog_rdk_373"/>
          <w:id w:val="897168302"/>
        </w:sdtPr>
        <w:sdtEndPr/>
        <w:sdtContent/>
      </w:sdt>
      <w:sdt>
        <w:sdtPr>
          <w:rPr>
            <w:rFonts w:ascii="Monserat" w:hAnsi="Monserat"/>
          </w:rPr>
          <w:tag w:val="goog_rdk_403"/>
          <w:id w:val="2013105205"/>
        </w:sdtPr>
        <w:sdtEndPr/>
        <w:sdtContent/>
      </w:sdt>
      <w:sdt>
        <w:sdtPr>
          <w:rPr>
            <w:rFonts w:ascii="Monserat" w:hAnsi="Monserat"/>
          </w:rPr>
          <w:tag w:val="goog_rdk_432"/>
          <w:id w:val="589126939"/>
        </w:sdtPr>
        <w:sdtEndPr/>
        <w:sdtContent/>
      </w:sdt>
      <w:sdt>
        <w:sdtPr>
          <w:rPr>
            <w:rFonts w:ascii="Monserat" w:hAnsi="Monserat"/>
          </w:rPr>
          <w:tag w:val="goog_rdk_464"/>
          <w:id w:val="876675421"/>
        </w:sdtPr>
        <w:sdtEndPr/>
        <w:sdtContent/>
      </w:sdt>
      <w:sdt>
        <w:sdtPr>
          <w:rPr>
            <w:rFonts w:ascii="Monserat" w:hAnsi="Monserat"/>
          </w:rPr>
          <w:tag w:val="goog_rdk_500"/>
          <w:id w:val="-1991309688"/>
        </w:sdtPr>
        <w:sdtEndPr/>
        <w:sdtContent/>
      </w:sdt>
      <w:r w:rsidR="00FD3028" w:rsidRPr="005574E7">
        <w:rPr>
          <w:rFonts w:ascii="Monserat" w:eastAsia="Montserrat" w:hAnsi="Monserat" w:cs="Montserrat"/>
          <w:bCs w:val="0"/>
          <w:color w:val="000000"/>
          <w:sz w:val="24"/>
          <w:szCs w:val="24"/>
        </w:rPr>
        <w:t>3.13 Reguli privind ajutorul de stat</w:t>
      </w:r>
      <w:bookmarkEnd w:id="39"/>
      <w:r w:rsidR="00FD3028" w:rsidRPr="005574E7">
        <w:rPr>
          <w:rFonts w:ascii="Monserat" w:eastAsia="Montserrat" w:hAnsi="Monserat" w:cs="Montserrat"/>
          <w:bCs w:val="0"/>
          <w:color w:val="000000"/>
          <w:sz w:val="24"/>
          <w:szCs w:val="24"/>
        </w:rPr>
        <w:t xml:space="preserve"> </w:t>
      </w:r>
    </w:p>
    <w:p w14:paraId="000001F6" w14:textId="3343B27F" w:rsidR="00473F28" w:rsidRPr="005574E7" w:rsidRDefault="002F32E6" w:rsidP="002F32E6">
      <w:pPr>
        <w:spacing w:after="0"/>
        <w:ind w:hanging="2"/>
        <w:jc w:val="both"/>
        <w:rPr>
          <w:rFonts w:ascii="Monserat" w:hAnsi="Monserat"/>
          <w:b/>
          <w:bCs/>
        </w:rPr>
      </w:pPr>
      <w:r w:rsidRPr="005574E7">
        <w:rPr>
          <w:rFonts w:ascii="Monserat" w:hAnsi="Monserat"/>
          <w:b/>
          <w:bCs/>
        </w:rPr>
        <w:t>Activitățile propuse pentru finanțare nu trebuie să intre sub incidența ajutorului de stat. Finanțarea acordată de Autoritatea de Management în cadrul prezentului Ghid nu trebuie să intre sub incidența ajutorului de stat.</w:t>
      </w:r>
    </w:p>
    <w:p w14:paraId="362E907D" w14:textId="77777777" w:rsidR="002F32E6" w:rsidRPr="005574E7" w:rsidRDefault="002F32E6" w:rsidP="002F32E6">
      <w:pPr>
        <w:spacing w:after="0"/>
        <w:ind w:hanging="2"/>
        <w:jc w:val="both"/>
        <w:rPr>
          <w:rFonts w:ascii="Monserat" w:eastAsia="Montserrat" w:hAnsi="Monserat" w:cs="Montserrat"/>
          <w:b/>
          <w:bCs/>
        </w:rPr>
      </w:pPr>
    </w:p>
    <w:p w14:paraId="0C83FA80" w14:textId="77777777" w:rsidR="002F32E6" w:rsidRDefault="002F32E6" w:rsidP="002F32E6">
      <w:pPr>
        <w:spacing w:after="0" w:line="240" w:lineRule="auto"/>
        <w:jc w:val="both"/>
        <w:textDirection w:val="btLr"/>
        <w:rPr>
          <w:rFonts w:ascii="Monserat" w:eastAsia="Montserrat" w:hAnsi="Monserat" w:cs="Montserrat"/>
          <w:color w:val="000000"/>
        </w:rPr>
      </w:pPr>
      <w:bookmarkStart w:id="40" w:name="_heading=h.23ckvvd" w:colFirst="0" w:colLast="0"/>
      <w:bookmarkEnd w:id="40"/>
      <w:r w:rsidRPr="005574E7">
        <w:rPr>
          <w:rFonts w:ascii="Monserat" w:eastAsia="Montserrat" w:hAnsi="Monserat" w:cs="Montserrat"/>
          <w:color w:val="000000"/>
        </w:rPr>
        <w:t xml:space="preserve">Articolul 107 alineatul (1) din Tratatul privind funcționarea Uniunii Europene (TFUE) </w:t>
      </w:r>
      <w:proofErr w:type="spellStart"/>
      <w:r w:rsidRPr="005574E7">
        <w:rPr>
          <w:rFonts w:ascii="Monserat" w:eastAsia="Montserrat" w:hAnsi="Monserat" w:cs="Montserrat"/>
          <w:color w:val="000000"/>
        </w:rPr>
        <w:t>stabileşte</w:t>
      </w:r>
      <w:proofErr w:type="spellEnd"/>
      <w:r w:rsidRPr="005574E7">
        <w:rPr>
          <w:rFonts w:ascii="Monserat" w:eastAsia="Montserrat" w:hAnsi="Monserat" w:cs="Montserrat"/>
          <w:color w:val="000000"/>
        </w:rPr>
        <w:t xml:space="preserve"> o </w:t>
      </w:r>
      <w:proofErr w:type="spellStart"/>
      <w:r w:rsidRPr="005574E7">
        <w:rPr>
          <w:rFonts w:ascii="Monserat" w:eastAsia="Montserrat" w:hAnsi="Monserat" w:cs="Montserrat"/>
          <w:color w:val="000000"/>
        </w:rPr>
        <w:t>interdicţie</w:t>
      </w:r>
      <w:proofErr w:type="spellEnd"/>
      <w:r w:rsidRPr="005574E7">
        <w:rPr>
          <w:rFonts w:ascii="Monserat" w:eastAsia="Montserrat" w:hAnsi="Monserat" w:cs="Montserrat"/>
          <w:color w:val="000000"/>
        </w:rPr>
        <w:t xml:space="preserve"> generală în sarcina statelor membre de a pune în aplicare măsuri de ajutor care întrunesc cumulativ următoarele criterii:</w:t>
      </w:r>
    </w:p>
    <w:p w14:paraId="1D3569B5" w14:textId="77777777" w:rsidR="00FF6FA8" w:rsidRPr="005574E7" w:rsidRDefault="00FF6FA8" w:rsidP="002F32E6">
      <w:pPr>
        <w:spacing w:after="0" w:line="240" w:lineRule="auto"/>
        <w:jc w:val="both"/>
        <w:textDirection w:val="btLr"/>
        <w:rPr>
          <w:rFonts w:ascii="Monserat" w:eastAsia="Montserrat" w:hAnsi="Monserat" w:cs="Montserrat"/>
          <w:color w:val="000000"/>
        </w:rPr>
      </w:pPr>
    </w:p>
    <w:p w14:paraId="3E2DC7E8"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1. 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7D5AED17"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2. sunt acordate în mod selectiv;</w:t>
      </w:r>
    </w:p>
    <w:p w14:paraId="24467515"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3. sunt acordate întreprinderilor;</w:t>
      </w:r>
    </w:p>
    <w:p w14:paraId="3E06657F"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4. asigură un avantaj economic întreprinderilor;</w:t>
      </w:r>
    </w:p>
    <w:p w14:paraId="16707BD3"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 xml:space="preserve">5. distorsionează </w:t>
      </w:r>
      <w:proofErr w:type="spellStart"/>
      <w:r w:rsidRPr="005574E7">
        <w:rPr>
          <w:rFonts w:ascii="Monserat" w:eastAsia="Montserrat" w:hAnsi="Monserat" w:cs="Montserrat"/>
          <w:color w:val="000000"/>
        </w:rPr>
        <w:t>concurenţa</w:t>
      </w:r>
      <w:proofErr w:type="spellEnd"/>
      <w:r w:rsidRPr="005574E7">
        <w:rPr>
          <w:rFonts w:ascii="Monserat" w:eastAsia="Montserrat" w:hAnsi="Monserat" w:cs="Montserrat"/>
          <w:color w:val="000000"/>
        </w:rPr>
        <w:t>;</w:t>
      </w:r>
    </w:p>
    <w:p w14:paraId="744B1A73"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 xml:space="preserve">6. afectează </w:t>
      </w:r>
      <w:proofErr w:type="spellStart"/>
      <w:r w:rsidRPr="005574E7">
        <w:rPr>
          <w:rFonts w:ascii="Monserat" w:eastAsia="Montserrat" w:hAnsi="Monserat" w:cs="Montserrat"/>
          <w:color w:val="000000"/>
        </w:rPr>
        <w:t>comerţul</w:t>
      </w:r>
      <w:proofErr w:type="spellEnd"/>
      <w:r w:rsidRPr="005574E7">
        <w:rPr>
          <w:rFonts w:ascii="Monserat" w:eastAsia="Montserrat" w:hAnsi="Monserat" w:cs="Montserrat"/>
          <w:color w:val="000000"/>
        </w:rPr>
        <w:t xml:space="preserve"> cu statele membre ale Uniunii Europene.</w:t>
      </w:r>
    </w:p>
    <w:p w14:paraId="0042B4F4" w14:textId="77777777" w:rsidR="002F32E6" w:rsidRPr="005574E7" w:rsidRDefault="002F32E6" w:rsidP="002F32E6">
      <w:pPr>
        <w:spacing w:after="0" w:line="240" w:lineRule="auto"/>
        <w:jc w:val="both"/>
        <w:textDirection w:val="btLr"/>
        <w:rPr>
          <w:rFonts w:ascii="Monserat" w:eastAsia="Montserrat" w:hAnsi="Monserat" w:cs="Montserrat"/>
          <w:color w:val="000000"/>
        </w:rPr>
      </w:pPr>
    </w:p>
    <w:p w14:paraId="1A249BD5"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Dacă măsurile de ajutor denaturează concurența și afectează comerțul intracomunitar, acestea nu sunt compatibile cu piața internă, cu excepția cazurilor în care tratatele prevăd altfel.</w:t>
      </w:r>
    </w:p>
    <w:p w14:paraId="097AEDC9"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 xml:space="preserve">Articolul 108 alineatul (3) din Tratatul privind </w:t>
      </w:r>
      <w:proofErr w:type="spellStart"/>
      <w:r w:rsidRPr="005574E7">
        <w:rPr>
          <w:rFonts w:ascii="Monserat" w:eastAsia="Montserrat" w:hAnsi="Monserat" w:cs="Montserrat"/>
          <w:color w:val="000000"/>
        </w:rPr>
        <w:t>funcţionarea</w:t>
      </w:r>
      <w:proofErr w:type="spellEnd"/>
      <w:r w:rsidRPr="005574E7">
        <w:rPr>
          <w:rFonts w:ascii="Monserat" w:eastAsia="Montserrat" w:hAnsi="Monserat" w:cs="Montserrat"/>
          <w:color w:val="000000"/>
        </w:rPr>
        <w:t xml:space="preserve"> Uniunii Europene (TFUE) prevede </w:t>
      </w:r>
      <w:proofErr w:type="spellStart"/>
      <w:r w:rsidRPr="005574E7">
        <w:rPr>
          <w:rFonts w:ascii="Monserat" w:eastAsia="Montserrat" w:hAnsi="Monserat" w:cs="Montserrat"/>
          <w:color w:val="000000"/>
        </w:rPr>
        <w:t>obligaţia</w:t>
      </w:r>
      <w:proofErr w:type="spellEnd"/>
      <w:r w:rsidRPr="005574E7">
        <w:rPr>
          <w:rFonts w:ascii="Monserat" w:eastAsia="Montserrat" w:hAnsi="Monserat" w:cs="Montserrat"/>
          <w:color w:val="000000"/>
        </w:rPr>
        <w:t xml:space="preserve"> unui stat membru de a notifica Comisiei Europene ajutoarele de stat, astfel încât aceasta să evalueze dacă sunt compatibile cu </w:t>
      </w:r>
      <w:proofErr w:type="spellStart"/>
      <w:r w:rsidRPr="005574E7">
        <w:rPr>
          <w:rFonts w:ascii="Monserat" w:eastAsia="Montserrat" w:hAnsi="Monserat" w:cs="Montserrat"/>
          <w:color w:val="000000"/>
        </w:rPr>
        <w:t>piaţa</w:t>
      </w:r>
      <w:proofErr w:type="spellEnd"/>
      <w:r w:rsidRPr="005574E7">
        <w:rPr>
          <w:rFonts w:ascii="Monserat" w:eastAsia="Montserrat" w:hAnsi="Monserat" w:cs="Montserrat"/>
          <w:color w:val="000000"/>
        </w:rPr>
        <w:t xml:space="preserve"> comună. Comisia a definit unele excepții și a declarat anumite categorii specifice de ajutoare de stat ca fiind compatibile cu piața comună, în cazul îndeplinirii unor condiții, acestea fiind scutite (exceptate) de </w:t>
      </w:r>
      <w:proofErr w:type="spellStart"/>
      <w:r w:rsidRPr="005574E7">
        <w:rPr>
          <w:rFonts w:ascii="Monserat" w:eastAsia="Montserrat" w:hAnsi="Monserat" w:cs="Montserrat"/>
          <w:color w:val="000000"/>
        </w:rPr>
        <w:t>obligaţia</w:t>
      </w:r>
      <w:proofErr w:type="spellEnd"/>
      <w:r w:rsidRPr="005574E7">
        <w:rPr>
          <w:rFonts w:ascii="Monserat" w:eastAsia="Montserrat" w:hAnsi="Monserat" w:cs="Montserrat"/>
          <w:color w:val="000000"/>
        </w:rPr>
        <w:t xml:space="preserve"> notificării prealabile.</w:t>
      </w:r>
    </w:p>
    <w:p w14:paraId="00000201" w14:textId="77777777" w:rsidR="00473F28" w:rsidRPr="005574E7" w:rsidRDefault="00473F28" w:rsidP="002F32E6">
      <w:pPr>
        <w:spacing w:after="0" w:line="240" w:lineRule="auto"/>
        <w:jc w:val="both"/>
        <w:rPr>
          <w:rFonts w:ascii="Monserat" w:eastAsia="Montserrat" w:hAnsi="Monserat" w:cs="Montserrat"/>
          <w:color w:val="000000"/>
        </w:rPr>
      </w:pPr>
    </w:p>
    <w:p w14:paraId="694E740E" w14:textId="77777777"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Analiza ajutorului de stat trebuie realizată la nivelul proprietarului infrastructurii, a utilizatorului infrastructurii și a executantului lucrărilor.</w:t>
      </w:r>
    </w:p>
    <w:p w14:paraId="01C722C5" w14:textId="77777777" w:rsidR="002F32E6" w:rsidRPr="005574E7" w:rsidRDefault="002F32E6" w:rsidP="002F32E6">
      <w:pPr>
        <w:spacing w:after="0" w:line="240" w:lineRule="auto"/>
        <w:jc w:val="both"/>
        <w:textDirection w:val="btLr"/>
        <w:rPr>
          <w:rFonts w:ascii="Monserat" w:eastAsia="Montserrat" w:hAnsi="Monserat" w:cs="Montserrat"/>
          <w:color w:val="000000"/>
        </w:rPr>
      </w:pPr>
    </w:p>
    <w:p w14:paraId="4F8D7F56" w14:textId="1329DD74" w:rsidR="002F32E6" w:rsidRPr="005574E7" w:rsidRDefault="002F32E6" w:rsidP="002F32E6">
      <w:pPr>
        <w:spacing w:after="0" w:line="240" w:lineRule="auto"/>
        <w:jc w:val="both"/>
        <w:textDirection w:val="btLr"/>
        <w:rPr>
          <w:rFonts w:ascii="Monserat" w:eastAsia="Montserrat" w:hAnsi="Monserat" w:cs="Montserrat"/>
          <w:color w:val="000000"/>
        </w:rPr>
      </w:pPr>
      <w:r w:rsidRPr="005574E7">
        <w:rPr>
          <w:rFonts w:ascii="Monserat" w:eastAsia="Montserrat" w:hAnsi="Monserat" w:cs="Montserrat"/>
          <w:color w:val="000000"/>
        </w:rPr>
        <w:t xml:space="preserve">Elementele de ajutor de stat sunt excluse, la nivelul proprietarului infrastructurii, atunci când nu sunt îndeplinite cumulativ criteriile anterior menționate. </w:t>
      </w:r>
    </w:p>
    <w:p w14:paraId="48E96892" w14:textId="77777777" w:rsidR="002F32E6" w:rsidRPr="005574E7" w:rsidRDefault="002F32E6" w:rsidP="002F32E6">
      <w:pPr>
        <w:spacing w:after="0" w:line="240" w:lineRule="auto"/>
        <w:jc w:val="both"/>
        <w:textDirection w:val="btLr"/>
        <w:rPr>
          <w:rFonts w:ascii="Monserat" w:eastAsia="Montserrat" w:hAnsi="Monserat" w:cs="Montserrat"/>
          <w:color w:val="000000"/>
        </w:rPr>
      </w:pPr>
    </w:p>
    <w:p w14:paraId="0ABD210F" w14:textId="5EFF6F8C" w:rsidR="00231061" w:rsidRPr="005574E7" w:rsidRDefault="00231061" w:rsidP="00231061">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La nivelul utilizatorului infrastructurii, se consideră că investițiile pentru care se acordă sprijin prin prezentul apel nu implică elemente de ajutor de stat atâta timp cât spațiile/</w:t>
      </w:r>
      <w:r w:rsidR="00FF6FA8">
        <w:rPr>
          <w:rFonts w:ascii="Monserat" w:eastAsia="Montserrat" w:hAnsi="Monserat" w:cs="Montserrat"/>
          <w:color w:val="000000"/>
        </w:rPr>
        <w:t xml:space="preserve"> </w:t>
      </w:r>
      <w:r w:rsidRPr="005574E7">
        <w:rPr>
          <w:rFonts w:ascii="Monserat" w:eastAsia="Montserrat" w:hAnsi="Monserat" w:cs="Montserrat"/>
          <w:color w:val="000000"/>
        </w:rPr>
        <w:t>bunurile/</w:t>
      </w:r>
      <w:r w:rsidR="00FF6FA8">
        <w:rPr>
          <w:rFonts w:ascii="Monserat" w:eastAsia="Montserrat" w:hAnsi="Monserat" w:cs="Montserrat"/>
          <w:color w:val="000000"/>
        </w:rPr>
        <w:t xml:space="preserve"> </w:t>
      </w:r>
      <w:r w:rsidRPr="005574E7">
        <w:rPr>
          <w:rFonts w:ascii="Monserat" w:eastAsia="Montserrat" w:hAnsi="Monserat" w:cs="Montserrat"/>
          <w:color w:val="000000"/>
        </w:rPr>
        <w:t>facilitățile finanțate sunt destinate utilizării publice.</w:t>
      </w:r>
    </w:p>
    <w:p w14:paraId="77D24C61" w14:textId="77777777" w:rsidR="00231061" w:rsidRPr="005574E7" w:rsidRDefault="00231061" w:rsidP="00231061">
      <w:pPr>
        <w:spacing w:after="0" w:line="240" w:lineRule="auto"/>
        <w:jc w:val="both"/>
        <w:rPr>
          <w:rFonts w:ascii="Monserat" w:eastAsia="Montserrat" w:hAnsi="Monserat" w:cs="Montserrat"/>
          <w:color w:val="000000"/>
        </w:rPr>
      </w:pPr>
    </w:p>
    <w:p w14:paraId="14A9E30A" w14:textId="0A5C4CC4" w:rsidR="00231061" w:rsidRPr="005574E7" w:rsidRDefault="00231061" w:rsidP="00231061">
      <w:pPr>
        <w:spacing w:after="0" w:line="240" w:lineRule="auto"/>
        <w:jc w:val="both"/>
        <w:rPr>
          <w:rFonts w:ascii="Monserat" w:eastAsia="Montserrat" w:hAnsi="Monserat" w:cs="Montserrat"/>
          <w:color w:val="000000"/>
        </w:rPr>
      </w:pPr>
      <w:proofErr w:type="spellStart"/>
      <w:r w:rsidRPr="005574E7">
        <w:rPr>
          <w:rFonts w:ascii="Monserat" w:eastAsia="Montserrat" w:hAnsi="Monserat" w:cs="Montserrat"/>
          <w:color w:val="000000"/>
        </w:rPr>
        <w:t>Activităţile</w:t>
      </w:r>
      <w:proofErr w:type="spellEnd"/>
      <w:r w:rsidRPr="005574E7">
        <w:rPr>
          <w:rFonts w:ascii="Monserat" w:eastAsia="Montserrat" w:hAnsi="Monserat" w:cs="Montserrat"/>
          <w:color w:val="000000"/>
        </w:rPr>
        <w:t xml:space="preserve"> propuse în cadrul proiectului nu trebuie să fie realizate în vederea </w:t>
      </w:r>
      <w:proofErr w:type="spellStart"/>
      <w:r w:rsidRPr="005574E7">
        <w:rPr>
          <w:rFonts w:ascii="Monserat" w:eastAsia="Montserrat" w:hAnsi="Monserat" w:cs="Montserrat"/>
          <w:color w:val="000000"/>
        </w:rPr>
        <w:t>desfăşurării</w:t>
      </w:r>
      <w:proofErr w:type="spellEnd"/>
      <w:r w:rsidRPr="005574E7">
        <w:rPr>
          <w:rFonts w:ascii="Monserat" w:eastAsia="Montserrat" w:hAnsi="Monserat" w:cs="Montserrat"/>
          <w:color w:val="000000"/>
        </w:rPr>
        <w:t xml:space="preserve"> de </w:t>
      </w:r>
      <w:proofErr w:type="spellStart"/>
      <w:r w:rsidRPr="005574E7">
        <w:rPr>
          <w:rFonts w:ascii="Monserat" w:eastAsia="Montserrat" w:hAnsi="Monserat" w:cs="Montserrat"/>
          <w:color w:val="000000"/>
        </w:rPr>
        <w:t>activităţi</w:t>
      </w:r>
      <w:proofErr w:type="spellEnd"/>
      <w:r w:rsidRPr="005574E7">
        <w:rPr>
          <w:rFonts w:ascii="Monserat" w:eastAsia="Montserrat" w:hAnsi="Monserat" w:cs="Montserrat"/>
          <w:color w:val="000000"/>
        </w:rPr>
        <w:t xml:space="preserve"> economice, în scopul </w:t>
      </w:r>
      <w:proofErr w:type="spellStart"/>
      <w:r w:rsidRPr="005574E7">
        <w:rPr>
          <w:rFonts w:ascii="Monserat" w:eastAsia="Montserrat" w:hAnsi="Monserat" w:cs="Montserrat"/>
          <w:color w:val="000000"/>
        </w:rPr>
        <w:t>obţinerii</w:t>
      </w:r>
      <w:proofErr w:type="spellEnd"/>
      <w:r w:rsidRPr="005574E7">
        <w:rPr>
          <w:rFonts w:ascii="Monserat" w:eastAsia="Montserrat" w:hAnsi="Monserat" w:cs="Montserrat"/>
          <w:color w:val="000000"/>
        </w:rPr>
        <w:t xml:space="preserve"> de venituri, prin cedarea </w:t>
      </w:r>
      <w:proofErr w:type="spellStart"/>
      <w:r w:rsidRPr="005574E7">
        <w:rPr>
          <w:rFonts w:ascii="Monserat" w:eastAsia="Montserrat" w:hAnsi="Monserat" w:cs="Montserrat"/>
          <w:color w:val="000000"/>
        </w:rPr>
        <w:t>folosinţei</w:t>
      </w:r>
      <w:proofErr w:type="spellEnd"/>
      <w:r w:rsidRPr="005574E7">
        <w:rPr>
          <w:rFonts w:ascii="Monserat" w:eastAsia="Montserrat" w:hAnsi="Monserat" w:cs="Montserrat"/>
          <w:color w:val="000000"/>
        </w:rPr>
        <w:t xml:space="preserve"> oricăruia dintre obiecte/</w:t>
      </w:r>
      <w:r w:rsidR="00A22946">
        <w:rPr>
          <w:rFonts w:ascii="Monserat" w:eastAsia="Montserrat" w:hAnsi="Monserat" w:cs="Montserrat"/>
          <w:color w:val="000000"/>
        </w:rPr>
        <w:t xml:space="preserve"> </w:t>
      </w:r>
      <w:r w:rsidRPr="005574E7">
        <w:rPr>
          <w:rFonts w:ascii="Monserat" w:eastAsia="Montserrat" w:hAnsi="Monserat" w:cs="Montserrat"/>
          <w:color w:val="000000"/>
        </w:rPr>
        <w:t xml:space="preserve">bunuri către o </w:t>
      </w:r>
      <w:proofErr w:type="spellStart"/>
      <w:r w:rsidRPr="005574E7">
        <w:rPr>
          <w:rFonts w:ascii="Monserat" w:eastAsia="Montserrat" w:hAnsi="Monserat" w:cs="Montserrat"/>
          <w:color w:val="000000"/>
        </w:rPr>
        <w:t>terţă</w:t>
      </w:r>
      <w:proofErr w:type="spellEnd"/>
      <w:r w:rsidRPr="005574E7">
        <w:rPr>
          <w:rFonts w:ascii="Monserat" w:eastAsia="Montserrat" w:hAnsi="Monserat" w:cs="Montserrat"/>
          <w:color w:val="000000"/>
        </w:rPr>
        <w:t xml:space="preserve"> parte în perioada de implementare și de durabilitate. Nu sunt eligibile proiectele în care se propune amplasarea de construcții/</w:t>
      </w:r>
      <w:r w:rsidR="00A22946">
        <w:rPr>
          <w:rFonts w:ascii="Monserat" w:eastAsia="Montserrat" w:hAnsi="Monserat" w:cs="Montserrat"/>
          <w:color w:val="000000"/>
        </w:rPr>
        <w:t xml:space="preserve"> </w:t>
      </w:r>
      <w:r w:rsidRPr="005574E7">
        <w:rPr>
          <w:rFonts w:ascii="Monserat" w:eastAsia="Montserrat" w:hAnsi="Monserat" w:cs="Montserrat"/>
          <w:color w:val="000000"/>
        </w:rPr>
        <w:t>spații/</w:t>
      </w:r>
      <w:r w:rsidR="00A22946">
        <w:rPr>
          <w:rFonts w:ascii="Monserat" w:eastAsia="Montserrat" w:hAnsi="Monserat" w:cs="Montserrat"/>
          <w:color w:val="000000"/>
        </w:rPr>
        <w:t xml:space="preserve"> </w:t>
      </w:r>
      <w:r w:rsidRPr="005574E7">
        <w:rPr>
          <w:rFonts w:ascii="Monserat" w:eastAsia="Montserrat" w:hAnsi="Monserat" w:cs="Montserrat"/>
          <w:color w:val="000000"/>
        </w:rPr>
        <w:t>bunuri/</w:t>
      </w:r>
      <w:r w:rsidR="00A22946">
        <w:rPr>
          <w:rFonts w:ascii="Monserat" w:eastAsia="Montserrat" w:hAnsi="Monserat" w:cs="Montserrat"/>
          <w:color w:val="000000"/>
        </w:rPr>
        <w:t xml:space="preserve"> </w:t>
      </w:r>
      <w:r w:rsidRPr="005574E7">
        <w:rPr>
          <w:rFonts w:ascii="Monserat" w:eastAsia="Montserrat" w:hAnsi="Monserat" w:cs="Montserrat"/>
          <w:color w:val="000000"/>
        </w:rPr>
        <w:t>alte facilități în cadrul cărora se desfășoară activități economice.</w:t>
      </w:r>
    </w:p>
    <w:p w14:paraId="1197B54A" w14:textId="77777777" w:rsidR="00231061" w:rsidRPr="005574E7" w:rsidRDefault="00231061" w:rsidP="00231061">
      <w:pPr>
        <w:spacing w:after="0" w:line="240" w:lineRule="auto"/>
        <w:jc w:val="both"/>
        <w:rPr>
          <w:rFonts w:ascii="Monserat" w:eastAsia="Montserrat" w:hAnsi="Monserat" w:cs="Montserrat"/>
          <w:color w:val="000000"/>
        </w:rPr>
      </w:pPr>
    </w:p>
    <w:p w14:paraId="5477BF03" w14:textId="10ABA842" w:rsidR="00231061" w:rsidRPr="005574E7" w:rsidRDefault="00231061" w:rsidP="00231061">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Solicitantul de finanțare trebuie să asigure accesul gratuit al populației la spațiile/</w:t>
      </w:r>
      <w:r w:rsidR="00043C41">
        <w:rPr>
          <w:rFonts w:ascii="Monserat" w:eastAsia="Montserrat" w:hAnsi="Monserat" w:cs="Montserrat"/>
          <w:color w:val="000000"/>
        </w:rPr>
        <w:t xml:space="preserve"> </w:t>
      </w:r>
      <w:r w:rsidRPr="005574E7">
        <w:rPr>
          <w:rFonts w:ascii="Monserat" w:eastAsia="Montserrat" w:hAnsi="Monserat" w:cs="Montserrat"/>
          <w:color w:val="000000"/>
        </w:rPr>
        <w:t>bunurile/</w:t>
      </w:r>
      <w:r w:rsidR="00043C41">
        <w:rPr>
          <w:rFonts w:ascii="Monserat" w:eastAsia="Montserrat" w:hAnsi="Monserat" w:cs="Montserrat"/>
          <w:color w:val="000000"/>
        </w:rPr>
        <w:t xml:space="preserve"> </w:t>
      </w:r>
      <w:r w:rsidRPr="005574E7">
        <w:rPr>
          <w:rFonts w:ascii="Monserat" w:eastAsia="Montserrat" w:hAnsi="Monserat" w:cs="Montserrat"/>
          <w:color w:val="000000"/>
        </w:rPr>
        <w:t>facilitățile care fac obiectul proiectului pe toată perioada de implementare și de durabilitate a contractului de finanțare.</w:t>
      </w:r>
    </w:p>
    <w:p w14:paraId="5984170C" w14:textId="77777777" w:rsidR="00231061" w:rsidRPr="005574E7" w:rsidRDefault="00231061" w:rsidP="00231061">
      <w:pPr>
        <w:spacing w:after="0" w:line="240" w:lineRule="auto"/>
        <w:jc w:val="both"/>
        <w:rPr>
          <w:rFonts w:ascii="Monserat" w:eastAsia="Montserrat" w:hAnsi="Monserat" w:cs="Montserrat"/>
          <w:color w:val="000000"/>
        </w:rPr>
      </w:pPr>
    </w:p>
    <w:p w14:paraId="10E7C1C4" w14:textId="77777777" w:rsidR="00231061" w:rsidRPr="005574E7" w:rsidRDefault="00231061" w:rsidP="00231061">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La nivelul execuției lucrărilor, este înlăturat ajutorul de stat la nivelul constructorului dacă selecția executantului este realizată în baza unei proceduri competitive.</w:t>
      </w:r>
    </w:p>
    <w:p w14:paraId="1206BB5A" w14:textId="77777777" w:rsidR="00231061" w:rsidRPr="005574E7" w:rsidRDefault="00231061" w:rsidP="00231061">
      <w:pPr>
        <w:spacing w:after="0" w:line="240" w:lineRule="auto"/>
        <w:jc w:val="both"/>
        <w:rPr>
          <w:rFonts w:ascii="Monserat" w:eastAsia="Montserrat" w:hAnsi="Monserat" w:cs="Montserrat"/>
          <w:color w:val="000000"/>
        </w:rPr>
      </w:pPr>
    </w:p>
    <w:p w14:paraId="2601305B" w14:textId="2462AE24" w:rsidR="00231061" w:rsidRPr="005574E7" w:rsidRDefault="00231061" w:rsidP="00231061">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 xml:space="preserve">Proiectele care vizează </w:t>
      </w:r>
      <w:proofErr w:type="spellStart"/>
      <w:r w:rsidRPr="005574E7">
        <w:rPr>
          <w:rFonts w:ascii="Monserat" w:eastAsia="Montserrat" w:hAnsi="Monserat" w:cs="Montserrat"/>
          <w:color w:val="000000"/>
        </w:rPr>
        <w:t>investiţii</w:t>
      </w:r>
      <w:proofErr w:type="spellEnd"/>
      <w:r w:rsidRPr="005574E7">
        <w:rPr>
          <w:rFonts w:ascii="Monserat" w:eastAsia="Montserrat" w:hAnsi="Monserat" w:cs="Montserrat"/>
          <w:color w:val="000000"/>
        </w:rPr>
        <w:t>/</w:t>
      </w:r>
      <w:proofErr w:type="spellStart"/>
      <w:r w:rsidRPr="005574E7">
        <w:rPr>
          <w:rFonts w:ascii="Monserat" w:eastAsia="Montserrat" w:hAnsi="Monserat" w:cs="Montserrat"/>
          <w:color w:val="000000"/>
        </w:rPr>
        <w:t>activităţi</w:t>
      </w:r>
      <w:proofErr w:type="spellEnd"/>
      <w:r w:rsidRPr="005574E7">
        <w:rPr>
          <w:rFonts w:ascii="Monserat" w:eastAsia="Montserrat" w:hAnsi="Monserat" w:cs="Montserrat"/>
          <w:color w:val="000000"/>
        </w:rPr>
        <w:t xml:space="preserve"> care intră sub </w:t>
      </w:r>
      <w:proofErr w:type="spellStart"/>
      <w:r w:rsidRPr="005574E7">
        <w:rPr>
          <w:rFonts w:ascii="Monserat" w:eastAsia="Montserrat" w:hAnsi="Monserat" w:cs="Montserrat"/>
          <w:color w:val="000000"/>
        </w:rPr>
        <w:t>incidenţa</w:t>
      </w:r>
      <w:proofErr w:type="spellEnd"/>
      <w:r w:rsidRPr="005574E7">
        <w:rPr>
          <w:rFonts w:ascii="Monserat" w:eastAsia="Montserrat" w:hAnsi="Monserat" w:cs="Montserrat"/>
          <w:color w:val="000000"/>
        </w:rPr>
        <w:t xml:space="preserve"> regulilor ajutorului de stat vor fi respinse de la </w:t>
      </w:r>
      <w:proofErr w:type="spellStart"/>
      <w:r w:rsidRPr="005574E7">
        <w:rPr>
          <w:rFonts w:ascii="Monserat" w:eastAsia="Montserrat" w:hAnsi="Monserat" w:cs="Montserrat"/>
          <w:color w:val="000000"/>
        </w:rPr>
        <w:t>finanţare</w:t>
      </w:r>
      <w:proofErr w:type="spellEnd"/>
      <w:r w:rsidRPr="005574E7">
        <w:rPr>
          <w:rFonts w:ascii="Monserat" w:eastAsia="Montserrat" w:hAnsi="Monserat" w:cs="Montserrat"/>
          <w:color w:val="000000"/>
        </w:rPr>
        <w:t>, chiar dacă acestea sunt încadrate în categoria cheltuielilor neeligibile.</w:t>
      </w:r>
    </w:p>
    <w:p w14:paraId="79A75CD2" w14:textId="77777777" w:rsidR="00231061" w:rsidRPr="005574E7" w:rsidRDefault="00231061" w:rsidP="00231061">
      <w:pPr>
        <w:spacing w:after="0" w:line="240" w:lineRule="auto"/>
        <w:jc w:val="both"/>
        <w:rPr>
          <w:rFonts w:ascii="Monserat" w:eastAsia="Montserrat" w:hAnsi="Monserat" w:cs="Montserrat"/>
          <w:color w:val="000000"/>
        </w:rPr>
      </w:pPr>
    </w:p>
    <w:p w14:paraId="0000020F" w14:textId="77777777"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41" w:name="_Toc160718953"/>
      <w:r w:rsidRPr="005574E7">
        <w:rPr>
          <w:rFonts w:ascii="Monserat" w:eastAsia="Montserrat" w:hAnsi="Monserat" w:cs="Montserrat"/>
          <w:bCs w:val="0"/>
          <w:color w:val="000000"/>
          <w:sz w:val="24"/>
          <w:szCs w:val="24"/>
        </w:rPr>
        <w:t>3.14 Reguli privind instrumentele financiare</w:t>
      </w:r>
      <w:bookmarkEnd w:id="41"/>
    </w:p>
    <w:p w14:paraId="00000210" w14:textId="60717585" w:rsidR="00473F28" w:rsidRPr="005574E7" w:rsidRDefault="00FD3028" w:rsidP="002F32E6">
      <w:pPr>
        <w:widowControl w:val="0"/>
        <w:spacing w:line="276" w:lineRule="auto"/>
        <w:ind w:hanging="2"/>
        <w:jc w:val="both"/>
        <w:rPr>
          <w:rFonts w:ascii="Monserat" w:eastAsia="Montserrat" w:hAnsi="Monserat" w:cs="Montserrat"/>
        </w:rPr>
      </w:pPr>
      <w:bookmarkStart w:id="42" w:name="_heading=h.ihv636" w:colFirst="0" w:colLast="0"/>
      <w:bookmarkEnd w:id="42"/>
      <w:r w:rsidRPr="005574E7">
        <w:rPr>
          <w:rFonts w:ascii="Monserat" w:eastAsia="Montserrat" w:hAnsi="Monserat" w:cs="Montserrat"/>
        </w:rPr>
        <w:t>Aceast</w:t>
      </w:r>
      <w:r w:rsidR="00043C41">
        <w:rPr>
          <w:rFonts w:ascii="Monserat" w:eastAsia="Montserrat" w:hAnsi="Monserat" w:cs="Montserrat"/>
        </w:rPr>
        <w:t>ă</w:t>
      </w:r>
      <w:r w:rsidRPr="005574E7">
        <w:rPr>
          <w:rFonts w:ascii="Monserat" w:eastAsia="Montserrat" w:hAnsi="Monserat" w:cs="Montserrat"/>
        </w:rPr>
        <w:t xml:space="preserve"> secțiune nu se aplică acestui apel de proiecte.</w:t>
      </w:r>
    </w:p>
    <w:p w14:paraId="00000211" w14:textId="4DB19F9E"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43" w:name="_Toc160718954"/>
      <w:r w:rsidRPr="005574E7">
        <w:rPr>
          <w:rFonts w:ascii="Monserat" w:eastAsia="Montserrat" w:hAnsi="Monserat" w:cs="Montserrat"/>
          <w:bCs w:val="0"/>
          <w:color w:val="000000"/>
          <w:sz w:val="24"/>
          <w:szCs w:val="24"/>
        </w:rPr>
        <w:t xml:space="preserve">3.15 </w:t>
      </w:r>
      <w:sdt>
        <w:sdtPr>
          <w:rPr>
            <w:rFonts w:ascii="Monserat" w:eastAsia="Montserrat" w:hAnsi="Monserat" w:cs="Montserrat"/>
            <w:bCs w:val="0"/>
            <w:color w:val="000000"/>
            <w:sz w:val="24"/>
            <w:szCs w:val="24"/>
          </w:rPr>
          <w:tag w:val="goog_rdk_457"/>
          <w:id w:val="792099598"/>
        </w:sdtPr>
        <w:sdtEndPr/>
        <w:sdtContent/>
      </w:sdt>
      <w:sdt>
        <w:sdtPr>
          <w:rPr>
            <w:rFonts w:ascii="Monserat" w:eastAsia="Montserrat" w:hAnsi="Monserat" w:cs="Montserrat"/>
            <w:bCs w:val="0"/>
            <w:color w:val="000000"/>
            <w:sz w:val="24"/>
            <w:szCs w:val="24"/>
          </w:rPr>
          <w:tag w:val="goog_rdk_489"/>
          <w:id w:val="565927448"/>
        </w:sdtPr>
        <w:sdtEndPr/>
        <w:sdtContent/>
      </w:sdt>
      <w:sdt>
        <w:sdtPr>
          <w:rPr>
            <w:rFonts w:ascii="Monserat" w:eastAsia="Montserrat" w:hAnsi="Monserat" w:cs="Montserrat"/>
            <w:bCs w:val="0"/>
            <w:color w:val="000000"/>
            <w:sz w:val="24"/>
            <w:szCs w:val="24"/>
          </w:rPr>
          <w:tag w:val="goog_rdk_525"/>
          <w:id w:val="441196476"/>
        </w:sdtPr>
        <w:sdtEndPr/>
        <w:sdtContent/>
      </w:sdt>
      <w:sdt>
        <w:sdtPr>
          <w:rPr>
            <w:rFonts w:ascii="Monserat" w:eastAsia="Montserrat" w:hAnsi="Monserat" w:cs="Montserrat"/>
            <w:bCs w:val="0"/>
            <w:color w:val="000000"/>
            <w:sz w:val="24"/>
            <w:szCs w:val="24"/>
          </w:rPr>
          <w:tag w:val="goog_rdk_562"/>
          <w:id w:val="-956481936"/>
        </w:sdtPr>
        <w:sdtEndPr/>
        <w:sdtContent/>
      </w:sdt>
      <w:r w:rsidRPr="005574E7">
        <w:rPr>
          <w:rFonts w:ascii="Monserat" w:eastAsia="Montserrat" w:hAnsi="Monserat" w:cs="Montserrat"/>
          <w:bCs w:val="0"/>
          <w:color w:val="000000"/>
          <w:sz w:val="24"/>
          <w:szCs w:val="24"/>
        </w:rPr>
        <w:t>Ac</w:t>
      </w:r>
      <w:r w:rsidR="00043C41">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 xml:space="preserve">iuni interregionale, transfrontaliere </w:t>
      </w:r>
      <w:r w:rsidR="00043C41">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transna</w:t>
      </w:r>
      <w:r w:rsidR="00043C41">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ionale</w:t>
      </w:r>
      <w:bookmarkEnd w:id="43"/>
    </w:p>
    <w:p w14:paraId="71A1AB5D" w14:textId="77777777" w:rsidR="00066A58" w:rsidRPr="005574E7" w:rsidRDefault="00066A58" w:rsidP="002F32E6">
      <w:pPr>
        <w:spacing w:after="0" w:line="240" w:lineRule="auto"/>
        <w:jc w:val="both"/>
        <w:rPr>
          <w:rFonts w:ascii="Monserat" w:eastAsia="Montserrat" w:hAnsi="Monserat" w:cs="Montserrat"/>
        </w:rPr>
      </w:pPr>
      <w:bookmarkStart w:id="44" w:name="_heading=h.32hioqz" w:colFirst="0" w:colLast="0"/>
      <w:bookmarkEnd w:id="44"/>
    </w:p>
    <w:p w14:paraId="1ACF1B3B" w14:textId="49A23A31" w:rsidR="00066A58" w:rsidRPr="005574E7" w:rsidRDefault="00066A58" w:rsidP="002F32E6">
      <w:pPr>
        <w:spacing w:after="0" w:line="240" w:lineRule="auto"/>
        <w:jc w:val="both"/>
        <w:rPr>
          <w:rFonts w:ascii="Monserat" w:eastAsia="Montserrat" w:hAnsi="Monserat" w:cs="Montserrat"/>
        </w:rPr>
      </w:pPr>
      <w:proofErr w:type="spellStart"/>
      <w:r w:rsidRPr="005574E7">
        <w:rPr>
          <w:rFonts w:ascii="Monserat" w:eastAsia="Montserrat" w:hAnsi="Monserat" w:cs="Montserrat"/>
        </w:rPr>
        <w:t>Interventiile</w:t>
      </w:r>
      <w:proofErr w:type="spellEnd"/>
      <w:r w:rsidRPr="005574E7">
        <w:rPr>
          <w:rFonts w:ascii="Monserat" w:eastAsia="Montserrat" w:hAnsi="Monserat" w:cs="Montserrat"/>
        </w:rPr>
        <w:t xml:space="preserve"> contribuie la implementarea SUERD, aria prioritara biodiversitate, peisaje, calitatea aerului si solului. Totodat</w:t>
      </w:r>
      <w:r w:rsidR="00E326F2">
        <w:rPr>
          <w:rFonts w:ascii="Monserat" w:eastAsia="Montserrat" w:hAnsi="Monserat" w:cs="Montserrat"/>
        </w:rPr>
        <w:t>ă</w:t>
      </w:r>
      <w:r w:rsidRPr="005574E7">
        <w:rPr>
          <w:rFonts w:ascii="Monserat" w:eastAsia="Montserrat" w:hAnsi="Monserat" w:cs="Montserrat"/>
        </w:rPr>
        <w:t>, se asigur</w:t>
      </w:r>
      <w:r w:rsidR="00E326F2">
        <w:rPr>
          <w:rFonts w:ascii="Monserat" w:eastAsia="Montserrat" w:hAnsi="Monserat" w:cs="Montserrat"/>
        </w:rPr>
        <w:t>ă</w:t>
      </w:r>
      <w:r w:rsidRPr="005574E7">
        <w:rPr>
          <w:rFonts w:ascii="Monserat" w:eastAsia="Montserrat" w:hAnsi="Monserat" w:cs="Montserrat"/>
        </w:rPr>
        <w:t xml:space="preserve"> sinergii cu ac</w:t>
      </w:r>
      <w:r w:rsidR="00E326F2">
        <w:rPr>
          <w:rFonts w:ascii="Monserat" w:eastAsia="Montserrat" w:hAnsi="Monserat" w:cs="Montserrat"/>
        </w:rPr>
        <w:t>ț</w:t>
      </w:r>
      <w:r w:rsidRPr="005574E7">
        <w:rPr>
          <w:rFonts w:ascii="Monserat" w:eastAsia="Montserrat" w:hAnsi="Monserat" w:cs="Montserrat"/>
        </w:rPr>
        <w:t>iunile prev</w:t>
      </w:r>
      <w:r w:rsidR="00E326F2">
        <w:rPr>
          <w:rFonts w:ascii="Monserat" w:eastAsia="Montserrat" w:hAnsi="Monserat" w:cs="Montserrat"/>
        </w:rPr>
        <w:t>ă</w:t>
      </w:r>
      <w:r w:rsidRPr="005574E7">
        <w:rPr>
          <w:rFonts w:ascii="Monserat" w:eastAsia="Montserrat" w:hAnsi="Monserat" w:cs="Montserrat"/>
        </w:rPr>
        <w:t>zute in Programele Opera</w:t>
      </w:r>
      <w:r w:rsidR="00E326F2">
        <w:rPr>
          <w:rFonts w:ascii="Monserat" w:eastAsia="Montserrat" w:hAnsi="Monserat" w:cs="Montserrat"/>
        </w:rPr>
        <w:t>ț</w:t>
      </w:r>
      <w:r w:rsidRPr="005574E7">
        <w:rPr>
          <w:rFonts w:ascii="Monserat" w:eastAsia="Montserrat" w:hAnsi="Monserat" w:cs="Montserrat"/>
        </w:rPr>
        <w:t>ionale RO-UA, RO- MD , HUSKROUA, prin priorit</w:t>
      </w:r>
      <w:r w:rsidR="00E326F2">
        <w:rPr>
          <w:rFonts w:ascii="Monserat" w:eastAsia="Montserrat" w:hAnsi="Monserat" w:cs="Montserrat"/>
        </w:rPr>
        <w:t>ăț</w:t>
      </w:r>
      <w:r w:rsidRPr="005574E7">
        <w:rPr>
          <w:rFonts w:ascii="Monserat" w:eastAsia="Montserrat" w:hAnsi="Monserat" w:cs="Montserrat"/>
        </w:rPr>
        <w:t>ile "Concentrare transfrontalier</w:t>
      </w:r>
      <w:r w:rsidR="00E326F2">
        <w:rPr>
          <w:rFonts w:ascii="Monserat" w:eastAsia="Montserrat" w:hAnsi="Monserat" w:cs="Montserrat"/>
        </w:rPr>
        <w:t>ă</w:t>
      </w:r>
      <w:r w:rsidRPr="005574E7">
        <w:rPr>
          <w:rFonts w:ascii="Monserat" w:eastAsia="Montserrat" w:hAnsi="Monserat" w:cs="Montserrat"/>
        </w:rPr>
        <w:t xml:space="preserve"> asupra mediului" (RO-UA), "Comunit</w:t>
      </w:r>
      <w:r w:rsidR="00E326F2">
        <w:rPr>
          <w:rFonts w:ascii="Monserat" w:eastAsia="Montserrat" w:hAnsi="Monserat" w:cs="Montserrat"/>
        </w:rPr>
        <w:t>ăț</w:t>
      </w:r>
      <w:r w:rsidRPr="005574E7">
        <w:rPr>
          <w:rFonts w:ascii="Monserat" w:eastAsia="Montserrat" w:hAnsi="Monserat" w:cs="Montserrat"/>
        </w:rPr>
        <w:t>i verzi" (RO-MD), respectiv "O regiune de frontier</w:t>
      </w:r>
      <w:r w:rsidR="00E326F2">
        <w:rPr>
          <w:rFonts w:ascii="Monserat" w:eastAsia="Montserrat" w:hAnsi="Monserat" w:cs="Montserrat"/>
        </w:rPr>
        <w:t>ă</w:t>
      </w:r>
      <w:r w:rsidRPr="005574E7">
        <w:rPr>
          <w:rFonts w:ascii="Monserat" w:eastAsia="Montserrat" w:hAnsi="Monserat" w:cs="Montserrat"/>
        </w:rPr>
        <w:t xml:space="preserve"> rezistenta </w:t>
      </w:r>
      <w:r w:rsidR="00E326F2">
        <w:rPr>
          <w:rFonts w:ascii="Monserat" w:eastAsia="Montserrat" w:hAnsi="Monserat" w:cs="Montserrat"/>
        </w:rPr>
        <w:t>ș</w:t>
      </w:r>
      <w:r w:rsidRPr="005574E7">
        <w:rPr>
          <w:rFonts w:ascii="Monserat" w:eastAsia="Montserrat" w:hAnsi="Monserat" w:cs="Montserrat"/>
        </w:rPr>
        <w:t>i ecologic</w:t>
      </w:r>
      <w:r w:rsidR="00E326F2">
        <w:rPr>
          <w:rFonts w:ascii="Monserat" w:eastAsia="Montserrat" w:hAnsi="Monserat" w:cs="Montserrat"/>
        </w:rPr>
        <w:t>ă</w:t>
      </w:r>
      <w:r w:rsidRPr="005574E7">
        <w:rPr>
          <w:rFonts w:ascii="Monserat" w:eastAsia="Montserrat" w:hAnsi="Monserat" w:cs="Montserrat"/>
        </w:rPr>
        <w:t>".</w:t>
      </w:r>
    </w:p>
    <w:p w14:paraId="00000213" w14:textId="77777777" w:rsidR="00473F28" w:rsidRPr="005574E7" w:rsidRDefault="00473F28" w:rsidP="002F32E6">
      <w:pPr>
        <w:spacing w:after="0" w:line="240" w:lineRule="auto"/>
        <w:jc w:val="both"/>
        <w:rPr>
          <w:rFonts w:ascii="Monserat" w:eastAsia="Montserrat" w:hAnsi="Monserat" w:cs="Montserrat"/>
        </w:rPr>
      </w:pPr>
    </w:p>
    <w:p w14:paraId="00000214" w14:textId="77777777"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45" w:name="_Toc160718955"/>
      <w:r w:rsidRPr="005574E7">
        <w:rPr>
          <w:rFonts w:ascii="Monserat" w:eastAsia="Montserrat" w:hAnsi="Monserat" w:cs="Montserrat"/>
          <w:bCs w:val="0"/>
          <w:color w:val="000000"/>
          <w:sz w:val="24"/>
          <w:szCs w:val="24"/>
        </w:rPr>
        <w:t>3.16 Principii orizontale</w:t>
      </w:r>
      <w:bookmarkEnd w:id="45"/>
    </w:p>
    <w:p w14:paraId="00000215" w14:textId="30A965C4" w:rsidR="00473F28" w:rsidRPr="005574E7" w:rsidRDefault="00FD3028" w:rsidP="002F32E6">
      <w:pPr>
        <w:spacing w:before="280" w:after="280"/>
        <w:ind w:hanging="2"/>
        <w:jc w:val="both"/>
        <w:rPr>
          <w:rFonts w:ascii="Monserat" w:eastAsia="Montserrat" w:hAnsi="Monserat" w:cs="Montserrat"/>
        </w:rPr>
      </w:pPr>
      <w:bookmarkStart w:id="46" w:name="_heading=h.1hmsyys" w:colFirst="0" w:colLast="0"/>
      <w:bookmarkEnd w:id="46"/>
      <w:r w:rsidRPr="005574E7">
        <w:rPr>
          <w:rFonts w:ascii="Monserat" w:eastAsia="Montserrat" w:hAnsi="Monserat" w:cs="Montserrat"/>
        </w:rPr>
        <w:t>Conform articolului 9 a</w:t>
      </w:r>
      <w:r w:rsidR="000C45B7">
        <w:rPr>
          <w:rFonts w:ascii="Monserat" w:eastAsia="Montserrat" w:hAnsi="Monserat" w:cs="Montserrat"/>
        </w:rPr>
        <w:t>l</w:t>
      </w:r>
      <w:r w:rsidRPr="005574E7">
        <w:rPr>
          <w:rFonts w:ascii="Monserat" w:eastAsia="Montserrat" w:hAnsi="Monserat" w:cs="Montserrat"/>
        </w:rPr>
        <w:t xml:space="preserve"> Regulamentului (UE) 1060/2021, pe tot parcursul procesului de evaluare, selecție și contractare, pe perioada de implementare </w:t>
      </w:r>
      <w:r w:rsidR="000C45B7">
        <w:rPr>
          <w:rFonts w:ascii="Monserat" w:eastAsia="Montserrat" w:hAnsi="Monserat" w:cs="Montserrat"/>
        </w:rPr>
        <w:t>ș</w:t>
      </w:r>
      <w:r w:rsidRPr="005574E7">
        <w:rPr>
          <w:rFonts w:ascii="Monserat" w:eastAsia="Montserrat" w:hAnsi="Monserat" w:cs="Montserrat"/>
        </w:rPr>
        <w:t>i durabilitate a proiectelor, atât solicitanții/</w:t>
      </w:r>
      <w:r w:rsidR="000C45B7">
        <w:rPr>
          <w:rFonts w:ascii="Monserat" w:eastAsia="Montserrat" w:hAnsi="Monserat" w:cs="Montserrat"/>
        </w:rPr>
        <w:t xml:space="preserve"> </w:t>
      </w:r>
      <w:r w:rsidRPr="005574E7">
        <w:rPr>
          <w:rFonts w:ascii="Monserat" w:eastAsia="Montserrat" w:hAnsi="Monserat" w:cs="Montserrat"/>
        </w:rPr>
        <w:t>beneficiarii c</w:t>
      </w:r>
      <w:r w:rsidR="000C45B7">
        <w:rPr>
          <w:rFonts w:ascii="Monserat" w:eastAsia="Montserrat" w:hAnsi="Monserat" w:cs="Montserrat"/>
        </w:rPr>
        <w:t>â</w:t>
      </w:r>
      <w:r w:rsidRPr="005574E7">
        <w:rPr>
          <w:rFonts w:ascii="Monserat" w:eastAsia="Montserrat" w:hAnsi="Monserat" w:cs="Montserrat"/>
        </w:rPr>
        <w:t xml:space="preserve">t </w:t>
      </w:r>
      <w:r w:rsidR="000C45B7">
        <w:rPr>
          <w:rFonts w:ascii="Monserat" w:eastAsia="Montserrat" w:hAnsi="Monserat" w:cs="Montserrat"/>
        </w:rPr>
        <w:t>ș</w:t>
      </w:r>
      <w:r w:rsidRPr="005574E7">
        <w:rPr>
          <w:rFonts w:ascii="Monserat" w:eastAsia="Montserrat" w:hAnsi="Monserat" w:cs="Montserrat"/>
        </w:rPr>
        <w:t>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00000216" w14:textId="2FA82173" w:rsidR="00473F28" w:rsidRPr="005574E7" w:rsidRDefault="00FD3028" w:rsidP="002F32E6">
      <w:pPr>
        <w:spacing w:before="280" w:after="280"/>
        <w:ind w:hanging="2"/>
        <w:jc w:val="both"/>
        <w:rPr>
          <w:rFonts w:ascii="Monserat" w:eastAsia="Montserrat" w:hAnsi="Monserat" w:cs="Montserrat"/>
        </w:rPr>
      </w:pPr>
      <w:r w:rsidRPr="005574E7">
        <w:rPr>
          <w:rFonts w:ascii="Monserat" w:eastAsia="Montserrat" w:hAnsi="Monserat" w:cs="Montserrat"/>
        </w:rPr>
        <w:t>In îndeplinirea obligațiilor legale, se vor avea in vedere inclusiv prevederile secțiunilor 3.17</w:t>
      </w:r>
      <w:r w:rsidR="000C45B7">
        <w:rPr>
          <w:rFonts w:ascii="Monserat" w:eastAsia="Montserrat" w:hAnsi="Monserat" w:cs="Montserrat"/>
        </w:rPr>
        <w:t xml:space="preserve"> </w:t>
      </w:r>
      <w:r w:rsidRPr="005574E7">
        <w:rPr>
          <w:rFonts w:ascii="Monserat" w:eastAsia="Montserrat" w:hAnsi="Monserat" w:cs="Montserrat"/>
        </w:rPr>
        <w:t>si 3.19</w:t>
      </w:r>
      <w:r w:rsidR="000C45B7">
        <w:rPr>
          <w:rFonts w:ascii="Monserat" w:eastAsia="Montserrat" w:hAnsi="Monserat" w:cs="Montserrat"/>
        </w:rPr>
        <w:t xml:space="preserve"> </w:t>
      </w:r>
      <w:r w:rsidRPr="005574E7">
        <w:rPr>
          <w:rFonts w:ascii="Monserat" w:eastAsia="Montserrat" w:hAnsi="Monserat" w:cs="Montserrat"/>
        </w:rPr>
        <w:t>din ghidul solicitantului.</w:t>
      </w:r>
    </w:p>
    <w:p w14:paraId="00000217" w14:textId="5149EE9A"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47" w:name="_Toc160718956"/>
      <w:r w:rsidRPr="005574E7">
        <w:rPr>
          <w:rFonts w:ascii="Monserat" w:eastAsia="Montserrat" w:hAnsi="Monserat" w:cs="Montserrat"/>
          <w:bCs w:val="0"/>
          <w:color w:val="000000"/>
          <w:sz w:val="24"/>
          <w:szCs w:val="24"/>
        </w:rPr>
        <w:t>3.17 Aspecte de mediu (inclusiv aplicarea Directivei 2011/92/UE a Parlamentului European și a Consiliului). Aplicarea principiului  DNSH. Imunizarea la schimbările climatice</w:t>
      </w:r>
      <w:bookmarkEnd w:id="47"/>
      <w:r w:rsidRPr="005574E7">
        <w:rPr>
          <w:rFonts w:ascii="Monserat" w:eastAsia="Montserrat" w:hAnsi="Monserat" w:cs="Montserrat"/>
          <w:bCs w:val="0"/>
          <w:color w:val="000000"/>
          <w:sz w:val="24"/>
          <w:szCs w:val="24"/>
        </w:rPr>
        <w:t xml:space="preserve"> </w:t>
      </w:r>
    </w:p>
    <w:p w14:paraId="00000218" w14:textId="77777777" w:rsidR="00473F28" w:rsidRPr="005574E7" w:rsidRDefault="00473F28" w:rsidP="002F32E6">
      <w:pPr>
        <w:spacing w:after="0" w:line="240" w:lineRule="auto"/>
        <w:jc w:val="both"/>
        <w:rPr>
          <w:rFonts w:ascii="Monserat" w:eastAsia="Montserrat" w:hAnsi="Monserat" w:cs="Montserrat"/>
          <w:color w:val="000000"/>
        </w:rPr>
      </w:pPr>
    </w:p>
    <w:p w14:paraId="00000219" w14:textId="77777777" w:rsidR="00473F28" w:rsidRPr="005574E7" w:rsidRDefault="00FD3028" w:rsidP="002F32E6">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000021A" w14:textId="77777777" w:rsidR="00473F28" w:rsidRPr="005574E7" w:rsidRDefault="00473F28">
      <w:pPr>
        <w:spacing w:after="0" w:line="240" w:lineRule="auto"/>
        <w:jc w:val="both"/>
        <w:rPr>
          <w:rFonts w:ascii="Monserat" w:eastAsia="Montserrat" w:hAnsi="Monserat" w:cs="Montserrat"/>
          <w:color w:val="000000"/>
        </w:rPr>
      </w:pPr>
    </w:p>
    <w:p w14:paraId="0000021B" w14:textId="6A40D5E3" w:rsidR="00473F28" w:rsidRPr="005574E7" w:rsidRDefault="00FD3028">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 xml:space="preserve">Solicitantul are obligația de a respecta prevederile Legii nr. 292/2018  privind </w:t>
      </w:r>
      <w:r w:rsidRPr="005574E7">
        <w:rPr>
          <w:rFonts w:ascii="Monserat" w:eastAsia="Montserrat" w:hAnsi="Monserat" w:cs="Montserrat"/>
          <w:i/>
          <w:color w:val="000000"/>
        </w:rPr>
        <w:t xml:space="preserve">evaluarea impactului anumitor proiecte publice și private asupra mediului </w:t>
      </w:r>
      <w:r w:rsidRPr="005574E7">
        <w:rPr>
          <w:rFonts w:ascii="Monserat" w:eastAsia="Montserrat" w:hAnsi="Monserat" w:cs="Montserrat"/>
          <w:color w:val="000000"/>
        </w:rPr>
        <w:t xml:space="preserve">și ale Ordinului nr. 269/2020 privind aprobarea ghidului general aplicabil </w:t>
      </w:r>
      <w:r w:rsidRPr="005574E7">
        <w:rPr>
          <w:rFonts w:ascii="Monserat" w:eastAsia="Montserrat" w:hAnsi="Monserat" w:cs="Montserrat"/>
          <w:i/>
          <w:color w:val="000000"/>
        </w:rPr>
        <w:t>etapelor procedurii de evaluare a impactului asupra mediului</w:t>
      </w:r>
      <w:r w:rsidRPr="005574E7">
        <w:rPr>
          <w:rFonts w:ascii="Monserat" w:eastAsia="Montserrat" w:hAnsi="Monserat" w:cs="Montserrat"/>
          <w:color w:val="000000"/>
        </w:rPr>
        <w:t>. În urma parcurgerii procedurii de reglementare solicitantul va obține actul de reglementare pentru proiectul ce va fi depus (Decizia etapei de încadrare a proiectului în procedura de evaluare a impactului asupra mediului</w:t>
      </w:r>
      <w:r w:rsidR="00134366">
        <w:rPr>
          <w:rFonts w:ascii="Monserat" w:eastAsia="Montserrat" w:hAnsi="Monserat" w:cs="Montserrat"/>
          <w:color w:val="000000"/>
        </w:rPr>
        <w:t xml:space="preserve"> </w:t>
      </w:r>
      <w:r w:rsidRPr="005574E7">
        <w:rPr>
          <w:rFonts w:ascii="Monserat" w:eastAsia="Montserrat" w:hAnsi="Monserat" w:cs="Montserrat"/>
          <w:color w:val="000000"/>
        </w:rPr>
        <w:t xml:space="preserve">sau Clasarea notificării). </w:t>
      </w:r>
    </w:p>
    <w:p w14:paraId="0000021C" w14:textId="77777777" w:rsidR="00473F28" w:rsidRPr="005574E7" w:rsidRDefault="00473F28">
      <w:pPr>
        <w:spacing w:after="0" w:line="240" w:lineRule="auto"/>
        <w:jc w:val="both"/>
        <w:rPr>
          <w:rFonts w:ascii="Monserat" w:eastAsia="Montserrat" w:hAnsi="Monserat" w:cs="Montserrat"/>
          <w:color w:val="000000"/>
        </w:rPr>
      </w:pPr>
    </w:p>
    <w:p w14:paraId="0000021D" w14:textId="465E708F" w:rsidR="00473F28" w:rsidRPr="005574E7" w:rsidRDefault="00FD3028">
      <w:pPr>
        <w:spacing w:after="0" w:line="240" w:lineRule="auto"/>
        <w:jc w:val="both"/>
        <w:rPr>
          <w:rFonts w:ascii="Monserat" w:eastAsia="Montserrat" w:hAnsi="Monserat" w:cs="Montserrat"/>
          <w:color w:val="000000"/>
        </w:rPr>
      </w:pPr>
      <w:r w:rsidRPr="005574E7">
        <w:rPr>
          <w:rFonts w:ascii="Monserat" w:eastAsia="Montserrat" w:hAnsi="Monserat" w:cs="Montserrat"/>
          <w:i/>
          <w:color w:val="000000"/>
        </w:rPr>
        <w:t>Principiul DNSH</w:t>
      </w:r>
      <w:r w:rsidR="00134366">
        <w:rPr>
          <w:rFonts w:ascii="Monserat" w:hAnsi="Monserat"/>
        </w:rPr>
        <w:t xml:space="preserve"> </w:t>
      </w:r>
      <w:r w:rsidRPr="005574E7">
        <w:rPr>
          <w:rFonts w:ascii="Monserat" w:eastAsia="Montserrat" w:hAnsi="Monserat" w:cs="Montserrat"/>
          <w:color w:val="000000"/>
        </w:rPr>
        <w:t>trebuie interpretat în sensul articolului 17 din Regulamentul (UE) 2020/852</w:t>
      </w:r>
      <w:r w:rsidR="00134366">
        <w:rPr>
          <w:rFonts w:ascii="Monserat" w:eastAsia="Montserrat" w:hAnsi="Monserat" w:cs="Montserrat"/>
          <w:color w:val="000000"/>
        </w:rPr>
        <w:t xml:space="preserve"> </w:t>
      </w:r>
      <w:r w:rsidRPr="005574E7">
        <w:rPr>
          <w:rFonts w:ascii="Monserat" w:eastAsia="Montserrat" w:hAnsi="Monserat" w:cs="Montserrat"/>
          <w:color w:val="000000"/>
        </w:rPr>
        <w:t>privind instituirea unui cadru de facilitare a investițiilor durabile (Regulamentul privind Taxonomia), care definește noțiunea de „prejudiciere în mod semnificativ” a următoarelor șase obiective de mediu:</w:t>
      </w:r>
      <w:sdt>
        <w:sdtPr>
          <w:rPr>
            <w:rFonts w:ascii="Monserat" w:hAnsi="Monserat"/>
          </w:rPr>
          <w:tag w:val="goog_rdk_46"/>
          <w:id w:val="-922336462"/>
        </w:sdtPr>
        <w:sdtEndPr/>
        <w:sdtContent/>
      </w:sdt>
      <w:r w:rsidRPr="005574E7">
        <w:rPr>
          <w:rFonts w:ascii="Monserat" w:eastAsia="Montserrat" w:hAnsi="Monserat" w:cs="Montserrat"/>
          <w:color w:val="000000"/>
        </w:rPr>
        <w:t xml:space="preserve">22 </w:t>
      </w:r>
    </w:p>
    <w:p w14:paraId="0000021E" w14:textId="77777777" w:rsidR="00473F28" w:rsidRPr="005574E7" w:rsidRDefault="00473F28">
      <w:pPr>
        <w:tabs>
          <w:tab w:val="left" w:pos="4230"/>
        </w:tabs>
        <w:rPr>
          <w:rFonts w:ascii="Monserat" w:eastAsia="Montserrat" w:hAnsi="Monserat" w:cs="Montserrat"/>
        </w:rPr>
      </w:pPr>
    </w:p>
    <w:p w14:paraId="0000021F" w14:textId="72A89775" w:rsidR="00473F28" w:rsidRPr="005574E7" w:rsidRDefault="00FD3028">
      <w:pPr>
        <w:numPr>
          <w:ilvl w:val="0"/>
          <w:numId w:val="21"/>
        </w:numPr>
        <w:pBdr>
          <w:top w:val="nil"/>
          <w:left w:val="nil"/>
          <w:bottom w:val="nil"/>
          <w:right w:val="nil"/>
          <w:between w:val="nil"/>
        </w:pBdr>
        <w:spacing w:before="120" w:after="0" w:line="240" w:lineRule="auto"/>
        <w:rPr>
          <w:rFonts w:ascii="Monserat" w:eastAsia="Montserrat" w:hAnsi="Monserat" w:cs="Montserrat"/>
          <w:color w:val="000000"/>
          <w:sz w:val="20"/>
          <w:szCs w:val="20"/>
        </w:rPr>
      </w:pPr>
      <w:r w:rsidRPr="005574E7">
        <w:rPr>
          <w:rFonts w:ascii="Monserat" w:eastAsia="Montserrat" w:hAnsi="Monserat" w:cs="Montserrat"/>
          <w:color w:val="000000"/>
          <w:sz w:val="20"/>
          <w:szCs w:val="20"/>
        </w:rPr>
        <w:t>atenuarea sc</w:t>
      </w:r>
      <w:sdt>
        <w:sdtPr>
          <w:rPr>
            <w:rFonts w:ascii="Monserat" w:hAnsi="Monserat"/>
          </w:rPr>
          <w:tag w:val="goog_rdk_156"/>
          <w:id w:val="660196494"/>
        </w:sdtPr>
        <w:sdtEndPr/>
        <w:sdtContent/>
      </w:sdt>
      <w:sdt>
        <w:sdtPr>
          <w:rPr>
            <w:rFonts w:ascii="Monserat" w:hAnsi="Monserat"/>
          </w:rPr>
          <w:tag w:val="goog_rdk_180"/>
          <w:id w:val="-1011761481"/>
        </w:sdtPr>
        <w:sdtEndPr/>
        <w:sdtContent/>
      </w:sdt>
      <w:sdt>
        <w:sdtPr>
          <w:rPr>
            <w:rFonts w:ascii="Monserat" w:hAnsi="Monserat"/>
          </w:rPr>
          <w:tag w:val="goog_rdk_204"/>
          <w:id w:val="-726989166"/>
        </w:sdtPr>
        <w:sdtEndPr/>
        <w:sdtContent/>
      </w:sdt>
      <w:sdt>
        <w:sdtPr>
          <w:rPr>
            <w:rFonts w:ascii="Monserat" w:hAnsi="Monserat"/>
          </w:rPr>
          <w:tag w:val="goog_rdk_230"/>
          <w:id w:val="1576555696"/>
        </w:sdtPr>
        <w:sdtEndPr/>
        <w:sdtContent/>
      </w:sdt>
      <w:sdt>
        <w:sdtPr>
          <w:rPr>
            <w:rFonts w:ascii="Monserat" w:hAnsi="Monserat"/>
          </w:rPr>
          <w:tag w:val="goog_rdk_259"/>
          <w:id w:val="657497926"/>
        </w:sdtPr>
        <w:sdtEndPr/>
        <w:sdtContent/>
      </w:sdt>
      <w:sdt>
        <w:sdtPr>
          <w:rPr>
            <w:rFonts w:ascii="Monserat" w:hAnsi="Monserat"/>
          </w:rPr>
          <w:tag w:val="goog_rdk_286"/>
          <w:id w:val="-1532487200"/>
        </w:sdtPr>
        <w:sdtEndPr/>
        <w:sdtContent/>
      </w:sdt>
      <w:sdt>
        <w:sdtPr>
          <w:rPr>
            <w:rFonts w:ascii="Monserat" w:hAnsi="Monserat"/>
          </w:rPr>
          <w:tag w:val="goog_rdk_313"/>
          <w:id w:val="-42603949"/>
        </w:sdtPr>
        <w:sdtEndPr/>
        <w:sdtContent/>
      </w:sdt>
      <w:sdt>
        <w:sdtPr>
          <w:rPr>
            <w:rFonts w:ascii="Monserat" w:hAnsi="Monserat"/>
          </w:rPr>
          <w:tag w:val="goog_rdk_341"/>
          <w:id w:val="-252357395"/>
        </w:sdtPr>
        <w:sdtEndPr/>
        <w:sdtContent/>
      </w:sdt>
      <w:sdt>
        <w:sdtPr>
          <w:rPr>
            <w:rFonts w:ascii="Monserat" w:hAnsi="Monserat"/>
          </w:rPr>
          <w:tag w:val="goog_rdk_370"/>
          <w:id w:val="1680694615"/>
        </w:sdtPr>
        <w:sdtEndPr/>
        <w:sdtContent/>
      </w:sdt>
      <w:sdt>
        <w:sdtPr>
          <w:rPr>
            <w:rFonts w:ascii="Monserat" w:hAnsi="Monserat"/>
          </w:rPr>
          <w:tag w:val="goog_rdk_400"/>
          <w:id w:val="570464343"/>
        </w:sdtPr>
        <w:sdtEndPr/>
        <w:sdtContent/>
      </w:sdt>
      <w:sdt>
        <w:sdtPr>
          <w:rPr>
            <w:rFonts w:ascii="Monserat" w:hAnsi="Monserat"/>
          </w:rPr>
          <w:tag w:val="goog_rdk_429"/>
          <w:id w:val="-1620361728"/>
        </w:sdtPr>
        <w:sdtEndPr/>
        <w:sdtContent/>
      </w:sdt>
      <w:sdt>
        <w:sdtPr>
          <w:rPr>
            <w:rFonts w:ascii="Monserat" w:hAnsi="Monserat"/>
          </w:rPr>
          <w:tag w:val="goog_rdk_460"/>
          <w:id w:val="-780952068"/>
        </w:sdtPr>
        <w:sdtEndPr/>
        <w:sdtContent/>
      </w:sdt>
      <w:sdt>
        <w:sdtPr>
          <w:rPr>
            <w:rFonts w:ascii="Monserat" w:hAnsi="Monserat"/>
          </w:rPr>
          <w:tag w:val="goog_rdk_495"/>
          <w:id w:val="573551178"/>
        </w:sdtPr>
        <w:sdtEndPr/>
        <w:sdtContent/>
      </w:sdt>
      <w:sdt>
        <w:sdtPr>
          <w:rPr>
            <w:rFonts w:ascii="Monserat" w:hAnsi="Monserat"/>
          </w:rPr>
          <w:tag w:val="goog_rdk_531"/>
          <w:id w:val="315701437"/>
        </w:sdtPr>
        <w:sdtEndPr/>
        <w:sdtContent/>
      </w:sdt>
      <w:sdt>
        <w:sdtPr>
          <w:rPr>
            <w:rFonts w:ascii="Monserat" w:hAnsi="Monserat"/>
          </w:rPr>
          <w:tag w:val="goog_rdk_568"/>
          <w:id w:val="-30263999"/>
        </w:sdtPr>
        <w:sdtEndPr/>
        <w:sdtContent/>
      </w:sdt>
      <w:r w:rsidRPr="005574E7">
        <w:rPr>
          <w:rFonts w:ascii="Monserat" w:eastAsia="Montserrat" w:hAnsi="Monserat" w:cs="Montserrat"/>
          <w:color w:val="000000"/>
          <w:sz w:val="20"/>
          <w:szCs w:val="20"/>
        </w:rPr>
        <w:t>himbărilor climatice</w:t>
      </w:r>
    </w:p>
    <w:p w14:paraId="00000220" w14:textId="653EFFC2" w:rsidR="00473F28" w:rsidRPr="005574E7" w:rsidRDefault="00FD3028">
      <w:pPr>
        <w:numPr>
          <w:ilvl w:val="0"/>
          <w:numId w:val="21"/>
        </w:numPr>
        <w:pBdr>
          <w:top w:val="nil"/>
          <w:left w:val="nil"/>
          <w:bottom w:val="nil"/>
          <w:right w:val="nil"/>
          <w:between w:val="nil"/>
        </w:pBdr>
        <w:spacing w:after="0" w:line="240" w:lineRule="auto"/>
        <w:rPr>
          <w:rFonts w:ascii="Monserat" w:eastAsia="Montserrat" w:hAnsi="Monserat" w:cs="Montserrat"/>
          <w:color w:val="000000"/>
          <w:sz w:val="20"/>
          <w:szCs w:val="20"/>
        </w:rPr>
      </w:pPr>
      <w:r w:rsidRPr="005574E7">
        <w:rPr>
          <w:rFonts w:ascii="Monserat" w:eastAsia="Montserrat" w:hAnsi="Monserat" w:cs="Montserrat"/>
          <w:color w:val="000000"/>
          <w:sz w:val="20"/>
          <w:szCs w:val="20"/>
        </w:rPr>
        <w:t>adaptarea la schimbările climatice</w:t>
      </w:r>
    </w:p>
    <w:p w14:paraId="00000221" w14:textId="77777777" w:rsidR="00473F28" w:rsidRPr="005574E7" w:rsidRDefault="00FD3028">
      <w:pPr>
        <w:numPr>
          <w:ilvl w:val="0"/>
          <w:numId w:val="21"/>
        </w:numPr>
        <w:pBdr>
          <w:top w:val="nil"/>
          <w:left w:val="nil"/>
          <w:bottom w:val="nil"/>
          <w:right w:val="nil"/>
          <w:between w:val="nil"/>
        </w:pBdr>
        <w:spacing w:after="0" w:line="240" w:lineRule="auto"/>
        <w:rPr>
          <w:rFonts w:ascii="Monserat" w:eastAsia="Montserrat" w:hAnsi="Monserat" w:cs="Montserrat"/>
          <w:color w:val="000000"/>
          <w:sz w:val="20"/>
          <w:szCs w:val="20"/>
        </w:rPr>
      </w:pPr>
      <w:r w:rsidRPr="005574E7">
        <w:rPr>
          <w:rFonts w:ascii="Monserat" w:eastAsia="Montserrat" w:hAnsi="Monserat" w:cs="Montserrat"/>
          <w:color w:val="000000"/>
          <w:sz w:val="20"/>
          <w:szCs w:val="20"/>
        </w:rPr>
        <w:t>utilizarea durabilă și protecția resurselor de apă și a celor marine;</w:t>
      </w:r>
    </w:p>
    <w:p w14:paraId="00000222" w14:textId="77777777" w:rsidR="00473F28" w:rsidRPr="005574E7" w:rsidRDefault="00FD3028">
      <w:pPr>
        <w:numPr>
          <w:ilvl w:val="0"/>
          <w:numId w:val="21"/>
        </w:numPr>
        <w:pBdr>
          <w:top w:val="nil"/>
          <w:left w:val="nil"/>
          <w:bottom w:val="nil"/>
          <w:right w:val="nil"/>
          <w:between w:val="nil"/>
        </w:pBdr>
        <w:spacing w:after="0" w:line="240" w:lineRule="auto"/>
        <w:rPr>
          <w:rFonts w:ascii="Monserat" w:eastAsia="Montserrat" w:hAnsi="Monserat" w:cs="Montserrat"/>
          <w:color w:val="000000"/>
          <w:sz w:val="20"/>
          <w:szCs w:val="20"/>
        </w:rPr>
      </w:pPr>
      <w:r w:rsidRPr="005574E7">
        <w:rPr>
          <w:rFonts w:ascii="Monserat" w:eastAsia="Montserrat" w:hAnsi="Monserat" w:cs="Montserrat"/>
          <w:color w:val="000000"/>
          <w:sz w:val="20"/>
          <w:szCs w:val="20"/>
        </w:rPr>
        <w:t>tranziția către o economie circulară;</w:t>
      </w:r>
    </w:p>
    <w:p w14:paraId="00000223" w14:textId="77777777" w:rsidR="00473F28" w:rsidRPr="005574E7" w:rsidRDefault="00FD3028">
      <w:pPr>
        <w:numPr>
          <w:ilvl w:val="0"/>
          <w:numId w:val="21"/>
        </w:numPr>
        <w:pBdr>
          <w:top w:val="nil"/>
          <w:left w:val="nil"/>
          <w:bottom w:val="nil"/>
          <w:right w:val="nil"/>
          <w:between w:val="nil"/>
        </w:pBdr>
        <w:spacing w:after="0" w:line="240" w:lineRule="auto"/>
        <w:rPr>
          <w:rFonts w:ascii="Monserat" w:eastAsia="Montserrat" w:hAnsi="Monserat" w:cs="Montserrat"/>
          <w:color w:val="000000"/>
          <w:sz w:val="20"/>
          <w:szCs w:val="20"/>
        </w:rPr>
      </w:pPr>
      <w:r w:rsidRPr="005574E7">
        <w:rPr>
          <w:rFonts w:ascii="Monserat" w:eastAsia="Montserrat" w:hAnsi="Monserat" w:cs="Montserrat"/>
          <w:color w:val="000000"/>
          <w:sz w:val="20"/>
          <w:szCs w:val="20"/>
        </w:rPr>
        <w:t>prevenirea și controlul poluării;</w:t>
      </w:r>
    </w:p>
    <w:p w14:paraId="00000224" w14:textId="77777777" w:rsidR="00473F28" w:rsidRPr="005574E7" w:rsidRDefault="00FD3028">
      <w:pPr>
        <w:numPr>
          <w:ilvl w:val="0"/>
          <w:numId w:val="21"/>
        </w:numPr>
        <w:pBdr>
          <w:top w:val="nil"/>
          <w:left w:val="nil"/>
          <w:bottom w:val="nil"/>
          <w:right w:val="nil"/>
          <w:between w:val="nil"/>
        </w:pBdr>
        <w:spacing w:after="0" w:line="240" w:lineRule="auto"/>
        <w:rPr>
          <w:rFonts w:ascii="Monserat" w:eastAsia="Montserrat" w:hAnsi="Monserat" w:cs="Montserrat"/>
          <w:color w:val="000000"/>
          <w:sz w:val="20"/>
          <w:szCs w:val="20"/>
        </w:rPr>
      </w:pPr>
      <w:r w:rsidRPr="005574E7">
        <w:rPr>
          <w:rFonts w:ascii="Monserat" w:eastAsia="Montserrat" w:hAnsi="Monserat" w:cs="Montserrat"/>
          <w:color w:val="000000"/>
          <w:sz w:val="20"/>
          <w:szCs w:val="20"/>
        </w:rPr>
        <w:t>protecția și refacerea biodiversității și a ecosistemelor.</w:t>
      </w:r>
    </w:p>
    <w:p w14:paraId="00000225" w14:textId="77777777" w:rsidR="00473F28" w:rsidRPr="005574E7" w:rsidRDefault="00473F28">
      <w:pPr>
        <w:spacing w:after="0" w:line="240" w:lineRule="auto"/>
        <w:rPr>
          <w:rFonts w:ascii="Monserat" w:eastAsia="Montserrat" w:hAnsi="Monserat" w:cs="Montserrat"/>
        </w:rPr>
      </w:pPr>
    </w:p>
    <w:p w14:paraId="00000226" w14:textId="53DF3A7A" w:rsidR="00473F28" w:rsidRPr="005574E7" w:rsidRDefault="00FD3028">
      <w:pPr>
        <w:spacing w:after="0" w:line="240" w:lineRule="auto"/>
        <w:jc w:val="both"/>
        <w:rPr>
          <w:rFonts w:ascii="Monserat" w:eastAsia="Montserrat" w:hAnsi="Monserat" w:cs="Montserrat"/>
        </w:rPr>
      </w:pPr>
      <w:r w:rsidRPr="005574E7">
        <w:rPr>
          <w:rFonts w:ascii="Monserat" w:eastAsia="Montserrat" w:hAnsi="Monserat" w:cs="Montserrat"/>
        </w:rPr>
        <w:t xml:space="preserve">În vederea respectării principiului DNSH, în formularul Cererii de finanțare, Secțiunea </w:t>
      </w:r>
      <w:r w:rsidRPr="005574E7">
        <w:rPr>
          <w:rFonts w:ascii="Monserat" w:eastAsia="Montserrat" w:hAnsi="Monserat" w:cs="Montserrat"/>
          <w:i/>
        </w:rPr>
        <w:t>„Principii orizontale –Principiul DNSH</w:t>
      </w:r>
      <w:r w:rsidR="00134366">
        <w:rPr>
          <w:rFonts w:ascii="Monserat" w:eastAsia="Montserrat" w:hAnsi="Monserat" w:cs="Montserrat"/>
          <w:i/>
        </w:rPr>
        <w:t xml:space="preserve">Ț </w:t>
      </w:r>
      <w:r w:rsidRPr="005574E7">
        <w:rPr>
          <w:rFonts w:ascii="Monserat" w:eastAsia="Montserrat" w:hAnsi="Monserat" w:cs="Montserrat"/>
        </w:rPr>
        <w:t>se vor specifica măsurile de atenuare a impactului asupra obiectivului de mediu “</w:t>
      </w:r>
      <w:r w:rsidRPr="005574E7">
        <w:rPr>
          <w:rFonts w:ascii="Monserat" w:eastAsia="Montserrat" w:hAnsi="Monserat" w:cs="Montserrat"/>
          <w:i/>
        </w:rPr>
        <w:t>Tranziția către o economie circulară</w:t>
      </w:r>
      <w:r w:rsidRPr="005574E7">
        <w:rPr>
          <w:rFonts w:ascii="Monserat" w:eastAsia="Montserrat" w:hAnsi="Monserat" w:cs="Montserrat"/>
        </w:rPr>
        <w:t>”.</w:t>
      </w:r>
    </w:p>
    <w:p w14:paraId="00000227" w14:textId="77777777" w:rsidR="00473F28" w:rsidRPr="005574E7" w:rsidRDefault="00473F28">
      <w:pPr>
        <w:spacing w:after="0" w:line="240" w:lineRule="auto"/>
        <w:jc w:val="both"/>
        <w:rPr>
          <w:rFonts w:ascii="Monserat" w:eastAsia="Montserrat" w:hAnsi="Monserat" w:cs="Montserrat"/>
        </w:rPr>
      </w:pPr>
    </w:p>
    <w:p w14:paraId="00000228" w14:textId="7951918A" w:rsidR="00473F28" w:rsidRPr="005574E7" w:rsidRDefault="00FD3028">
      <w:pPr>
        <w:spacing w:after="0" w:line="240" w:lineRule="auto"/>
        <w:jc w:val="both"/>
        <w:rPr>
          <w:rFonts w:ascii="Monserat" w:eastAsia="Montserrat" w:hAnsi="Monserat" w:cs="Montserrat"/>
        </w:rPr>
      </w:pPr>
      <w:r w:rsidRPr="005574E7">
        <w:rPr>
          <w:rFonts w:ascii="Monserat" w:eastAsia="Montserrat" w:hAnsi="Monserat" w:cs="Montserrat"/>
        </w:rPr>
        <w:t xml:space="preserve">Solicitantul va asigura </w:t>
      </w:r>
      <w:r w:rsidRPr="005574E7">
        <w:rPr>
          <w:rFonts w:ascii="Monserat" w:eastAsia="Montserrat" w:hAnsi="Monserat" w:cs="Montserrat"/>
          <w:i/>
        </w:rPr>
        <w:t>imunizarea la schimbările climatice a investițiilor în infrastructură care au o durată de viață preconizată de cel puțin cinci ani</w:t>
      </w:r>
      <w:r w:rsidRPr="005574E7">
        <w:rPr>
          <w:rFonts w:ascii="Monserat" w:eastAsia="Montserrat" w:hAnsi="Monserat" w:cs="Montserrat"/>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5574E7">
        <w:rPr>
          <w:rFonts w:ascii="Monserat" w:eastAsia="Montserrat" w:hAnsi="Monserat" w:cs="Montserrat"/>
          <w:i/>
        </w:rPr>
        <w:t>(Neutralitate climatică</w:t>
      </w:r>
      <w:r w:rsidR="00134366">
        <w:rPr>
          <w:rFonts w:ascii="Monserat" w:eastAsia="Montserrat" w:hAnsi="Monserat" w:cs="Montserrat"/>
          <w:i/>
        </w:rPr>
        <w:t xml:space="preserve">) </w:t>
      </w:r>
      <w:r w:rsidRPr="005574E7">
        <w:rPr>
          <w:rFonts w:ascii="Monserat" w:eastAsia="Montserrat" w:hAnsi="Monserat" w:cs="Montserrat"/>
        </w:rPr>
        <w:t xml:space="preserve">și de adaptare </w:t>
      </w:r>
      <w:r w:rsidRPr="005574E7">
        <w:rPr>
          <w:rFonts w:ascii="Monserat" w:eastAsia="Montserrat" w:hAnsi="Monserat" w:cs="Montserrat"/>
          <w:i/>
        </w:rPr>
        <w:t xml:space="preserve">(Reziliența la schimbările climatice) </w:t>
      </w:r>
      <w:r w:rsidRPr="005574E7">
        <w:rPr>
          <w:rFonts w:ascii="Monserat" w:eastAsia="Montserrat" w:hAnsi="Monserat" w:cs="Montserrat"/>
        </w:rPr>
        <w:t>la acestea în dezvoltarea proiectelor de infrastructură.</w:t>
      </w:r>
    </w:p>
    <w:p w14:paraId="00000229" w14:textId="77777777" w:rsidR="00473F28" w:rsidRPr="005574E7" w:rsidRDefault="00473F28">
      <w:pPr>
        <w:spacing w:after="0" w:line="240" w:lineRule="auto"/>
        <w:jc w:val="both"/>
        <w:rPr>
          <w:rFonts w:ascii="Monserat" w:eastAsia="Montserrat" w:hAnsi="Monserat" w:cs="Montserrat"/>
        </w:rPr>
      </w:pPr>
    </w:p>
    <w:p w14:paraId="0000022A" w14:textId="6A0DC990" w:rsidR="00473F28" w:rsidRPr="005574E7" w:rsidRDefault="00FD3028">
      <w:pPr>
        <w:spacing w:after="0" w:line="240" w:lineRule="auto"/>
        <w:jc w:val="both"/>
        <w:rPr>
          <w:rFonts w:ascii="Monserat" w:eastAsia="Montserrat" w:hAnsi="Monserat" w:cs="Montserrat"/>
        </w:rPr>
      </w:pPr>
      <w:r w:rsidRPr="005574E7">
        <w:rPr>
          <w:rFonts w:ascii="Monserat" w:eastAsia="Montserrat" w:hAnsi="Monserat" w:cs="Montserrat"/>
        </w:rPr>
        <w:t>În cererea de finanțare, în secțiunea „</w:t>
      </w:r>
      <w:r w:rsidRPr="005574E7">
        <w:rPr>
          <w:rFonts w:ascii="Monserat" w:eastAsia="Montserrat" w:hAnsi="Monserat" w:cs="Montserrat"/>
          <w:i/>
        </w:rPr>
        <w:t>Principii orizontale –</w:t>
      </w:r>
      <w:r w:rsidR="00552C76">
        <w:rPr>
          <w:rFonts w:ascii="Monserat" w:eastAsia="Montserrat" w:hAnsi="Monserat" w:cs="Montserrat"/>
          <w:i/>
        </w:rPr>
        <w:t xml:space="preserve"> </w:t>
      </w:r>
      <w:r w:rsidRPr="005574E7">
        <w:rPr>
          <w:rFonts w:ascii="Monserat" w:eastAsia="Montserrat" w:hAnsi="Monserat" w:cs="Montserrat"/>
          <w:i/>
        </w:rPr>
        <w:t>Imunizarea la schimbările climatice</w:t>
      </w:r>
      <w:r w:rsidRPr="005574E7">
        <w:rPr>
          <w:rFonts w:ascii="Monserat" w:eastAsia="Montserrat" w:hAnsi="Monserat" w:cs="Montserrat"/>
        </w:rPr>
        <w:t>”, solicitantul va descrie modul în care va asigura imunizarea infrastructurii, prin acțiuni și/</w:t>
      </w:r>
      <w:r w:rsidR="00C51834">
        <w:rPr>
          <w:rFonts w:ascii="Monserat" w:eastAsia="Montserrat" w:hAnsi="Monserat" w:cs="Montserrat"/>
        </w:rPr>
        <w:t xml:space="preserve"> </w:t>
      </w:r>
      <w:r w:rsidRPr="005574E7">
        <w:rPr>
          <w:rFonts w:ascii="Monserat" w:eastAsia="Montserrat" w:hAnsi="Monserat" w:cs="Montserrat"/>
        </w:rPr>
        <w:t xml:space="preserve">sau masuri pe baza metodologiei prevăzute în </w:t>
      </w:r>
      <w:r w:rsidRPr="005574E7">
        <w:rPr>
          <w:rFonts w:ascii="Monserat" w:eastAsia="Montserrat" w:hAnsi="Monserat" w:cs="Montserrat"/>
          <w:i/>
        </w:rPr>
        <w:t>Comunicarea Comisiei 373/</w:t>
      </w:r>
      <w:r w:rsidR="00C51834">
        <w:rPr>
          <w:rFonts w:ascii="Monserat" w:eastAsia="Montserrat" w:hAnsi="Monserat" w:cs="Montserrat"/>
          <w:i/>
        </w:rPr>
        <w:t xml:space="preserve"> </w:t>
      </w:r>
      <w:r w:rsidRPr="005574E7">
        <w:rPr>
          <w:rFonts w:ascii="Monserat" w:eastAsia="Montserrat" w:hAnsi="Monserat" w:cs="Montserrat"/>
          <w:i/>
        </w:rPr>
        <w:t>2021 –Orientări tehnice referitoare la imunizarea infrastructurii la schimbările climatice în perioada 2021</w:t>
      </w:r>
      <w:r w:rsidR="00C51834">
        <w:rPr>
          <w:rFonts w:ascii="Monserat" w:eastAsia="Montserrat" w:hAnsi="Monserat" w:cs="Montserrat"/>
          <w:i/>
        </w:rPr>
        <w:t xml:space="preserve"> </w:t>
      </w:r>
      <w:r w:rsidRPr="005574E7">
        <w:rPr>
          <w:rFonts w:ascii="Monserat" w:eastAsia="Montserrat" w:hAnsi="Monserat" w:cs="Montserrat"/>
          <w:i/>
        </w:rPr>
        <w:t>-</w:t>
      </w:r>
      <w:r w:rsidR="00C51834">
        <w:rPr>
          <w:rFonts w:ascii="Monserat" w:eastAsia="Montserrat" w:hAnsi="Monserat" w:cs="Montserrat"/>
          <w:i/>
        </w:rPr>
        <w:t xml:space="preserve"> </w:t>
      </w:r>
      <w:r w:rsidRPr="005574E7">
        <w:rPr>
          <w:rFonts w:ascii="Monserat" w:eastAsia="Montserrat" w:hAnsi="Monserat" w:cs="Montserrat"/>
          <w:i/>
        </w:rPr>
        <w:t>2027.</w:t>
      </w:r>
      <w:r w:rsidRPr="005574E7">
        <w:rPr>
          <w:rFonts w:ascii="Monserat" w:eastAsia="Montserrat" w:hAnsi="Monserat" w:cs="Montserrat"/>
        </w:rPr>
        <w:t>Dacă în u</w:t>
      </w:r>
      <w:sdt>
        <w:sdtPr>
          <w:rPr>
            <w:rFonts w:ascii="Monserat" w:hAnsi="Monserat"/>
          </w:rPr>
          <w:tag w:val="goog_rdk_147"/>
          <w:id w:val="41791847"/>
        </w:sdtPr>
        <w:sdtEndPr/>
        <w:sdtContent/>
      </w:sdt>
      <w:sdt>
        <w:sdtPr>
          <w:rPr>
            <w:rFonts w:ascii="Monserat" w:hAnsi="Monserat"/>
          </w:rPr>
          <w:tag w:val="goog_rdk_171"/>
          <w:id w:val="717948442"/>
        </w:sdtPr>
        <w:sdtEndPr/>
        <w:sdtContent/>
      </w:sdt>
      <w:sdt>
        <w:sdtPr>
          <w:rPr>
            <w:rFonts w:ascii="Monserat" w:hAnsi="Monserat"/>
          </w:rPr>
          <w:tag w:val="goog_rdk_195"/>
          <w:id w:val="1449966597"/>
        </w:sdtPr>
        <w:sdtEndPr/>
        <w:sdtContent/>
      </w:sdt>
      <w:sdt>
        <w:sdtPr>
          <w:rPr>
            <w:rFonts w:ascii="Monserat" w:hAnsi="Monserat"/>
          </w:rPr>
          <w:tag w:val="goog_rdk_221"/>
          <w:id w:val="1578641301"/>
        </w:sdtPr>
        <w:sdtEndPr/>
        <w:sdtContent/>
      </w:sdt>
      <w:sdt>
        <w:sdtPr>
          <w:rPr>
            <w:rFonts w:ascii="Monserat" w:hAnsi="Monserat"/>
          </w:rPr>
          <w:tag w:val="goog_rdk_239"/>
          <w:id w:val="-876236682"/>
        </w:sdtPr>
        <w:sdtEndPr/>
        <w:sdtContent/>
      </w:sdt>
      <w:sdt>
        <w:sdtPr>
          <w:rPr>
            <w:rFonts w:ascii="Monserat" w:hAnsi="Monserat"/>
          </w:rPr>
          <w:tag w:val="goog_rdk_266"/>
          <w:id w:val="283624585"/>
        </w:sdtPr>
        <w:sdtEndPr/>
        <w:sdtContent/>
      </w:sdt>
      <w:sdt>
        <w:sdtPr>
          <w:rPr>
            <w:rFonts w:ascii="Monserat" w:hAnsi="Monserat"/>
          </w:rPr>
          <w:tag w:val="goog_rdk_293"/>
          <w:id w:val="449438199"/>
        </w:sdtPr>
        <w:sdtEndPr/>
        <w:sdtContent/>
      </w:sdt>
      <w:sdt>
        <w:sdtPr>
          <w:rPr>
            <w:rFonts w:ascii="Monserat" w:hAnsi="Monserat"/>
          </w:rPr>
          <w:tag w:val="goog_rdk_321"/>
          <w:id w:val="935782185"/>
        </w:sdtPr>
        <w:sdtEndPr/>
        <w:sdtContent/>
      </w:sdt>
      <w:sdt>
        <w:sdtPr>
          <w:rPr>
            <w:rFonts w:ascii="Monserat" w:hAnsi="Monserat"/>
          </w:rPr>
          <w:tag w:val="goog_rdk_350"/>
          <w:id w:val="2042475302"/>
        </w:sdtPr>
        <w:sdtEndPr/>
        <w:sdtContent/>
      </w:sdt>
      <w:sdt>
        <w:sdtPr>
          <w:rPr>
            <w:rFonts w:ascii="Monserat" w:hAnsi="Monserat"/>
          </w:rPr>
          <w:tag w:val="goog_rdk_380"/>
          <w:id w:val="704913523"/>
        </w:sdtPr>
        <w:sdtEndPr/>
        <w:sdtContent/>
      </w:sdt>
      <w:sdt>
        <w:sdtPr>
          <w:rPr>
            <w:rFonts w:ascii="Monserat" w:hAnsi="Monserat"/>
          </w:rPr>
          <w:tag w:val="goog_rdk_410"/>
          <w:id w:val="972104607"/>
        </w:sdtPr>
        <w:sdtEndPr/>
        <w:sdtContent/>
      </w:sdt>
      <w:sdt>
        <w:sdtPr>
          <w:rPr>
            <w:rFonts w:ascii="Monserat" w:hAnsi="Monserat"/>
          </w:rPr>
          <w:tag w:val="goog_rdk_439"/>
          <w:id w:val="-445082411"/>
        </w:sdtPr>
        <w:sdtEndPr/>
        <w:sdtContent/>
      </w:sdt>
      <w:sdt>
        <w:sdtPr>
          <w:rPr>
            <w:rFonts w:ascii="Monserat" w:hAnsi="Monserat"/>
          </w:rPr>
          <w:tag w:val="goog_rdk_471"/>
          <w:id w:val="145794074"/>
        </w:sdtPr>
        <w:sdtEndPr/>
        <w:sdtContent/>
      </w:sdt>
      <w:sdt>
        <w:sdtPr>
          <w:rPr>
            <w:rFonts w:ascii="Monserat" w:hAnsi="Monserat"/>
          </w:rPr>
          <w:tag w:val="goog_rdk_507"/>
          <w:id w:val="-308874431"/>
        </w:sdtPr>
        <w:sdtEndPr/>
        <w:sdtContent/>
      </w:sdt>
      <w:sdt>
        <w:sdtPr>
          <w:rPr>
            <w:rFonts w:ascii="Monserat" w:hAnsi="Monserat"/>
          </w:rPr>
          <w:tag w:val="goog_rdk_544"/>
          <w:id w:val="1688947405"/>
        </w:sdtPr>
        <w:sdtEndPr/>
        <w:sdtContent/>
      </w:sdt>
      <w:r w:rsidRPr="005574E7">
        <w:rPr>
          <w:rFonts w:ascii="Monserat" w:eastAsia="Montserrat" w:hAnsi="Monserat" w:cs="Montserrat"/>
        </w:rPr>
        <w:t>rma analizei va rezulta necesitatea unor măsuri de atenuare și adaptare, acestea se vor regăsi în proiectul tehnic.</w:t>
      </w:r>
    </w:p>
    <w:p w14:paraId="0000022B" w14:textId="77777777" w:rsidR="00473F28" w:rsidRPr="005574E7" w:rsidRDefault="00473F28">
      <w:pPr>
        <w:spacing w:after="0" w:line="240" w:lineRule="auto"/>
        <w:jc w:val="both"/>
        <w:rPr>
          <w:rFonts w:ascii="Monserat" w:eastAsia="Montserrat" w:hAnsi="Monserat" w:cs="Montserrat"/>
        </w:rPr>
      </w:pPr>
    </w:p>
    <w:sdt>
      <w:sdtPr>
        <w:rPr>
          <w:rFonts w:ascii="Monserat" w:hAnsi="Monserat"/>
        </w:rPr>
        <w:tag w:val="goog_rdk_56"/>
        <w:id w:val="1263336069"/>
      </w:sdtPr>
      <w:sdtEndPr/>
      <w:sdtContent>
        <w:p w14:paraId="0000022C" w14:textId="77777777" w:rsidR="00473F28" w:rsidRPr="005574E7" w:rsidRDefault="00E2366F">
          <w:pPr>
            <w:jc w:val="both"/>
            <w:rPr>
              <w:rFonts w:ascii="Monserat" w:eastAsia="Montserrat" w:hAnsi="Monserat" w:cs="Montserrat"/>
            </w:rPr>
          </w:pPr>
          <w:sdt>
            <w:sdtPr>
              <w:rPr>
                <w:rFonts w:ascii="Monserat" w:hAnsi="Monserat"/>
              </w:rPr>
              <w:tag w:val="goog_rdk_53"/>
              <w:id w:val="-152376915"/>
            </w:sdtPr>
            <w:sdtEndPr/>
            <w:sdtContent>
              <w:r w:rsidR="00FD3028" w:rsidRPr="005574E7">
                <w:rPr>
                  <w:rFonts w:ascii="Monserat" w:eastAsia="Montserrat" w:hAnsi="Monserat" w:cs="Montserrat"/>
                </w:rPr>
                <w:t xml:space="preserve">Solicitantul va avea în vedere Metodologia privind imunizarea la schimbările climatice și respectarea principiului DNSH, Anexa 10 DNSH –P3 – Investiții care </w:t>
              </w:r>
              <w:proofErr w:type="spellStart"/>
              <w:r w:rsidR="00FD3028" w:rsidRPr="005574E7">
                <w:rPr>
                  <w:rFonts w:ascii="Monserat" w:eastAsia="Montserrat" w:hAnsi="Monserat" w:cs="Montserrat"/>
                </w:rPr>
                <w:t>promoveaza</w:t>
              </w:r>
              <w:proofErr w:type="spellEnd"/>
              <w:r w:rsidR="00FD3028" w:rsidRPr="005574E7">
                <w:rPr>
                  <w:rFonts w:ascii="Monserat" w:eastAsia="Montserrat" w:hAnsi="Monserat" w:cs="Montserrat"/>
                </w:rPr>
                <w:t xml:space="preserve"> creșterea infrastructurii verzi în zonele urbane cat si Circulara MMPA nr. DGEICPSC 108047/08.08.2023, disponibile pe pagina web </w:t>
              </w:r>
            </w:sdtContent>
          </w:sdt>
          <w:hyperlink r:id="rId15">
            <w:sdt>
              <w:sdtPr>
                <w:rPr>
                  <w:rFonts w:ascii="Monserat" w:hAnsi="Monserat"/>
                </w:rPr>
                <w:tag w:val="goog_rdk_54"/>
                <w:id w:val="-315110267"/>
              </w:sdtPr>
              <w:sdtEndPr/>
              <w:sdtContent>
                <w:r w:rsidR="00FD3028" w:rsidRPr="005574E7">
                  <w:rPr>
                    <w:rFonts w:ascii="Monserat" w:eastAsia="Montserrat" w:hAnsi="Monserat" w:cs="Montserrat"/>
                    <w:u w:val="single"/>
                  </w:rPr>
                  <w:t>https://regionordest.ro/documente-suport/</w:t>
                </w:r>
              </w:sdtContent>
            </w:sdt>
          </w:hyperlink>
          <w:sdt>
            <w:sdtPr>
              <w:rPr>
                <w:rFonts w:ascii="Monserat" w:hAnsi="Monserat"/>
              </w:rPr>
              <w:tag w:val="goog_rdk_55"/>
              <w:id w:val="1645079313"/>
            </w:sdtPr>
            <w:sdtEndPr/>
            <w:sdtContent>
              <w:r w:rsidR="00FD3028" w:rsidRPr="005574E7">
                <w:rPr>
                  <w:rFonts w:ascii="Monserat" w:eastAsia="Montserrat" w:hAnsi="Monserat" w:cs="Montserrat"/>
                </w:rPr>
                <w:t>.</w:t>
              </w:r>
            </w:sdtContent>
          </w:sdt>
        </w:p>
      </w:sdtContent>
    </w:sdt>
    <w:p w14:paraId="0000022D" w14:textId="77777777" w:rsidR="00473F28" w:rsidRPr="005574E7" w:rsidRDefault="00473F28">
      <w:pPr>
        <w:spacing w:after="0" w:line="240" w:lineRule="auto"/>
        <w:jc w:val="both"/>
        <w:rPr>
          <w:rFonts w:ascii="Monserat" w:eastAsia="Montserrat" w:hAnsi="Monserat" w:cs="Montserrat"/>
        </w:rPr>
      </w:pPr>
    </w:p>
    <w:p w14:paraId="0000022E" w14:textId="77777777" w:rsidR="00473F28" w:rsidRPr="005574E7" w:rsidRDefault="00E2366F">
      <w:pPr>
        <w:spacing w:after="0" w:line="240" w:lineRule="auto"/>
        <w:jc w:val="both"/>
        <w:rPr>
          <w:rFonts w:ascii="Monserat" w:eastAsia="Montserrat" w:hAnsi="Monserat" w:cs="Montserrat"/>
        </w:rPr>
      </w:pPr>
      <w:sdt>
        <w:sdtPr>
          <w:rPr>
            <w:rFonts w:ascii="Monserat" w:hAnsi="Monserat"/>
          </w:rPr>
          <w:tag w:val="goog_rdk_57"/>
          <w:id w:val="594520754"/>
        </w:sdtPr>
        <w:sdtEndPr/>
        <w:sdtContent/>
      </w:sdt>
      <w:sdt>
        <w:sdtPr>
          <w:rPr>
            <w:rFonts w:ascii="Monserat" w:hAnsi="Monserat"/>
          </w:rPr>
          <w:tag w:val="goog_rdk_58"/>
          <w:id w:val="-964417819"/>
        </w:sdtPr>
        <w:sdtEndPr/>
        <w:sdtContent/>
      </w:sdt>
      <w:r w:rsidR="00FD3028" w:rsidRPr="005574E7">
        <w:rPr>
          <w:rFonts w:ascii="Monserat" w:eastAsia="Montserrat" w:hAnsi="Monserat" w:cs="Montserrat"/>
        </w:rPr>
        <w:t>Solicitanții s</w:t>
      </w:r>
      <w:sdt>
        <w:sdtPr>
          <w:rPr>
            <w:rFonts w:ascii="Monserat" w:hAnsi="Monserat"/>
          </w:rPr>
          <w:tag w:val="goog_rdk_140"/>
          <w:id w:val="1578323569"/>
        </w:sdtPr>
        <w:sdtEndPr/>
        <w:sdtContent/>
      </w:sdt>
      <w:sdt>
        <w:sdtPr>
          <w:rPr>
            <w:rFonts w:ascii="Monserat" w:hAnsi="Monserat"/>
          </w:rPr>
          <w:tag w:val="goog_rdk_141"/>
          <w:id w:val="-1717967429"/>
        </w:sdtPr>
        <w:sdtEndPr/>
        <w:sdtContent/>
      </w:sdt>
      <w:sdt>
        <w:sdtPr>
          <w:rPr>
            <w:rFonts w:ascii="Monserat" w:hAnsi="Monserat"/>
          </w:rPr>
          <w:tag w:val="goog_rdk_164"/>
          <w:id w:val="-1795368338"/>
        </w:sdtPr>
        <w:sdtEndPr/>
        <w:sdtContent/>
      </w:sdt>
      <w:sdt>
        <w:sdtPr>
          <w:rPr>
            <w:rFonts w:ascii="Monserat" w:hAnsi="Monserat"/>
          </w:rPr>
          <w:tag w:val="goog_rdk_165"/>
          <w:id w:val="127677614"/>
        </w:sdtPr>
        <w:sdtEndPr/>
        <w:sdtContent/>
      </w:sdt>
      <w:sdt>
        <w:sdtPr>
          <w:rPr>
            <w:rFonts w:ascii="Monserat" w:hAnsi="Monserat"/>
          </w:rPr>
          <w:tag w:val="goog_rdk_188"/>
          <w:id w:val="1448117961"/>
        </w:sdtPr>
        <w:sdtEndPr/>
        <w:sdtContent/>
      </w:sdt>
      <w:sdt>
        <w:sdtPr>
          <w:rPr>
            <w:rFonts w:ascii="Monserat" w:hAnsi="Monserat"/>
          </w:rPr>
          <w:tag w:val="goog_rdk_189"/>
          <w:id w:val="989444185"/>
        </w:sdtPr>
        <w:sdtEndPr/>
        <w:sdtContent/>
      </w:sdt>
      <w:sdt>
        <w:sdtPr>
          <w:rPr>
            <w:rFonts w:ascii="Monserat" w:hAnsi="Monserat"/>
          </w:rPr>
          <w:tag w:val="goog_rdk_213"/>
          <w:id w:val="-1796215499"/>
        </w:sdtPr>
        <w:sdtEndPr/>
        <w:sdtContent/>
      </w:sdt>
      <w:sdt>
        <w:sdtPr>
          <w:rPr>
            <w:rFonts w:ascii="Monserat" w:hAnsi="Monserat"/>
          </w:rPr>
          <w:tag w:val="goog_rdk_214"/>
          <w:id w:val="1707519529"/>
        </w:sdtPr>
        <w:sdtEndPr/>
        <w:sdtContent/>
      </w:sdt>
      <w:sdt>
        <w:sdtPr>
          <w:rPr>
            <w:rFonts w:ascii="Monserat" w:hAnsi="Monserat"/>
          </w:rPr>
          <w:tag w:val="goog_rdk_234"/>
          <w:id w:val="-931813493"/>
        </w:sdtPr>
        <w:sdtEndPr/>
        <w:sdtContent/>
      </w:sdt>
      <w:sdt>
        <w:sdtPr>
          <w:rPr>
            <w:rFonts w:ascii="Monserat" w:hAnsi="Monserat"/>
          </w:rPr>
          <w:tag w:val="goog_rdk_235"/>
          <w:id w:val="-686748125"/>
        </w:sdtPr>
        <w:sdtEndPr/>
        <w:sdtContent/>
      </w:sdt>
      <w:sdt>
        <w:sdtPr>
          <w:rPr>
            <w:rFonts w:ascii="Monserat" w:hAnsi="Monserat"/>
          </w:rPr>
          <w:tag w:val="goog_rdk_261"/>
          <w:id w:val="-1676647731"/>
        </w:sdtPr>
        <w:sdtEndPr/>
        <w:sdtContent/>
      </w:sdt>
      <w:sdt>
        <w:sdtPr>
          <w:rPr>
            <w:rFonts w:ascii="Monserat" w:hAnsi="Monserat"/>
          </w:rPr>
          <w:tag w:val="goog_rdk_262"/>
          <w:id w:val="-1523084895"/>
        </w:sdtPr>
        <w:sdtEndPr/>
        <w:sdtContent/>
      </w:sdt>
      <w:sdt>
        <w:sdtPr>
          <w:rPr>
            <w:rFonts w:ascii="Monserat" w:hAnsi="Monserat"/>
          </w:rPr>
          <w:tag w:val="goog_rdk_288"/>
          <w:id w:val="526069354"/>
        </w:sdtPr>
        <w:sdtEndPr/>
        <w:sdtContent/>
      </w:sdt>
      <w:sdt>
        <w:sdtPr>
          <w:rPr>
            <w:rFonts w:ascii="Monserat" w:hAnsi="Monserat"/>
          </w:rPr>
          <w:tag w:val="goog_rdk_289"/>
          <w:id w:val="-165950728"/>
        </w:sdtPr>
        <w:sdtEndPr/>
        <w:sdtContent/>
      </w:sdt>
      <w:sdt>
        <w:sdtPr>
          <w:rPr>
            <w:rFonts w:ascii="Monserat" w:hAnsi="Monserat"/>
          </w:rPr>
          <w:tag w:val="goog_rdk_316"/>
          <w:id w:val="-232626834"/>
        </w:sdtPr>
        <w:sdtEndPr/>
        <w:sdtContent/>
      </w:sdt>
      <w:sdt>
        <w:sdtPr>
          <w:rPr>
            <w:rFonts w:ascii="Monserat" w:hAnsi="Monserat"/>
          </w:rPr>
          <w:tag w:val="goog_rdk_317"/>
          <w:id w:val="-2126072019"/>
        </w:sdtPr>
        <w:sdtEndPr/>
        <w:sdtContent/>
      </w:sdt>
      <w:sdt>
        <w:sdtPr>
          <w:rPr>
            <w:rFonts w:ascii="Monserat" w:hAnsi="Monserat"/>
          </w:rPr>
          <w:tag w:val="goog_rdk_344"/>
          <w:id w:val="-1370287871"/>
        </w:sdtPr>
        <w:sdtEndPr/>
        <w:sdtContent/>
      </w:sdt>
      <w:sdt>
        <w:sdtPr>
          <w:rPr>
            <w:rFonts w:ascii="Monserat" w:hAnsi="Monserat"/>
          </w:rPr>
          <w:tag w:val="goog_rdk_345"/>
          <w:id w:val="-1517694895"/>
        </w:sdtPr>
        <w:sdtEndPr/>
        <w:sdtContent/>
      </w:sdt>
      <w:sdt>
        <w:sdtPr>
          <w:rPr>
            <w:rFonts w:ascii="Monserat" w:hAnsi="Monserat"/>
          </w:rPr>
          <w:tag w:val="goog_rdk_374"/>
          <w:id w:val="728966531"/>
        </w:sdtPr>
        <w:sdtEndPr/>
        <w:sdtContent/>
      </w:sdt>
      <w:sdt>
        <w:sdtPr>
          <w:rPr>
            <w:rFonts w:ascii="Monserat" w:hAnsi="Monserat"/>
          </w:rPr>
          <w:tag w:val="goog_rdk_375"/>
          <w:id w:val="1799030769"/>
        </w:sdtPr>
        <w:sdtEndPr/>
        <w:sdtContent/>
      </w:sdt>
      <w:sdt>
        <w:sdtPr>
          <w:rPr>
            <w:rFonts w:ascii="Monserat" w:hAnsi="Monserat"/>
          </w:rPr>
          <w:tag w:val="goog_rdk_404"/>
          <w:id w:val="-81921160"/>
        </w:sdtPr>
        <w:sdtEndPr/>
        <w:sdtContent/>
      </w:sdt>
      <w:sdt>
        <w:sdtPr>
          <w:rPr>
            <w:rFonts w:ascii="Monserat" w:hAnsi="Monserat"/>
          </w:rPr>
          <w:tag w:val="goog_rdk_405"/>
          <w:id w:val="-1809085062"/>
        </w:sdtPr>
        <w:sdtEndPr/>
        <w:sdtContent/>
      </w:sdt>
      <w:sdt>
        <w:sdtPr>
          <w:rPr>
            <w:rFonts w:ascii="Monserat" w:hAnsi="Monserat"/>
          </w:rPr>
          <w:tag w:val="goog_rdk_433"/>
          <w:id w:val="-402066760"/>
        </w:sdtPr>
        <w:sdtEndPr/>
        <w:sdtContent/>
      </w:sdt>
      <w:sdt>
        <w:sdtPr>
          <w:rPr>
            <w:rFonts w:ascii="Monserat" w:hAnsi="Monserat"/>
          </w:rPr>
          <w:tag w:val="goog_rdk_434"/>
          <w:id w:val="-498893536"/>
        </w:sdtPr>
        <w:sdtEndPr/>
        <w:sdtContent/>
      </w:sdt>
      <w:sdt>
        <w:sdtPr>
          <w:rPr>
            <w:rFonts w:ascii="Monserat" w:hAnsi="Monserat"/>
          </w:rPr>
          <w:tag w:val="goog_rdk_465"/>
          <w:id w:val="-1742090443"/>
        </w:sdtPr>
        <w:sdtEndPr/>
        <w:sdtContent/>
      </w:sdt>
      <w:sdt>
        <w:sdtPr>
          <w:rPr>
            <w:rFonts w:ascii="Monserat" w:hAnsi="Monserat"/>
          </w:rPr>
          <w:tag w:val="goog_rdk_466"/>
          <w:id w:val="2137063865"/>
        </w:sdtPr>
        <w:sdtEndPr/>
        <w:sdtContent/>
      </w:sdt>
      <w:sdt>
        <w:sdtPr>
          <w:rPr>
            <w:rFonts w:ascii="Monserat" w:hAnsi="Monserat"/>
          </w:rPr>
          <w:tag w:val="goog_rdk_501"/>
          <w:id w:val="1814452604"/>
        </w:sdtPr>
        <w:sdtEndPr/>
        <w:sdtContent/>
      </w:sdt>
      <w:sdt>
        <w:sdtPr>
          <w:rPr>
            <w:rFonts w:ascii="Monserat" w:hAnsi="Monserat"/>
          </w:rPr>
          <w:tag w:val="goog_rdk_502"/>
          <w:id w:val="1007482638"/>
        </w:sdtPr>
        <w:sdtEndPr/>
        <w:sdtContent/>
      </w:sdt>
      <w:sdt>
        <w:sdtPr>
          <w:rPr>
            <w:rFonts w:ascii="Monserat" w:hAnsi="Monserat"/>
          </w:rPr>
          <w:tag w:val="goog_rdk_538"/>
          <w:id w:val="872891732"/>
        </w:sdtPr>
        <w:sdtEndPr/>
        <w:sdtContent/>
      </w:sdt>
      <w:sdt>
        <w:sdtPr>
          <w:rPr>
            <w:rFonts w:ascii="Monserat" w:hAnsi="Monserat"/>
          </w:rPr>
          <w:tag w:val="goog_rdk_539"/>
          <w:id w:val="41336966"/>
        </w:sdtPr>
        <w:sdtEndPr/>
        <w:sdtContent/>
      </w:sdt>
      <w:r w:rsidR="00FD3028" w:rsidRPr="005574E7">
        <w:rPr>
          <w:rFonts w:ascii="Monserat" w:eastAsia="Montserrat" w:hAnsi="Monserat" w:cs="Montserrat"/>
        </w:rPr>
        <w:t xml:space="preserve">unt încurajați să integreze aspectele de mediu în elaborarea și implementarea proiectelor, prin identificarea de soluții Eco, achiziții publice verzi și responsabile social. Se recomandă utilizarea de materiale de construcții certificate Eco </w:t>
      </w:r>
      <w:proofErr w:type="spellStart"/>
      <w:r w:rsidR="00FD3028" w:rsidRPr="005574E7">
        <w:rPr>
          <w:rFonts w:ascii="Monserat" w:eastAsia="Montserrat" w:hAnsi="Monserat" w:cs="Montserrat"/>
        </w:rPr>
        <w:t>Label</w:t>
      </w:r>
      <w:proofErr w:type="spellEnd"/>
      <w:r w:rsidR="00FD3028" w:rsidRPr="005574E7">
        <w:rPr>
          <w:rFonts w:ascii="Monserat" w:eastAsia="Montserrat" w:hAnsi="Monserat" w:cs="Montserrat"/>
        </w:rPr>
        <w:t>. Se recomandă realizarea preponderentă a achizițiilor verzi pentru echipamente și dotări.</w:t>
      </w:r>
    </w:p>
    <w:p w14:paraId="0000022F" w14:textId="77777777" w:rsidR="00473F28" w:rsidRPr="005574E7" w:rsidRDefault="00473F28">
      <w:pPr>
        <w:spacing w:after="0" w:line="240" w:lineRule="auto"/>
        <w:jc w:val="both"/>
        <w:rPr>
          <w:rFonts w:ascii="Monserat" w:eastAsia="Montserrat" w:hAnsi="Monserat" w:cs="Montserrat"/>
        </w:rPr>
      </w:pPr>
    </w:p>
    <w:p w14:paraId="00000230" w14:textId="7781703A" w:rsidR="00473F28" w:rsidRPr="005574E7" w:rsidRDefault="00FD3028">
      <w:pPr>
        <w:spacing w:after="0" w:line="240" w:lineRule="auto"/>
        <w:jc w:val="both"/>
        <w:rPr>
          <w:rFonts w:ascii="Monserat" w:eastAsia="Montserrat" w:hAnsi="Monserat" w:cs="Montserrat"/>
        </w:rPr>
      </w:pPr>
      <w:r w:rsidRPr="005574E7">
        <w:rPr>
          <w:rFonts w:ascii="Monserat" w:eastAsia="Montserrat" w:hAnsi="Monserat" w:cs="Montserrat"/>
        </w:rPr>
        <w:t xml:space="preserve">Conform </w:t>
      </w:r>
      <w:r w:rsidRPr="005574E7">
        <w:rPr>
          <w:rFonts w:ascii="Monserat" w:eastAsia="Montserrat" w:hAnsi="Monserat" w:cs="Montserrat"/>
          <w:i/>
        </w:rPr>
        <w:t>Avizului de Mediu nr. 83/23.03.2022</w:t>
      </w:r>
      <w:r w:rsidR="00C51834">
        <w:rPr>
          <w:rFonts w:ascii="Monserat" w:hAnsi="Monserat"/>
        </w:rPr>
        <w:t xml:space="preserve"> </w:t>
      </w:r>
      <w:r w:rsidRPr="005574E7">
        <w:rPr>
          <w:rFonts w:ascii="Monserat" w:eastAsia="Montserrat" w:hAnsi="Monserat" w:cs="Montserrat"/>
        </w:rPr>
        <w:t xml:space="preserve">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0000231" w14:textId="77777777" w:rsidR="00473F28" w:rsidRPr="005574E7" w:rsidRDefault="00473F28">
      <w:pPr>
        <w:spacing w:after="0" w:line="240" w:lineRule="auto"/>
        <w:jc w:val="both"/>
        <w:rPr>
          <w:rFonts w:ascii="Monserat" w:eastAsia="Montserrat" w:hAnsi="Monserat" w:cs="Montserrat"/>
        </w:rPr>
      </w:pPr>
    </w:p>
    <w:p w14:paraId="00000232" w14:textId="77777777" w:rsidR="00473F28" w:rsidRPr="005574E7" w:rsidRDefault="00FD3028">
      <w:pPr>
        <w:pBdr>
          <w:top w:val="nil"/>
          <w:left w:val="nil"/>
          <w:bottom w:val="nil"/>
          <w:right w:val="nil"/>
          <w:between w:val="nil"/>
        </w:pBdr>
        <w:spacing w:line="240" w:lineRule="auto"/>
        <w:ind w:hanging="2"/>
        <w:jc w:val="both"/>
        <w:rPr>
          <w:rFonts w:ascii="Monserat" w:eastAsia="Montserrat" w:hAnsi="Monserat" w:cs="Montserrat"/>
          <w:color w:val="000000"/>
        </w:rPr>
      </w:pPr>
      <w:r w:rsidRPr="005574E7">
        <w:rPr>
          <w:rFonts w:ascii="Monserat" w:eastAsia="Montserrat" w:hAnsi="Monserat" w:cs="Montserrat"/>
        </w:rPr>
        <w:t xml:space="preserve">Solicitantul va avea în vedere </w:t>
      </w:r>
      <w:r w:rsidRPr="005574E7">
        <w:rPr>
          <w:rFonts w:ascii="Monserat" w:eastAsia="Montserrat" w:hAnsi="Monserat" w:cs="Montserrat"/>
          <w:i/>
        </w:rPr>
        <w:t>Avizul de mediu</w:t>
      </w:r>
      <w:r w:rsidRPr="005574E7">
        <w:rPr>
          <w:rFonts w:ascii="Monserat" w:eastAsia="Montserrat" w:hAnsi="Monserat" w:cs="Montserrat"/>
        </w:rPr>
        <w:t xml:space="preserve">, precum și </w:t>
      </w:r>
      <w:r w:rsidRPr="005574E7">
        <w:rPr>
          <w:rFonts w:ascii="Monserat" w:eastAsia="Montserrat" w:hAnsi="Monserat" w:cs="Montserrat"/>
          <w:i/>
        </w:rPr>
        <w:t>versiunea integrală a Raportului de Mediu</w:t>
      </w:r>
      <w:r w:rsidRPr="005574E7">
        <w:rPr>
          <w:rFonts w:ascii="Monserat" w:eastAsia="Montserrat" w:hAnsi="Monserat" w:cs="Montserrat"/>
        </w:rPr>
        <w:t xml:space="preserve">, disponibile pe pagina web </w:t>
      </w:r>
      <w:proofErr w:type="spellStart"/>
      <w:r w:rsidRPr="005574E7">
        <w:rPr>
          <w:rFonts w:ascii="Monserat" w:eastAsia="Montserrat" w:hAnsi="Monserat" w:cs="Montserrat"/>
        </w:rPr>
        <w:t>Regio</w:t>
      </w:r>
      <w:proofErr w:type="spellEnd"/>
      <w:r w:rsidRPr="005574E7">
        <w:rPr>
          <w:rFonts w:ascii="Monserat" w:eastAsia="Montserrat" w:hAnsi="Monserat" w:cs="Montserrat"/>
        </w:rPr>
        <w:t xml:space="preserve"> Nord-Est, Secțiunea Documente suport (https://regionordest.ro/documente-suport).</w:t>
      </w:r>
    </w:p>
    <w:p w14:paraId="00000233" w14:textId="77777777"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48" w:name="_Toc160718957"/>
      <w:r w:rsidRPr="005574E7">
        <w:rPr>
          <w:rFonts w:ascii="Monserat" w:eastAsia="Montserrat" w:hAnsi="Monserat" w:cs="Montserrat"/>
          <w:bCs w:val="0"/>
          <w:color w:val="000000"/>
          <w:sz w:val="24"/>
          <w:szCs w:val="24"/>
        </w:rPr>
        <w:t>3.18 Caracterul durabil al proiectului</w:t>
      </w:r>
      <w:bookmarkEnd w:id="48"/>
    </w:p>
    <w:p w14:paraId="00000234" w14:textId="37579694" w:rsidR="00473F28" w:rsidRPr="005574E7" w:rsidRDefault="00633DCA">
      <w:pPr>
        <w:ind w:hanging="2"/>
        <w:jc w:val="both"/>
        <w:rPr>
          <w:rFonts w:ascii="Monserat" w:eastAsia="Montserrat" w:hAnsi="Monserat" w:cs="Montserrat"/>
        </w:rPr>
      </w:pPr>
      <w:r>
        <w:rPr>
          <w:rFonts w:ascii="Monserat" w:eastAsia="Montserrat" w:hAnsi="Monserat" w:cs="Montserrat"/>
        </w:rPr>
        <w:t>Î</w:t>
      </w:r>
      <w:r w:rsidR="00FD3028" w:rsidRPr="005574E7">
        <w:rPr>
          <w:rFonts w:ascii="Monserat" w:eastAsia="Montserrat" w:hAnsi="Monserat" w:cs="Montserrat"/>
        </w:rPr>
        <w:t xml:space="preserve">n conformitate cu articolul 65 din Regulamentul (UE) 1060/2021, </w:t>
      </w:r>
      <w:r w:rsidR="00FD3028" w:rsidRPr="005574E7">
        <w:rPr>
          <w:rFonts w:ascii="Monserat" w:eastAsia="Montserrat" w:hAnsi="Monserat" w:cs="Montserrat"/>
          <w:b/>
        </w:rPr>
        <w:t>pe o perioadă de cinci ani</w:t>
      </w:r>
      <w:r w:rsidR="00FD3028" w:rsidRPr="005574E7">
        <w:rPr>
          <w:rFonts w:ascii="Monserat" w:eastAsia="Montserrat" w:hAnsi="Monserat" w:cs="Montserrat"/>
        </w:rPr>
        <w:t xml:space="preserve"> de la efectuarea plății finale către beneficiar, solicitanții ale căror proiecte conțin investiții </w:t>
      </w:r>
      <w:r>
        <w:rPr>
          <w:rFonts w:ascii="Monserat" w:eastAsia="Montserrat" w:hAnsi="Monserat" w:cs="Montserrat"/>
        </w:rPr>
        <w:t>î</w:t>
      </w:r>
      <w:r w:rsidR="00FD3028" w:rsidRPr="005574E7">
        <w:rPr>
          <w:rFonts w:ascii="Monserat" w:eastAsia="Montserrat" w:hAnsi="Monserat" w:cs="Montserrat"/>
        </w:rPr>
        <w:t>n infrastructura sau investi</w:t>
      </w:r>
      <w:r>
        <w:rPr>
          <w:rFonts w:ascii="Monserat" w:eastAsia="Montserrat" w:hAnsi="Monserat" w:cs="Montserrat"/>
        </w:rPr>
        <w:t>ț</w:t>
      </w:r>
      <w:r w:rsidR="00FD3028" w:rsidRPr="005574E7">
        <w:rPr>
          <w:rFonts w:ascii="Monserat" w:eastAsia="Montserrat" w:hAnsi="Monserat" w:cs="Montserrat"/>
        </w:rPr>
        <w:t xml:space="preserve">ii productive, trebuie </w:t>
      </w:r>
      <w:r w:rsidR="00FD3028" w:rsidRPr="005574E7">
        <w:rPr>
          <w:rFonts w:ascii="Monserat" w:eastAsia="Montserrat" w:hAnsi="Monserat" w:cs="Montserrat"/>
          <w:b/>
        </w:rPr>
        <w:t>sa nu:</w:t>
      </w:r>
    </w:p>
    <w:p w14:paraId="00000235" w14:textId="313F3EEC"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 înceteze activitatea productiv</w:t>
      </w:r>
      <w:r w:rsidR="00633DCA">
        <w:rPr>
          <w:rFonts w:ascii="Monserat" w:eastAsia="Montserrat" w:hAnsi="Monserat" w:cs="Montserrat"/>
        </w:rPr>
        <w:t>ă</w:t>
      </w:r>
      <w:r w:rsidRPr="005574E7">
        <w:rPr>
          <w:rFonts w:ascii="Monserat" w:eastAsia="Montserrat" w:hAnsi="Monserat" w:cs="Montserrat"/>
        </w:rPr>
        <w:t xml:space="preserve"> sau sa o transfere în afara regiunii în care a primit sprijin;</w:t>
      </w:r>
    </w:p>
    <w:p w14:paraId="0000023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 realizeze o modificare a proprietății asupra unui element de infrastructură care conferă un avantaj nejustificat unei întreprinderi sau unui organism public;</w:t>
      </w:r>
    </w:p>
    <w:p w14:paraId="0000023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  realizeze o modificare substanțială care afectează natura, obiectivele sau condițiile de implementare a proiectului și care ar conduce la subminarea obiectivelor inițiale ale acesteia.</w:t>
      </w:r>
    </w:p>
    <w:p w14:paraId="0000023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procesul de pregătire, contractare, implementare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valabilitate a contractului de finanțare, solicitantul va respecta legislația națională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comunitară aplicabilă în domeniul dezvoltării durabile, protecției mediului, eficienței energetice, al muncii și al achizițiilor publice.</w:t>
      </w:r>
    </w:p>
    <w:p w14:paraId="00000239" w14:textId="77777777" w:rsidR="00473F28" w:rsidRPr="005574E7" w:rsidRDefault="00473F28">
      <w:pPr>
        <w:ind w:hanging="2"/>
        <w:jc w:val="both"/>
        <w:rPr>
          <w:rFonts w:ascii="Monserat" w:eastAsia="Montserrat" w:hAnsi="Monserat" w:cs="Montserrat"/>
        </w:rPr>
      </w:pPr>
      <w:bookmarkStart w:id="49" w:name="_heading=h.vx1227" w:colFirst="0" w:colLast="0"/>
      <w:bookmarkEnd w:id="49"/>
    </w:p>
    <w:p w14:paraId="0000023A" w14:textId="6EA07228"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50" w:name="_Toc160718958"/>
      <w:r w:rsidRPr="005574E7">
        <w:rPr>
          <w:rFonts w:ascii="Monserat" w:eastAsia="Montserrat" w:hAnsi="Monserat" w:cs="Montserrat"/>
          <w:bCs w:val="0"/>
          <w:color w:val="000000"/>
          <w:sz w:val="24"/>
          <w:szCs w:val="24"/>
        </w:rPr>
        <w:t>3.19 Ac</w:t>
      </w:r>
      <w:r w:rsidR="00633DCA">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iuni menite s</w:t>
      </w:r>
      <w:r w:rsidR="00633DCA">
        <w:rPr>
          <w:rFonts w:ascii="Monserat" w:eastAsia="Montserrat" w:hAnsi="Monserat" w:cs="Montserrat"/>
          <w:bCs w:val="0"/>
          <w:color w:val="000000"/>
          <w:sz w:val="24"/>
          <w:szCs w:val="24"/>
        </w:rPr>
        <w:t>ă</w:t>
      </w:r>
      <w:r w:rsidRPr="005574E7">
        <w:rPr>
          <w:rFonts w:ascii="Monserat" w:eastAsia="Montserrat" w:hAnsi="Monserat" w:cs="Montserrat"/>
          <w:bCs w:val="0"/>
          <w:color w:val="000000"/>
          <w:sz w:val="24"/>
          <w:szCs w:val="24"/>
        </w:rPr>
        <w:t xml:space="preserve"> garanteze egalitatea de </w:t>
      </w:r>
      <w:r w:rsidR="00633DCA">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 xml:space="preserve">anse, gen, incluziunea </w:t>
      </w:r>
      <w:r w:rsidR="00633DCA">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nediscriminarea</w:t>
      </w:r>
      <w:bookmarkEnd w:id="50"/>
    </w:p>
    <w:p w14:paraId="0000023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procesul de pregătire, contractare, implementare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valabilitate a contractului de finanțare, solicitantul va respecta legislația națională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comunitară aplicabilă în domeniul egalității de șanse, de gen, nediscriminare, și accesibilității pentru persoanele cu dizabilități.</w:t>
      </w:r>
    </w:p>
    <w:p w14:paraId="0000023C" w14:textId="223972DD"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Solicitantul va declara în </w:t>
      </w:r>
      <w:r w:rsidRPr="005574E7">
        <w:rPr>
          <w:rFonts w:ascii="Monserat" w:eastAsia="Montserrat" w:hAnsi="Monserat" w:cs="Montserrat"/>
          <w:b/>
        </w:rPr>
        <w:t>Declarația unica</w:t>
      </w:r>
      <w:r w:rsidRPr="005574E7">
        <w:rPr>
          <w:rFonts w:ascii="Monserat" w:eastAsia="Montserrat" w:hAnsi="Monserat" w:cs="Montserrat"/>
        </w:rPr>
        <w:t xml:space="preserve"> că va respecta </w:t>
      </w:r>
      <w:proofErr w:type="spellStart"/>
      <w:r w:rsidRPr="005574E7">
        <w:rPr>
          <w:rFonts w:ascii="Monserat" w:eastAsia="Montserrat" w:hAnsi="Monserat" w:cs="Montserrat"/>
        </w:rPr>
        <w:t>obligaţiile</w:t>
      </w:r>
      <w:proofErr w:type="spellEnd"/>
      <w:r w:rsidRPr="005574E7">
        <w:rPr>
          <w:rFonts w:ascii="Monserat" w:eastAsia="Montserrat" w:hAnsi="Monserat" w:cs="Montserrat"/>
        </w:rPr>
        <w:t xml:space="preserve"> prevăzute în </w:t>
      </w:r>
      <w:proofErr w:type="spellStart"/>
      <w:r w:rsidRPr="005574E7">
        <w:rPr>
          <w:rFonts w:ascii="Monserat" w:eastAsia="Montserrat" w:hAnsi="Monserat" w:cs="Montserrat"/>
        </w:rPr>
        <w:t>legislaţia</w:t>
      </w:r>
      <w:proofErr w:type="spellEnd"/>
      <w:r w:rsidRPr="005574E7">
        <w:rPr>
          <w:rFonts w:ascii="Monserat" w:eastAsia="Montserrat" w:hAnsi="Monserat" w:cs="Montserrat"/>
        </w:rPr>
        <w:t xml:space="preserve"> comunitară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naţională</w:t>
      </w:r>
      <w:proofErr w:type="spellEnd"/>
      <w:r w:rsidRPr="005574E7">
        <w:rPr>
          <w:rFonts w:ascii="Monserat" w:eastAsia="Montserrat" w:hAnsi="Monserat" w:cs="Montserrat"/>
        </w:rPr>
        <w:t xml:space="preserve"> aplicabila în domeniul dezvoltării durabile, </w:t>
      </w:r>
      <w:proofErr w:type="spellStart"/>
      <w:r w:rsidRPr="005574E7">
        <w:rPr>
          <w:rFonts w:ascii="Monserat" w:eastAsia="Montserrat" w:hAnsi="Monserat" w:cs="Montserrat"/>
        </w:rPr>
        <w:t>egalităţii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şanse</w:t>
      </w:r>
      <w:proofErr w:type="spellEnd"/>
      <w:r w:rsidRPr="005574E7">
        <w:rPr>
          <w:rFonts w:ascii="Monserat" w:eastAsia="Montserrat" w:hAnsi="Monserat" w:cs="Montserrat"/>
        </w:rPr>
        <w:t xml:space="preserve"> gen, nediscrimin</w:t>
      </w:r>
      <w:r w:rsidR="002B63F3">
        <w:rPr>
          <w:rFonts w:ascii="Monserat" w:eastAsia="Montserrat" w:hAnsi="Monserat" w:cs="Montserrat"/>
        </w:rPr>
        <w:t>ă</w:t>
      </w:r>
      <w:r w:rsidRPr="005574E7">
        <w:rPr>
          <w:rFonts w:ascii="Monserat" w:eastAsia="Montserrat" w:hAnsi="Monserat" w:cs="Montserrat"/>
        </w:rPr>
        <w:t xml:space="preserve">rii și accesibilității pentru persoanele cu dizabilități. </w:t>
      </w:r>
    </w:p>
    <w:p w14:paraId="0000023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Pentru stabilirea abordării optime în respectarea acestor principii, se recomandă utilizarea:</w:t>
      </w:r>
    </w:p>
    <w:p w14:paraId="0000023E" w14:textId="0F5F5DB8"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Conven</w:t>
      </w:r>
      <w:r w:rsidR="002B63F3">
        <w:rPr>
          <w:rFonts w:ascii="Monserat" w:eastAsia="Montserrat" w:hAnsi="Monserat" w:cs="Montserrat"/>
        </w:rPr>
        <w:t>ț</w:t>
      </w:r>
      <w:r w:rsidRPr="005574E7">
        <w:rPr>
          <w:rFonts w:ascii="Monserat" w:eastAsia="Montserrat" w:hAnsi="Monserat" w:cs="Montserrat"/>
        </w:rPr>
        <w:t>ia ONU privind drepturile persoanelor cu dizabilități</w:t>
      </w:r>
      <w:r w:rsidRPr="005574E7">
        <w:rPr>
          <w:rFonts w:ascii="Monserat" w:eastAsia="Montserrat" w:hAnsi="Monserat" w:cs="Montserrat"/>
          <w:vertAlign w:val="superscript"/>
        </w:rPr>
        <w:footnoteReference w:id="4"/>
      </w:r>
      <w:r w:rsidRPr="005574E7">
        <w:rPr>
          <w:rFonts w:ascii="Monserat" w:eastAsia="Montserrat" w:hAnsi="Monserat" w:cs="Montserrat"/>
        </w:rPr>
        <w:t xml:space="preserve"> inclusiv Ghidul privind reflectarea Conven</w:t>
      </w:r>
      <w:r w:rsidR="002B63F3">
        <w:rPr>
          <w:rFonts w:ascii="Monserat" w:eastAsia="Montserrat" w:hAnsi="Monserat" w:cs="Montserrat"/>
        </w:rPr>
        <w:t>ț</w:t>
      </w:r>
      <w:r w:rsidRPr="005574E7">
        <w:rPr>
          <w:rFonts w:ascii="Monserat" w:eastAsia="Montserrat" w:hAnsi="Monserat" w:cs="Montserrat"/>
        </w:rPr>
        <w:t>iei ONU privind drepturile persoanelor cu dizabilități în pregătirea și implementarea programelor și proiectelor cu finanțare nerambursabilă pentru perioada 2021-2027, realizat de Ministerul Investițiilor și Proiectelor Europene, unde la anexele 3 și 4 este listată legislația  relevantă.</w:t>
      </w:r>
    </w:p>
    <w:p w14:paraId="0000023F" w14:textId="6E21FB1D" w:rsidR="00473F28" w:rsidRPr="005574E7" w:rsidRDefault="00FD3028">
      <w:pPr>
        <w:ind w:hanging="2"/>
        <w:jc w:val="both"/>
        <w:rPr>
          <w:rFonts w:ascii="Monserat" w:eastAsia="Montserrat" w:hAnsi="Monserat" w:cs="Montserrat"/>
        </w:rPr>
      </w:pPr>
      <w:bookmarkStart w:id="51" w:name="_heading=h.3fwokq0" w:colFirst="0" w:colLast="0"/>
      <w:bookmarkEnd w:id="51"/>
      <w:r w:rsidRPr="005574E7">
        <w:rPr>
          <w:rFonts w:ascii="Monserat" w:eastAsia="Montserrat" w:hAnsi="Monserat" w:cs="Montserrat"/>
        </w:rPr>
        <w:t>- Carta Drepturilor fundamentale ale Uniunii Europene (2016/C 202/02) inclusiv Ghidul pentru aplicarea Cartei Drepturilor Fundamentale a UE în implementarea fondurilor europene nerambursabile.</w:t>
      </w:r>
    </w:p>
    <w:p w14:paraId="0000024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Informații detaliate despre cadrul strategic, conceptual și prevederile legale de la nivel național și comunitar, se regăsesc în </w:t>
      </w:r>
      <w:r w:rsidRPr="005574E7">
        <w:rPr>
          <w:rFonts w:ascii="Monserat" w:eastAsia="Montserrat" w:hAnsi="Monserat" w:cs="Montserrat"/>
          <w:b/>
        </w:rPr>
        <w:t>Ghidul privind integrarea temelor orizontale în cadrul proiectelor finanțate prin Programul Regional Nord-Est 2021-2027</w:t>
      </w:r>
      <w:r w:rsidRPr="005574E7">
        <w:rPr>
          <w:rFonts w:ascii="Monserat" w:eastAsia="Montserrat" w:hAnsi="Monserat" w:cs="Montserrat"/>
        </w:rPr>
        <w:t xml:space="preserve">, disponibil pe pagina web </w:t>
      </w:r>
      <w:proofErr w:type="spellStart"/>
      <w:r w:rsidRPr="005574E7">
        <w:rPr>
          <w:rFonts w:ascii="Monserat" w:eastAsia="Montserrat" w:hAnsi="Monserat" w:cs="Montserrat"/>
        </w:rPr>
        <w:t>Regio</w:t>
      </w:r>
      <w:proofErr w:type="spellEnd"/>
      <w:r w:rsidRPr="005574E7">
        <w:rPr>
          <w:rFonts w:ascii="Monserat" w:eastAsia="Montserrat" w:hAnsi="Monserat" w:cs="Montserrat"/>
        </w:rPr>
        <w:t xml:space="preserve"> Nord-Est, secțiunea </w:t>
      </w:r>
      <w:r w:rsidRPr="005574E7">
        <w:rPr>
          <w:rFonts w:ascii="Monserat" w:eastAsia="Montserrat" w:hAnsi="Monserat" w:cs="Montserrat"/>
          <w:b/>
        </w:rPr>
        <w:t xml:space="preserve">Documente suport </w:t>
      </w:r>
      <w:r w:rsidRPr="005574E7">
        <w:rPr>
          <w:rFonts w:ascii="Monserat" w:eastAsia="Montserrat" w:hAnsi="Monserat" w:cs="Montserrat"/>
        </w:rPr>
        <w:t>(</w:t>
      </w:r>
      <w:hyperlink r:id="rId16">
        <w:r w:rsidRPr="005574E7">
          <w:rPr>
            <w:rFonts w:ascii="Monserat" w:eastAsia="Montserrat" w:hAnsi="Monserat" w:cs="Montserrat"/>
            <w:color w:val="0000FF"/>
            <w:u w:val="single"/>
          </w:rPr>
          <w:t>https://regionordest.ro/documente-suport</w:t>
        </w:r>
      </w:hyperlink>
      <w:r w:rsidRPr="005574E7">
        <w:rPr>
          <w:rFonts w:ascii="Monserat" w:eastAsia="Montserrat" w:hAnsi="Monserat" w:cs="Montserrat"/>
        </w:rPr>
        <w:t>)</w:t>
      </w:r>
      <w:r w:rsidRPr="005574E7">
        <w:rPr>
          <w:rFonts w:ascii="Monserat" w:eastAsia="Montserrat" w:hAnsi="Monserat" w:cs="Montserrat"/>
          <w:b/>
        </w:rPr>
        <w:t>.</w:t>
      </w:r>
      <w:r w:rsidRPr="005574E7">
        <w:rPr>
          <w:rFonts w:ascii="Monserat" w:eastAsia="Montserrat" w:hAnsi="Monserat" w:cs="Montserrat"/>
        </w:rPr>
        <w:t xml:space="preserve"> </w:t>
      </w:r>
    </w:p>
    <w:p w14:paraId="00000241" w14:textId="77777777" w:rsidR="00473F28" w:rsidRPr="005574E7" w:rsidRDefault="00E2366F">
      <w:pPr>
        <w:ind w:hanging="2"/>
        <w:jc w:val="both"/>
        <w:rPr>
          <w:rFonts w:ascii="Monserat" w:eastAsia="Montserrat" w:hAnsi="Monserat" w:cs="Montserrat"/>
        </w:rPr>
      </w:pPr>
      <w:sdt>
        <w:sdtPr>
          <w:rPr>
            <w:rFonts w:ascii="Monserat" w:hAnsi="Monserat"/>
          </w:rPr>
          <w:tag w:val="goog_rdk_449"/>
          <w:id w:val="1780299147"/>
        </w:sdtPr>
        <w:sdtEndPr/>
        <w:sdtContent/>
      </w:sdt>
      <w:sdt>
        <w:sdtPr>
          <w:rPr>
            <w:rFonts w:ascii="Monserat" w:hAnsi="Monserat"/>
          </w:rPr>
          <w:tag w:val="goog_rdk_481"/>
          <w:id w:val="1954276087"/>
        </w:sdtPr>
        <w:sdtEndPr/>
        <w:sdtContent/>
      </w:sdt>
      <w:sdt>
        <w:sdtPr>
          <w:rPr>
            <w:rFonts w:ascii="Monserat" w:hAnsi="Monserat"/>
          </w:rPr>
          <w:tag w:val="goog_rdk_517"/>
          <w:id w:val="-1903357370"/>
        </w:sdtPr>
        <w:sdtEndPr/>
        <w:sdtContent/>
      </w:sdt>
      <w:sdt>
        <w:sdtPr>
          <w:rPr>
            <w:rFonts w:ascii="Monserat" w:hAnsi="Monserat"/>
          </w:rPr>
          <w:tag w:val="goog_rdk_554"/>
          <w:id w:val="1452514913"/>
        </w:sdtPr>
        <w:sdtEndPr/>
        <w:sdtContent/>
      </w:sdt>
      <w:r w:rsidR="00FD3028" w:rsidRPr="005574E7">
        <w:rPr>
          <w:rFonts w:ascii="Monserat" w:eastAsia="Montserrat" w:hAnsi="Monserat" w:cs="Montserrat"/>
        </w:rPr>
        <w:t xml:space="preserve">Totodată, o serie de posibile masuri pot viza colectarea de date privind </w:t>
      </w:r>
      <w:proofErr w:type="spellStart"/>
      <w:r w:rsidR="00FD3028" w:rsidRPr="005574E7">
        <w:rPr>
          <w:rFonts w:ascii="Monserat" w:eastAsia="Montserrat" w:hAnsi="Monserat" w:cs="Montserrat"/>
        </w:rPr>
        <w:t>distributia</w:t>
      </w:r>
      <w:proofErr w:type="spellEnd"/>
      <w:r w:rsidR="00FD3028" w:rsidRPr="005574E7">
        <w:rPr>
          <w:rFonts w:ascii="Monserat" w:eastAsia="Montserrat" w:hAnsi="Monserat" w:cs="Montserrat"/>
        </w:rPr>
        <w:t xml:space="preserve"> persoanele cu </w:t>
      </w:r>
      <w:proofErr w:type="spellStart"/>
      <w:r w:rsidR="00FD3028" w:rsidRPr="005574E7">
        <w:rPr>
          <w:rFonts w:ascii="Monserat" w:eastAsia="Montserrat" w:hAnsi="Monserat" w:cs="Montserrat"/>
        </w:rPr>
        <w:t>dizabilitati</w:t>
      </w:r>
      <w:proofErr w:type="spellEnd"/>
      <w:r w:rsidR="00FD3028" w:rsidRPr="005574E7">
        <w:rPr>
          <w:rFonts w:ascii="Monserat" w:eastAsia="Montserrat" w:hAnsi="Monserat" w:cs="Montserrat"/>
        </w:rPr>
        <w:t xml:space="preserve"> si persoanele care fac parte din grupuri dezavantajate din echipa de implementare a proiectului si </w:t>
      </w:r>
      <w:proofErr w:type="spellStart"/>
      <w:r w:rsidR="00FD3028" w:rsidRPr="005574E7">
        <w:rPr>
          <w:rFonts w:ascii="Monserat" w:eastAsia="Montserrat" w:hAnsi="Monserat" w:cs="Montserrat"/>
        </w:rPr>
        <w:t>dupa</w:t>
      </w:r>
      <w:proofErr w:type="spellEnd"/>
      <w:r w:rsidR="00FD3028" w:rsidRPr="005574E7">
        <w:rPr>
          <w:rFonts w:ascii="Monserat" w:eastAsia="Montserrat" w:hAnsi="Monserat" w:cs="Montserrat"/>
        </w:rPr>
        <w:t xml:space="preserve"> caz, din grupul </w:t>
      </w:r>
      <w:proofErr w:type="spellStart"/>
      <w:r w:rsidR="00FD3028" w:rsidRPr="005574E7">
        <w:rPr>
          <w:rFonts w:ascii="Monserat" w:eastAsia="Montserrat" w:hAnsi="Monserat" w:cs="Montserrat"/>
        </w:rPr>
        <w:t>tinta</w:t>
      </w:r>
      <w:proofErr w:type="spellEnd"/>
      <w:r w:rsidR="00FD3028" w:rsidRPr="005574E7">
        <w:rPr>
          <w:rFonts w:ascii="Monserat" w:eastAsia="Montserrat" w:hAnsi="Monserat" w:cs="Montserrat"/>
        </w:rPr>
        <w:t xml:space="preserve"> (sondaj de opinie, etc.) </w:t>
      </w:r>
    </w:p>
    <w:p w14:paraId="2070A58E" w14:textId="58DC31BA" w:rsidR="00990AE8" w:rsidRPr="005574E7" w:rsidRDefault="00990AE8">
      <w:pPr>
        <w:ind w:hanging="2"/>
        <w:jc w:val="both"/>
        <w:rPr>
          <w:rFonts w:ascii="Monserat" w:eastAsia="Montserrat" w:hAnsi="Monserat" w:cs="Montserrat"/>
        </w:rPr>
      </w:pPr>
      <w:r w:rsidRPr="005574E7">
        <w:rPr>
          <w:rFonts w:ascii="Monserat" w:eastAsia="Montserrat" w:hAnsi="Monserat" w:cs="Montserrat"/>
        </w:rPr>
        <w:t>Beneficiarii vor lua m</w:t>
      </w:r>
      <w:r w:rsidR="002B63F3">
        <w:rPr>
          <w:rFonts w:ascii="Monserat" w:eastAsia="Montserrat" w:hAnsi="Monserat" w:cs="Montserrat"/>
        </w:rPr>
        <w:t>ă</w:t>
      </w:r>
      <w:r w:rsidRPr="005574E7">
        <w:rPr>
          <w:rFonts w:ascii="Monserat" w:eastAsia="Montserrat" w:hAnsi="Monserat" w:cs="Montserrat"/>
        </w:rPr>
        <w:t>suri ca infrastructura verde creata, amenajata</w:t>
      </w:r>
      <w:r w:rsidR="002B63F3">
        <w:rPr>
          <w:rFonts w:ascii="Monserat" w:eastAsia="Montserrat" w:hAnsi="Monserat" w:cs="Montserrat"/>
        </w:rPr>
        <w:t>, extinsă</w:t>
      </w:r>
      <w:r w:rsidRPr="005574E7">
        <w:rPr>
          <w:rFonts w:ascii="Monserat" w:eastAsia="Montserrat" w:hAnsi="Monserat" w:cs="Montserrat"/>
        </w:rPr>
        <w:t xml:space="preserve"> s</w:t>
      </w:r>
      <w:r w:rsidR="002B63F3">
        <w:rPr>
          <w:rFonts w:ascii="Monserat" w:eastAsia="Montserrat" w:hAnsi="Monserat" w:cs="Montserrat"/>
        </w:rPr>
        <w:t>ă</w:t>
      </w:r>
      <w:r w:rsidRPr="005574E7">
        <w:rPr>
          <w:rFonts w:ascii="Monserat" w:eastAsia="Montserrat" w:hAnsi="Monserat" w:cs="Montserrat"/>
        </w:rPr>
        <w:t xml:space="preserve"> fie accesibila </w:t>
      </w:r>
      <w:r w:rsidR="002B63F3">
        <w:rPr>
          <w:rFonts w:ascii="Monserat" w:eastAsia="Montserrat" w:hAnsi="Monserat" w:cs="Montserrat"/>
        </w:rPr>
        <w:t>î</w:t>
      </w:r>
      <w:r w:rsidRPr="005574E7">
        <w:rPr>
          <w:rFonts w:ascii="Monserat" w:eastAsia="Montserrat" w:hAnsi="Monserat" w:cs="Montserrat"/>
        </w:rPr>
        <w:t>ntregii popula</w:t>
      </w:r>
      <w:r w:rsidR="002B63F3">
        <w:rPr>
          <w:rFonts w:ascii="Monserat" w:eastAsia="Montserrat" w:hAnsi="Monserat" w:cs="Montserrat"/>
        </w:rPr>
        <w:t>ț</w:t>
      </w:r>
      <w:r w:rsidRPr="005574E7">
        <w:rPr>
          <w:rFonts w:ascii="Monserat" w:eastAsia="Montserrat" w:hAnsi="Monserat" w:cs="Montserrat"/>
        </w:rPr>
        <w:t>ii, incluz</w:t>
      </w:r>
      <w:r w:rsidR="002B63F3">
        <w:rPr>
          <w:rFonts w:ascii="Monserat" w:eastAsia="Montserrat" w:hAnsi="Monserat" w:cs="Montserrat"/>
        </w:rPr>
        <w:t>â</w:t>
      </w:r>
      <w:r w:rsidRPr="005574E7">
        <w:rPr>
          <w:rFonts w:ascii="Monserat" w:eastAsia="Montserrat" w:hAnsi="Monserat" w:cs="Montserrat"/>
        </w:rPr>
        <w:t xml:space="preserve">nd toate categoriile vulnerabile, </w:t>
      </w:r>
      <w:proofErr w:type="spellStart"/>
      <w:r w:rsidRPr="005574E7">
        <w:rPr>
          <w:rFonts w:ascii="Monserat" w:eastAsia="Montserrat" w:hAnsi="Monserat" w:cs="Montserrat"/>
        </w:rPr>
        <w:t>asigurandu</w:t>
      </w:r>
      <w:proofErr w:type="spellEnd"/>
      <w:r w:rsidRPr="005574E7">
        <w:rPr>
          <w:rFonts w:ascii="Monserat" w:eastAsia="Montserrat" w:hAnsi="Monserat" w:cs="Montserrat"/>
        </w:rPr>
        <w:t xml:space="preserve">-se masuri speciale de accesibilizare pentru persoanele cu </w:t>
      </w:r>
      <w:proofErr w:type="spellStart"/>
      <w:r w:rsidRPr="005574E7">
        <w:rPr>
          <w:rFonts w:ascii="Monserat" w:eastAsia="Montserrat" w:hAnsi="Monserat" w:cs="Montserrat"/>
        </w:rPr>
        <w:t>dizabilitati</w:t>
      </w:r>
      <w:proofErr w:type="spellEnd"/>
      <w:r w:rsidRPr="005574E7">
        <w:rPr>
          <w:rFonts w:ascii="Monserat" w:eastAsia="Montserrat" w:hAnsi="Monserat" w:cs="Montserrat"/>
        </w:rPr>
        <w:t xml:space="preserve">, cum ar fi: mobilierul urban ecologic </w:t>
      </w:r>
      <w:r w:rsidR="002B63F3">
        <w:rPr>
          <w:rFonts w:ascii="Monserat" w:eastAsia="Montserrat" w:hAnsi="Monserat" w:cs="Montserrat"/>
        </w:rPr>
        <w:t>ș</w:t>
      </w:r>
      <w:r w:rsidRPr="005574E7">
        <w:rPr>
          <w:rFonts w:ascii="Monserat" w:eastAsia="Montserrat" w:hAnsi="Monserat" w:cs="Montserrat"/>
        </w:rPr>
        <w:t>i locurile de odihn</w:t>
      </w:r>
      <w:r w:rsidR="002B63F3">
        <w:rPr>
          <w:rFonts w:ascii="Monserat" w:eastAsia="Montserrat" w:hAnsi="Monserat" w:cs="Montserrat"/>
        </w:rPr>
        <w:t>ă</w:t>
      </w:r>
      <w:r w:rsidRPr="005574E7">
        <w:rPr>
          <w:rFonts w:ascii="Monserat" w:eastAsia="Montserrat" w:hAnsi="Monserat" w:cs="Montserrat"/>
        </w:rPr>
        <w:t xml:space="preserve"> sa fie </w:t>
      </w:r>
      <w:proofErr w:type="spellStart"/>
      <w:r w:rsidRPr="005574E7">
        <w:rPr>
          <w:rFonts w:ascii="Monserat" w:eastAsia="Montserrat" w:hAnsi="Monserat" w:cs="Montserrat"/>
        </w:rPr>
        <w:t>usor</w:t>
      </w:r>
      <w:proofErr w:type="spellEnd"/>
      <w:r w:rsidRPr="005574E7">
        <w:rPr>
          <w:rFonts w:ascii="Monserat" w:eastAsia="Montserrat" w:hAnsi="Monserat" w:cs="Montserrat"/>
        </w:rPr>
        <w:t xml:space="preserve"> de detectat de c</w:t>
      </w:r>
      <w:r w:rsidR="002B63F3">
        <w:rPr>
          <w:rFonts w:ascii="Monserat" w:eastAsia="Montserrat" w:hAnsi="Monserat" w:cs="Montserrat"/>
        </w:rPr>
        <w:t>ă</w:t>
      </w:r>
      <w:r w:rsidRPr="005574E7">
        <w:rPr>
          <w:rFonts w:ascii="Monserat" w:eastAsia="Montserrat" w:hAnsi="Monserat" w:cs="Montserrat"/>
        </w:rPr>
        <w:t>tre persoanele cu capacita</w:t>
      </w:r>
      <w:r w:rsidR="002B63F3">
        <w:rPr>
          <w:rFonts w:ascii="Monserat" w:eastAsia="Montserrat" w:hAnsi="Monserat" w:cs="Montserrat"/>
        </w:rPr>
        <w:t>ț</w:t>
      </w:r>
      <w:r w:rsidRPr="005574E7">
        <w:rPr>
          <w:rFonts w:ascii="Monserat" w:eastAsia="Montserrat" w:hAnsi="Monserat" w:cs="Montserrat"/>
        </w:rPr>
        <w:t>i diminuate de vedere, s</w:t>
      </w:r>
      <w:r w:rsidR="002B63F3">
        <w:rPr>
          <w:rFonts w:ascii="Monserat" w:eastAsia="Montserrat" w:hAnsi="Monserat" w:cs="Montserrat"/>
        </w:rPr>
        <w:t>ă</w:t>
      </w:r>
      <w:r w:rsidRPr="005574E7">
        <w:rPr>
          <w:rFonts w:ascii="Monserat" w:eastAsia="Montserrat" w:hAnsi="Monserat" w:cs="Montserrat"/>
        </w:rPr>
        <w:t xml:space="preserve"> existe toalete ecologice adaptate, etc.</w:t>
      </w:r>
    </w:p>
    <w:p w14:paraId="0000024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Solicitantul va descrie în secțiunea relevantă din cererea de finanțare modul în care sunt respectate obligațiile prevăzute de legislația specifică aplicabilă, precum și alte acțiuni suplimentare (dacă este cazul).</w:t>
      </w:r>
    </w:p>
    <w:p w14:paraId="00000243" w14:textId="77777777" w:rsidR="00473F28" w:rsidRPr="005574E7" w:rsidRDefault="00473F28">
      <w:pPr>
        <w:ind w:hanging="2"/>
        <w:rPr>
          <w:rFonts w:ascii="Monserat" w:eastAsia="Montserrat" w:hAnsi="Monserat" w:cs="Montserrat"/>
        </w:rPr>
      </w:pPr>
      <w:bookmarkStart w:id="52" w:name="_heading=h.1v1yuxt" w:colFirst="0" w:colLast="0"/>
      <w:bookmarkEnd w:id="52"/>
    </w:p>
    <w:p w14:paraId="00000244" w14:textId="77777777"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53" w:name="_Toc160718959"/>
      <w:r w:rsidRPr="005574E7">
        <w:rPr>
          <w:rFonts w:ascii="Monserat" w:eastAsia="Montserrat" w:hAnsi="Monserat" w:cs="Montserrat"/>
          <w:bCs w:val="0"/>
          <w:color w:val="000000"/>
          <w:sz w:val="24"/>
          <w:szCs w:val="24"/>
        </w:rPr>
        <w:t>3.20 Teme secundare</w:t>
      </w:r>
      <w:bookmarkEnd w:id="53"/>
    </w:p>
    <w:p w14:paraId="00000245"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Nu se aplica prezentului apel.</w:t>
      </w:r>
    </w:p>
    <w:p w14:paraId="00000246" w14:textId="77777777" w:rsidR="00473F28" w:rsidRPr="005574E7" w:rsidRDefault="00473F28">
      <w:pPr>
        <w:ind w:hanging="2"/>
        <w:jc w:val="both"/>
        <w:rPr>
          <w:rFonts w:ascii="Monserat" w:eastAsia="Montserrat" w:hAnsi="Monserat" w:cs="Montserrat"/>
        </w:rPr>
      </w:pPr>
      <w:bookmarkStart w:id="54" w:name="_heading=h.4f1mdlm" w:colFirst="0" w:colLast="0"/>
      <w:bookmarkEnd w:id="54"/>
    </w:p>
    <w:p w14:paraId="00000247" w14:textId="30C59FC4" w:rsidR="00473F28" w:rsidRPr="005574E7" w:rsidRDefault="00FD3028" w:rsidP="001E763F">
      <w:pPr>
        <w:pStyle w:val="Heading1"/>
        <w:numPr>
          <w:ilvl w:val="0"/>
          <w:numId w:val="0"/>
        </w:numPr>
        <w:spacing w:before="0" w:after="0"/>
        <w:ind w:left="576"/>
        <w:jc w:val="both"/>
        <w:textDirection w:val="lrTb"/>
        <w:rPr>
          <w:rFonts w:ascii="Monserat" w:eastAsia="Montserrat" w:hAnsi="Monserat" w:cs="Montserrat"/>
          <w:bCs w:val="0"/>
          <w:color w:val="000000"/>
          <w:sz w:val="24"/>
          <w:szCs w:val="24"/>
        </w:rPr>
      </w:pPr>
      <w:bookmarkStart w:id="55" w:name="_Toc160718960"/>
      <w:r w:rsidRPr="005574E7">
        <w:rPr>
          <w:rFonts w:ascii="Monserat" w:eastAsia="Montserrat" w:hAnsi="Monserat" w:cs="Montserrat"/>
          <w:bCs w:val="0"/>
          <w:color w:val="000000"/>
          <w:sz w:val="24"/>
          <w:szCs w:val="24"/>
        </w:rPr>
        <w:t xml:space="preserve">3.21 Informarea </w:t>
      </w:r>
      <w:r w:rsidR="008157B9">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vizibilitatea sprijinului din fonduri</w:t>
      </w:r>
      <w:bookmarkEnd w:id="55"/>
    </w:p>
    <w:p w14:paraId="00000248" w14:textId="77777777" w:rsidR="00473F28" w:rsidRPr="005574E7" w:rsidRDefault="00FD3028">
      <w:pPr>
        <w:ind w:hanging="2"/>
        <w:jc w:val="both"/>
        <w:rPr>
          <w:rFonts w:ascii="Monserat" w:eastAsia="Montserrat" w:hAnsi="Monserat" w:cs="Montserrat"/>
        </w:rPr>
      </w:pPr>
      <w:bookmarkStart w:id="56" w:name="_heading=h.2u6wntf" w:colFirst="0" w:colLast="0"/>
      <w:bookmarkEnd w:id="56"/>
      <w:r w:rsidRPr="005574E7">
        <w:rPr>
          <w:rFonts w:ascii="Monserat" w:eastAsia="Montserrat" w:hAnsi="Monserat" w:cs="Montserrat"/>
        </w:rPr>
        <w:t xml:space="preserve">Beneficiarii sunt responsabili pentru implementarea </w:t>
      </w:r>
      <w:proofErr w:type="spellStart"/>
      <w:r w:rsidRPr="005574E7">
        <w:rPr>
          <w:rFonts w:ascii="Monserat" w:eastAsia="Montserrat" w:hAnsi="Monserat" w:cs="Montserrat"/>
        </w:rPr>
        <w:t>activităţilor</w:t>
      </w:r>
      <w:proofErr w:type="spellEnd"/>
      <w:r w:rsidRPr="005574E7">
        <w:rPr>
          <w:rFonts w:ascii="Monserat" w:eastAsia="Montserrat" w:hAnsi="Monserat" w:cs="Montserrat"/>
        </w:rPr>
        <w:t xml:space="preserve">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00000249" w14:textId="6E84F6EA"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realizarea măsurilor de comunicare și vizibilitate, beneficiarii vor avea în vedere prevederile Contractului de finanțare și Manualului de Identitate Vizuală pentru Programul Regional Nord-Est 2021-2027</w:t>
      </w:r>
      <w:r w:rsidR="008157B9">
        <w:rPr>
          <w:rFonts w:ascii="Monserat" w:eastAsia="Montserrat" w:hAnsi="Monserat" w:cs="Montserrat"/>
        </w:rPr>
        <w:t>.</w:t>
      </w:r>
    </w:p>
    <w:p w14:paraId="0000024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24B" w14:textId="77777777" w:rsidR="00473F28" w:rsidRPr="005574E7" w:rsidRDefault="00473F28">
      <w:pPr>
        <w:ind w:hanging="2"/>
        <w:jc w:val="both"/>
        <w:rPr>
          <w:rFonts w:ascii="Monserat" w:eastAsia="Montserrat" w:hAnsi="Monserat" w:cs="Montserrat"/>
          <w:u w:val="single"/>
        </w:rPr>
      </w:pPr>
    </w:p>
    <w:p w14:paraId="0000024C" w14:textId="77777777" w:rsidR="00473F28" w:rsidRPr="005574E7" w:rsidRDefault="00FD3028" w:rsidP="008F7B93">
      <w:pPr>
        <w:pStyle w:val="Heading1"/>
        <w:numPr>
          <w:ilvl w:val="0"/>
          <w:numId w:val="8"/>
        </w:numPr>
        <w:spacing w:before="0" w:after="0"/>
        <w:ind w:left="0" w:hanging="2"/>
        <w:jc w:val="both"/>
        <w:rPr>
          <w:rFonts w:ascii="Monserat" w:eastAsia="Montserrat" w:hAnsi="Monserat" w:cs="Montserrat"/>
          <w:iCs/>
          <w:color w:val="000000"/>
          <w:sz w:val="24"/>
          <w:szCs w:val="24"/>
        </w:rPr>
      </w:pPr>
      <w:bookmarkStart w:id="57" w:name="_Toc160718961"/>
      <w:r w:rsidRPr="005574E7">
        <w:rPr>
          <w:rFonts w:ascii="Monserat" w:eastAsia="Montserrat" w:hAnsi="Monserat" w:cs="Montserrat"/>
          <w:iCs/>
          <w:color w:val="000000"/>
          <w:sz w:val="24"/>
          <w:szCs w:val="24"/>
        </w:rPr>
        <w:t>INFORMAȚII DESPRE APELUL DE PROIECTE</w:t>
      </w:r>
      <w:bookmarkEnd w:id="57"/>
    </w:p>
    <w:p w14:paraId="0000024D" w14:textId="77777777" w:rsidR="00473F28" w:rsidRPr="005574E7" w:rsidRDefault="00473F28">
      <w:pPr>
        <w:keepNext/>
        <w:pBdr>
          <w:top w:val="nil"/>
          <w:left w:val="nil"/>
          <w:bottom w:val="nil"/>
          <w:right w:val="nil"/>
          <w:between w:val="nil"/>
        </w:pBdr>
        <w:spacing w:after="0" w:line="240" w:lineRule="auto"/>
        <w:ind w:hanging="2"/>
        <w:jc w:val="center"/>
        <w:rPr>
          <w:rFonts w:ascii="Monserat" w:eastAsia="Montserrat" w:hAnsi="Monserat" w:cs="Montserrat"/>
          <w:b/>
          <w:color w:val="000000"/>
        </w:rPr>
      </w:pPr>
      <w:bookmarkStart w:id="58" w:name="_heading=h.19c6y18" w:colFirst="0" w:colLast="0"/>
      <w:bookmarkEnd w:id="58"/>
    </w:p>
    <w:p w14:paraId="0000024E" w14:textId="429449C0" w:rsidR="00473F28" w:rsidRPr="005574E7" w:rsidRDefault="00FD3028" w:rsidP="00865439">
      <w:pPr>
        <w:pStyle w:val="Heading1"/>
        <w:numPr>
          <w:ilvl w:val="1"/>
          <w:numId w:val="35"/>
        </w:numPr>
        <w:spacing w:before="0" w:after="0"/>
        <w:jc w:val="both"/>
        <w:rPr>
          <w:rFonts w:ascii="Monserat" w:eastAsia="Montserrat" w:hAnsi="Monserat" w:cs="Montserrat"/>
          <w:bCs w:val="0"/>
          <w:color w:val="000000"/>
          <w:sz w:val="24"/>
        </w:rPr>
      </w:pPr>
      <w:bookmarkStart w:id="59" w:name="_heading=h.3tbugp1" w:colFirst="0" w:colLast="0"/>
      <w:bookmarkStart w:id="60" w:name="_Toc160718962"/>
      <w:bookmarkEnd w:id="59"/>
      <w:r w:rsidRPr="005574E7">
        <w:rPr>
          <w:rFonts w:ascii="Monserat" w:eastAsia="Montserrat" w:hAnsi="Monserat" w:cs="Montserrat"/>
          <w:bCs w:val="0"/>
          <w:color w:val="000000"/>
          <w:sz w:val="24"/>
        </w:rPr>
        <w:t>Data deschider</w:t>
      </w:r>
      <w:sdt>
        <w:sdtPr>
          <w:rPr>
            <w:rFonts w:ascii="Monserat" w:hAnsi="Monserat"/>
            <w:bCs w:val="0"/>
          </w:rPr>
          <w:tag w:val="goog_rdk_137"/>
          <w:id w:val="-636642936"/>
        </w:sdtPr>
        <w:sdtEndPr/>
        <w:sdtContent/>
      </w:sdt>
      <w:sdt>
        <w:sdtPr>
          <w:rPr>
            <w:rFonts w:ascii="Monserat" w:hAnsi="Monserat"/>
            <w:bCs w:val="0"/>
          </w:rPr>
          <w:tag w:val="goog_rdk_161"/>
          <w:id w:val="1147171672"/>
        </w:sdtPr>
        <w:sdtEndPr/>
        <w:sdtContent/>
      </w:sdt>
      <w:sdt>
        <w:sdtPr>
          <w:rPr>
            <w:rFonts w:ascii="Monserat" w:hAnsi="Monserat"/>
            <w:bCs w:val="0"/>
          </w:rPr>
          <w:tag w:val="goog_rdk_185"/>
          <w:id w:val="1186172419"/>
        </w:sdtPr>
        <w:sdtEndPr/>
        <w:sdtContent/>
      </w:sdt>
      <w:sdt>
        <w:sdtPr>
          <w:rPr>
            <w:rFonts w:ascii="Monserat" w:hAnsi="Monserat"/>
            <w:bCs w:val="0"/>
          </w:rPr>
          <w:tag w:val="goog_rdk_210"/>
          <w:id w:val="1987500623"/>
        </w:sdtPr>
        <w:sdtEndPr/>
        <w:sdtContent/>
      </w:sdt>
      <w:sdt>
        <w:sdtPr>
          <w:rPr>
            <w:rFonts w:ascii="Monserat" w:hAnsi="Monserat"/>
            <w:bCs w:val="0"/>
          </w:rPr>
          <w:tag w:val="goog_rdk_252"/>
          <w:id w:val="1740896522"/>
        </w:sdtPr>
        <w:sdtEndPr/>
        <w:sdtContent/>
      </w:sdt>
      <w:sdt>
        <w:sdtPr>
          <w:rPr>
            <w:rFonts w:ascii="Monserat" w:hAnsi="Monserat"/>
            <w:bCs w:val="0"/>
          </w:rPr>
          <w:tag w:val="goog_rdk_279"/>
          <w:id w:val="1708214552"/>
        </w:sdtPr>
        <w:sdtEndPr/>
        <w:sdtContent/>
      </w:sdt>
      <w:sdt>
        <w:sdtPr>
          <w:rPr>
            <w:rFonts w:ascii="Monserat" w:hAnsi="Monserat"/>
            <w:bCs w:val="0"/>
          </w:rPr>
          <w:tag w:val="goog_rdk_306"/>
          <w:id w:val="1775446127"/>
        </w:sdtPr>
        <w:sdtEndPr/>
        <w:sdtContent/>
      </w:sdt>
      <w:sdt>
        <w:sdtPr>
          <w:rPr>
            <w:rFonts w:ascii="Monserat" w:hAnsi="Monserat"/>
            <w:bCs w:val="0"/>
          </w:rPr>
          <w:tag w:val="goog_rdk_334"/>
          <w:id w:val="-2134089678"/>
        </w:sdtPr>
        <w:sdtEndPr/>
        <w:sdtContent/>
      </w:sdt>
      <w:sdt>
        <w:sdtPr>
          <w:rPr>
            <w:rFonts w:ascii="Monserat" w:hAnsi="Monserat"/>
            <w:bCs w:val="0"/>
          </w:rPr>
          <w:tag w:val="goog_rdk_363"/>
          <w:id w:val="-1438508439"/>
        </w:sdtPr>
        <w:sdtEndPr/>
        <w:sdtContent/>
      </w:sdt>
      <w:sdt>
        <w:sdtPr>
          <w:rPr>
            <w:rFonts w:ascii="Monserat" w:hAnsi="Monserat"/>
            <w:bCs w:val="0"/>
          </w:rPr>
          <w:tag w:val="goog_rdk_393"/>
          <w:id w:val="1886362229"/>
        </w:sdtPr>
        <w:sdtEndPr/>
        <w:sdtContent/>
      </w:sdt>
      <w:sdt>
        <w:sdtPr>
          <w:rPr>
            <w:rFonts w:ascii="Monserat" w:hAnsi="Monserat"/>
            <w:bCs w:val="0"/>
          </w:rPr>
          <w:tag w:val="goog_rdk_422"/>
          <w:id w:val="-650450345"/>
        </w:sdtPr>
        <w:sdtEndPr/>
        <w:sdtContent/>
      </w:sdt>
      <w:sdt>
        <w:sdtPr>
          <w:rPr>
            <w:rFonts w:ascii="Monserat" w:hAnsi="Monserat"/>
            <w:bCs w:val="0"/>
          </w:rPr>
          <w:tag w:val="goog_rdk_452"/>
          <w:id w:val="-2051445873"/>
        </w:sdtPr>
        <w:sdtEndPr/>
        <w:sdtContent/>
      </w:sdt>
      <w:sdt>
        <w:sdtPr>
          <w:rPr>
            <w:rFonts w:ascii="Monserat" w:hAnsi="Monserat"/>
            <w:bCs w:val="0"/>
          </w:rPr>
          <w:tag w:val="goog_rdk_484"/>
          <w:id w:val="664676897"/>
        </w:sdtPr>
        <w:sdtEndPr/>
        <w:sdtContent/>
      </w:sdt>
      <w:sdt>
        <w:sdtPr>
          <w:rPr>
            <w:rFonts w:ascii="Monserat" w:hAnsi="Monserat"/>
            <w:bCs w:val="0"/>
          </w:rPr>
          <w:tag w:val="goog_rdk_520"/>
          <w:id w:val="-2116346891"/>
        </w:sdtPr>
        <w:sdtEndPr/>
        <w:sdtContent/>
      </w:sdt>
      <w:sdt>
        <w:sdtPr>
          <w:rPr>
            <w:rFonts w:ascii="Monserat" w:hAnsi="Monserat"/>
            <w:bCs w:val="0"/>
          </w:rPr>
          <w:tag w:val="goog_rdk_557"/>
          <w:id w:val="-957405505"/>
        </w:sdtPr>
        <w:sdtEndPr/>
        <w:sdtContent/>
      </w:sdt>
      <w:r w:rsidRPr="005574E7">
        <w:rPr>
          <w:rFonts w:ascii="Monserat" w:eastAsia="Montserrat" w:hAnsi="Monserat" w:cs="Montserrat"/>
          <w:bCs w:val="0"/>
          <w:color w:val="000000"/>
          <w:sz w:val="24"/>
        </w:rPr>
        <w:t>ii apelului de proiecte: .........</w:t>
      </w:r>
      <w:bookmarkEnd w:id="60"/>
    </w:p>
    <w:p w14:paraId="0000024F" w14:textId="77777777" w:rsidR="00473F28" w:rsidRPr="005574E7" w:rsidRDefault="00473F28">
      <w:pPr>
        <w:ind w:hanging="2"/>
        <w:rPr>
          <w:rFonts w:ascii="Monserat" w:eastAsia="Montserrat" w:hAnsi="Monserat" w:cs="Montserrat"/>
          <w:b/>
        </w:rPr>
      </w:pPr>
      <w:bookmarkStart w:id="61" w:name="_heading=h.28h4qwu" w:colFirst="0" w:colLast="0"/>
      <w:bookmarkEnd w:id="61"/>
    </w:p>
    <w:p w14:paraId="00000250" w14:textId="77777777" w:rsidR="00473F28" w:rsidRPr="008157B9" w:rsidRDefault="00FD3028" w:rsidP="00865439">
      <w:pPr>
        <w:pStyle w:val="Heading1"/>
        <w:numPr>
          <w:ilvl w:val="1"/>
          <w:numId w:val="35"/>
        </w:numPr>
        <w:spacing w:before="0" w:after="0"/>
        <w:jc w:val="both"/>
        <w:textDirection w:val="lrTb"/>
        <w:rPr>
          <w:rFonts w:ascii="Monserat" w:eastAsia="Montserrat" w:hAnsi="Monserat" w:cs="Montserrat"/>
          <w:bCs w:val="0"/>
          <w:color w:val="000000"/>
          <w:sz w:val="24"/>
          <w:szCs w:val="24"/>
        </w:rPr>
      </w:pPr>
      <w:bookmarkStart w:id="62" w:name="_Toc160718963"/>
      <w:r w:rsidRPr="008157B9">
        <w:rPr>
          <w:rFonts w:ascii="Monserat" w:eastAsia="Montserrat" w:hAnsi="Monserat" w:cs="Montserrat"/>
          <w:bCs w:val="0"/>
          <w:color w:val="000000"/>
          <w:sz w:val="24"/>
          <w:szCs w:val="24"/>
        </w:rPr>
        <w:t>Perioada de pregătire a proiectelor</w:t>
      </w:r>
      <w:bookmarkEnd w:id="62"/>
    </w:p>
    <w:p w14:paraId="00000251" w14:textId="77777777" w:rsidR="00473F28" w:rsidRPr="005574E7" w:rsidRDefault="00FD3028">
      <w:pPr>
        <w:pBdr>
          <w:top w:val="nil"/>
          <w:left w:val="nil"/>
          <w:bottom w:val="nil"/>
          <w:right w:val="nil"/>
          <w:between w:val="nil"/>
        </w:pBdr>
        <w:spacing w:after="240" w:line="240" w:lineRule="auto"/>
        <w:ind w:hanging="2"/>
        <w:jc w:val="both"/>
        <w:rPr>
          <w:rFonts w:ascii="Monserat" w:eastAsia="Montserrat" w:hAnsi="Monserat" w:cs="Montserrat"/>
          <w:b/>
          <w:color w:val="000000"/>
        </w:rPr>
      </w:pPr>
      <w:bookmarkStart w:id="63" w:name="_heading=h.nmf14n" w:colFirst="0" w:colLast="0"/>
      <w:bookmarkEnd w:id="63"/>
      <w:r w:rsidRPr="005574E7">
        <w:rPr>
          <w:rFonts w:ascii="Monserat" w:eastAsia="Montserrat" w:hAnsi="Monserat" w:cs="Montserrat"/>
          <w:b/>
          <w:color w:val="000000"/>
        </w:rPr>
        <w:t>Nu se aplica prezentului apel.</w:t>
      </w:r>
    </w:p>
    <w:p w14:paraId="00000252" w14:textId="77777777" w:rsidR="00473F28" w:rsidRPr="005574E7" w:rsidRDefault="00FD3028" w:rsidP="00865439">
      <w:pPr>
        <w:pStyle w:val="Heading1"/>
        <w:numPr>
          <w:ilvl w:val="1"/>
          <w:numId w:val="35"/>
        </w:numPr>
        <w:spacing w:before="0" w:after="0"/>
        <w:jc w:val="both"/>
        <w:textDirection w:val="lrTb"/>
        <w:rPr>
          <w:rFonts w:ascii="Monserat" w:eastAsia="Montserrat" w:hAnsi="Monserat" w:cs="Montserrat"/>
          <w:bCs w:val="0"/>
          <w:color w:val="000000"/>
          <w:sz w:val="24"/>
          <w:szCs w:val="24"/>
        </w:rPr>
      </w:pPr>
      <w:bookmarkStart w:id="64" w:name="_heading=h.37m2jsg" w:colFirst="0" w:colLast="0"/>
      <w:bookmarkStart w:id="65" w:name="_Toc160718964"/>
      <w:bookmarkEnd w:id="64"/>
      <w:r w:rsidRPr="005574E7">
        <w:rPr>
          <w:rFonts w:ascii="Monserat" w:eastAsia="Montserrat" w:hAnsi="Monserat" w:cs="Montserrat"/>
          <w:bCs w:val="0"/>
          <w:color w:val="000000"/>
          <w:sz w:val="24"/>
          <w:szCs w:val="24"/>
        </w:rPr>
        <w:t>Perioada de depunere a proiectelor</w:t>
      </w:r>
      <w:bookmarkEnd w:id="65"/>
    </w:p>
    <w:p w14:paraId="00000253" w14:textId="77777777" w:rsidR="00473F28" w:rsidRPr="005574E7" w:rsidRDefault="00473F28">
      <w:pPr>
        <w:keepNext/>
        <w:pBdr>
          <w:top w:val="nil"/>
          <w:left w:val="nil"/>
          <w:bottom w:val="nil"/>
          <w:right w:val="nil"/>
          <w:between w:val="nil"/>
        </w:pBdr>
        <w:spacing w:after="0" w:line="240" w:lineRule="auto"/>
        <w:jc w:val="both"/>
        <w:rPr>
          <w:rFonts w:ascii="Monserat" w:eastAsia="Montserrat" w:hAnsi="Monserat" w:cs="Montserrat"/>
          <w:b/>
          <w:color w:val="000000"/>
          <w:sz w:val="24"/>
          <w:szCs w:val="24"/>
        </w:rPr>
      </w:pPr>
    </w:p>
    <w:p w14:paraId="00000254" w14:textId="6A967C09" w:rsidR="00473F28" w:rsidRPr="005574E7" w:rsidRDefault="00FD3028" w:rsidP="00865439">
      <w:pPr>
        <w:pStyle w:val="Heading1"/>
        <w:numPr>
          <w:ilvl w:val="2"/>
          <w:numId w:val="35"/>
        </w:numPr>
        <w:spacing w:before="0" w:after="0"/>
        <w:jc w:val="both"/>
        <w:textDirection w:val="lrTb"/>
        <w:rPr>
          <w:rFonts w:ascii="Monserat" w:eastAsia="Montserrat" w:hAnsi="Monserat" w:cs="Montserrat"/>
          <w:bCs w:val="0"/>
          <w:color w:val="000000"/>
          <w:sz w:val="24"/>
          <w:szCs w:val="24"/>
        </w:rPr>
      </w:pPr>
      <w:bookmarkStart w:id="66" w:name="_heading=h.1mrcu09" w:colFirst="0" w:colLast="0"/>
      <w:bookmarkStart w:id="67" w:name="_Toc160718965"/>
      <w:bookmarkEnd w:id="66"/>
      <w:r w:rsidRPr="005574E7">
        <w:rPr>
          <w:rFonts w:ascii="Monserat" w:eastAsia="Montserrat" w:hAnsi="Monserat" w:cs="Montserrat"/>
          <w:bCs w:val="0"/>
          <w:color w:val="000000"/>
          <w:sz w:val="24"/>
          <w:szCs w:val="24"/>
        </w:rPr>
        <w:t xml:space="preserve">Data </w:t>
      </w:r>
      <w:proofErr w:type="spellStart"/>
      <w:r w:rsidRPr="005574E7">
        <w:rPr>
          <w:rFonts w:ascii="Monserat" w:eastAsia="Montserrat" w:hAnsi="Monserat" w:cs="Montserrat"/>
          <w:bCs w:val="0"/>
          <w:color w:val="000000"/>
          <w:sz w:val="24"/>
          <w:szCs w:val="24"/>
        </w:rPr>
        <w:t>şi</w:t>
      </w:r>
      <w:proofErr w:type="spellEnd"/>
      <w:r w:rsidRPr="005574E7">
        <w:rPr>
          <w:rFonts w:ascii="Monserat" w:eastAsia="Montserrat" w:hAnsi="Monserat" w:cs="Montserrat"/>
          <w:bCs w:val="0"/>
          <w:color w:val="000000"/>
          <w:sz w:val="24"/>
          <w:szCs w:val="24"/>
        </w:rPr>
        <w:t xml:space="preserve"> ora pentru începerea depunerii de proiecte: …., ora …..;</w:t>
      </w:r>
      <w:bookmarkEnd w:id="67"/>
    </w:p>
    <w:p w14:paraId="00000255" w14:textId="77777777" w:rsidR="00473F28" w:rsidRPr="005574E7" w:rsidRDefault="00FD3028" w:rsidP="00865439">
      <w:pPr>
        <w:pStyle w:val="Heading1"/>
        <w:numPr>
          <w:ilvl w:val="2"/>
          <w:numId w:val="35"/>
        </w:numPr>
        <w:spacing w:before="0" w:after="0"/>
        <w:jc w:val="both"/>
        <w:textDirection w:val="lrTb"/>
        <w:rPr>
          <w:rFonts w:ascii="Monserat" w:eastAsia="Montserrat" w:hAnsi="Monserat" w:cs="Montserrat"/>
          <w:bCs w:val="0"/>
          <w:color w:val="000000"/>
          <w:sz w:val="24"/>
          <w:szCs w:val="24"/>
        </w:rPr>
      </w:pPr>
      <w:bookmarkStart w:id="68" w:name="_Toc160718966"/>
      <w:r w:rsidRPr="005574E7">
        <w:rPr>
          <w:rFonts w:ascii="Monserat" w:eastAsia="Montserrat" w:hAnsi="Monserat" w:cs="Montserrat"/>
          <w:bCs w:val="0"/>
          <w:color w:val="000000"/>
          <w:sz w:val="24"/>
          <w:szCs w:val="24"/>
        </w:rPr>
        <w:t xml:space="preserve">Data </w:t>
      </w:r>
      <w:proofErr w:type="spellStart"/>
      <w:r w:rsidRPr="005574E7">
        <w:rPr>
          <w:rFonts w:ascii="Monserat" w:eastAsia="Montserrat" w:hAnsi="Monserat" w:cs="Montserrat"/>
          <w:bCs w:val="0"/>
          <w:color w:val="000000"/>
          <w:sz w:val="24"/>
          <w:szCs w:val="24"/>
        </w:rPr>
        <w:t>şi</w:t>
      </w:r>
      <w:proofErr w:type="spellEnd"/>
      <w:r w:rsidRPr="005574E7">
        <w:rPr>
          <w:rFonts w:ascii="Monserat" w:eastAsia="Montserrat" w:hAnsi="Monserat" w:cs="Montserrat"/>
          <w:bCs w:val="0"/>
          <w:color w:val="000000"/>
          <w:sz w:val="24"/>
          <w:szCs w:val="24"/>
        </w:rPr>
        <w:t xml:space="preserve"> ora închiderii apelului de proiecte: …., ora …..;</w:t>
      </w:r>
      <w:bookmarkEnd w:id="68"/>
    </w:p>
    <w:p w14:paraId="00000256" w14:textId="77777777" w:rsidR="00473F28" w:rsidRPr="005574E7" w:rsidRDefault="00473F28">
      <w:pPr>
        <w:ind w:hanging="2"/>
        <w:rPr>
          <w:rFonts w:ascii="Monserat" w:eastAsia="Montserrat" w:hAnsi="Monserat" w:cs="Montserrat"/>
          <w:b/>
          <w:highlight w:val="green"/>
        </w:rPr>
      </w:pPr>
      <w:bookmarkStart w:id="69" w:name="_heading=h.46r0co2" w:colFirst="0" w:colLast="0"/>
      <w:bookmarkEnd w:id="69"/>
    </w:p>
    <w:p w14:paraId="00000257" w14:textId="77777777" w:rsidR="00473F28" w:rsidRPr="005574E7" w:rsidRDefault="00FD3028" w:rsidP="00865439">
      <w:pPr>
        <w:pStyle w:val="Heading1"/>
        <w:numPr>
          <w:ilvl w:val="1"/>
          <w:numId w:val="35"/>
        </w:numPr>
        <w:spacing w:before="0" w:after="0"/>
        <w:jc w:val="both"/>
        <w:textDirection w:val="lrTb"/>
        <w:rPr>
          <w:rFonts w:ascii="Monserat" w:eastAsia="Montserrat" w:hAnsi="Monserat" w:cs="Montserrat"/>
          <w:bCs w:val="0"/>
          <w:color w:val="000000"/>
          <w:sz w:val="24"/>
          <w:szCs w:val="24"/>
        </w:rPr>
      </w:pPr>
      <w:bookmarkStart w:id="70" w:name="_Toc160718967"/>
      <w:r w:rsidRPr="005574E7">
        <w:rPr>
          <w:rFonts w:ascii="Monserat" w:eastAsia="Montserrat" w:hAnsi="Monserat" w:cs="Montserrat"/>
          <w:bCs w:val="0"/>
          <w:color w:val="000000"/>
          <w:sz w:val="24"/>
          <w:szCs w:val="24"/>
        </w:rPr>
        <w:t>Modalitatea de depunere a proiectelor</w:t>
      </w:r>
      <w:bookmarkEnd w:id="70"/>
    </w:p>
    <w:p w14:paraId="00000258" w14:textId="77777777" w:rsidR="00473F28" w:rsidRPr="005574E7" w:rsidRDefault="00473F28">
      <w:pPr>
        <w:keepNext/>
        <w:pBdr>
          <w:top w:val="nil"/>
          <w:left w:val="nil"/>
          <w:bottom w:val="nil"/>
          <w:right w:val="nil"/>
          <w:between w:val="nil"/>
        </w:pBdr>
        <w:spacing w:after="0" w:line="240" w:lineRule="auto"/>
        <w:ind w:hanging="2"/>
        <w:jc w:val="both"/>
        <w:rPr>
          <w:rFonts w:ascii="Monserat" w:eastAsia="Montserrat" w:hAnsi="Monserat" w:cs="Montserrat"/>
          <w:b/>
          <w:color w:val="000000"/>
          <w:highlight w:val="magenta"/>
        </w:rPr>
      </w:pPr>
    </w:p>
    <w:sdt>
      <w:sdtPr>
        <w:rPr>
          <w:rFonts w:ascii="Monserat" w:hAnsi="Monserat"/>
        </w:rPr>
        <w:tag w:val="goog_rdk_65"/>
        <w:id w:val="-365596610"/>
      </w:sdtPr>
      <w:sdtEndPr/>
      <w:sdtContent>
        <w:p w14:paraId="00000259" w14:textId="483F9050" w:rsidR="00473F28" w:rsidRPr="005574E7" w:rsidRDefault="00FD3028">
          <w:pPr>
            <w:ind w:hanging="2"/>
            <w:jc w:val="both"/>
            <w:rPr>
              <w:ins w:id="71" w:author="Oana Catalina Fodor" w:date="2024-02-15T11:30:00Z"/>
              <w:rFonts w:ascii="Monserat" w:eastAsia="Montserrat" w:hAnsi="Monserat" w:cs="Montserrat"/>
            </w:rPr>
          </w:pPr>
          <w:r w:rsidRPr="005574E7">
            <w:rPr>
              <w:rFonts w:ascii="Monserat" w:eastAsia="Montserrat" w:hAnsi="Monserat" w:cs="Montserrat"/>
            </w:rPr>
            <w:t>Proiectele pot fi depuse doar în perioada menționată în cadrul secțiunii 4.3 a prezentului document.</w:t>
          </w:r>
          <w:sdt>
            <w:sdtPr>
              <w:rPr>
                <w:rFonts w:ascii="Monserat" w:hAnsi="Monserat"/>
              </w:rPr>
              <w:tag w:val="goog_rdk_64"/>
              <w:id w:val="653418774"/>
              <w:showingPlcHdr/>
            </w:sdtPr>
            <w:sdtEndPr/>
            <w:sdtContent>
              <w:r w:rsidR="00990AE8" w:rsidRPr="005574E7">
                <w:rPr>
                  <w:rFonts w:ascii="Monserat" w:hAnsi="Monserat"/>
                </w:rPr>
                <w:t xml:space="preserve">     </w:t>
              </w:r>
            </w:sdtContent>
          </w:sdt>
        </w:p>
      </w:sdtContent>
    </w:sdt>
    <w:sdt>
      <w:sdtPr>
        <w:rPr>
          <w:rFonts w:ascii="Monserat" w:hAnsi="Monserat"/>
        </w:rPr>
        <w:tag w:val="goog_rdk_67"/>
        <w:id w:val="1383518648"/>
      </w:sdtPr>
      <w:sdtEndPr/>
      <w:sdtContent>
        <w:p w14:paraId="0000025A" w14:textId="77777777" w:rsidR="00473F28" w:rsidRPr="005574E7" w:rsidRDefault="00E2366F" w:rsidP="007B7C61">
          <w:pPr>
            <w:ind w:hanging="2"/>
            <w:jc w:val="both"/>
            <w:rPr>
              <w:rFonts w:ascii="Monserat" w:eastAsia="Montserrat" w:hAnsi="Monserat" w:cs="Montserrat"/>
            </w:rPr>
          </w:pPr>
          <w:sdt>
            <w:sdtPr>
              <w:rPr>
                <w:rFonts w:ascii="Monserat" w:hAnsi="Monserat"/>
              </w:rPr>
              <w:tag w:val="goog_rdk_66"/>
              <w:id w:val="1122264369"/>
            </w:sdtPr>
            <w:sdtEndPr/>
            <w:sdtContent>
              <w:ins w:id="72" w:author="Oana Catalina Fodor" w:date="2024-02-15T11:30:00Z">
                <w:r w:rsidR="00FD3028" w:rsidRPr="005574E7">
                  <w:rPr>
                    <w:rFonts w:ascii="Monserat" w:eastAsia="Montserrat" w:hAnsi="Monserat" w:cs="Montserrat"/>
                  </w:rPr>
                  <w:t>Pentru informarea corectă a potențialilor solicitanți, AM PR NORD-EST va publica situația proiectelor depuse și gradul de acoperire a alocării financiare disponibile la adresa</w:t>
                </w:r>
                <w:r w:rsidR="00FD3028" w:rsidRPr="005574E7">
                  <w:rPr>
                    <w:rFonts w:ascii="Monserat" w:hAnsi="Monserat"/>
                  </w:rPr>
                  <w:fldChar w:fldCharType="begin"/>
                </w:r>
                <w:r w:rsidR="00FD3028" w:rsidRPr="005574E7">
                  <w:rPr>
                    <w:rFonts w:ascii="Monserat" w:hAnsi="Monserat"/>
                  </w:rPr>
                  <w:instrText>HYPERLINK "http://www.regionordest.ro/"</w:instrText>
                </w:r>
                <w:r w:rsidR="00FD3028" w:rsidRPr="005574E7">
                  <w:rPr>
                    <w:rFonts w:ascii="Monserat" w:hAnsi="Monserat"/>
                  </w:rPr>
                </w:r>
                <w:r w:rsidR="00FD3028" w:rsidRPr="005574E7">
                  <w:rPr>
                    <w:rFonts w:ascii="Monserat" w:hAnsi="Monserat"/>
                  </w:rPr>
                  <w:fldChar w:fldCharType="separate"/>
                </w:r>
                <w:r w:rsidR="00FD3028" w:rsidRPr="005574E7">
                  <w:rPr>
                    <w:rFonts w:ascii="Monserat" w:eastAsia="Montserrat" w:hAnsi="Monserat" w:cs="Montserrat"/>
                  </w:rPr>
                  <w:t xml:space="preserve"> </w:t>
                </w:r>
                <w:r w:rsidR="00FD3028" w:rsidRPr="005574E7">
                  <w:rPr>
                    <w:rFonts w:ascii="Monserat" w:hAnsi="Monserat"/>
                  </w:rPr>
                  <w:fldChar w:fldCharType="end"/>
                </w:r>
                <w:r w:rsidR="00FD3028" w:rsidRPr="005574E7">
                  <w:rPr>
                    <w:rFonts w:ascii="Monserat" w:hAnsi="Monserat"/>
                  </w:rPr>
                  <w:fldChar w:fldCharType="begin"/>
                </w:r>
                <w:r w:rsidR="00FD3028" w:rsidRPr="005574E7">
                  <w:rPr>
                    <w:rFonts w:ascii="Monserat" w:hAnsi="Monserat"/>
                  </w:rPr>
                  <w:instrText>HYPERLINK "http://www.regionordest.ro/"</w:instrText>
                </w:r>
                <w:r w:rsidR="00FD3028" w:rsidRPr="005574E7">
                  <w:rPr>
                    <w:rFonts w:ascii="Monserat" w:hAnsi="Monserat"/>
                  </w:rPr>
                </w:r>
                <w:r w:rsidR="00FD3028" w:rsidRPr="005574E7">
                  <w:rPr>
                    <w:rFonts w:ascii="Monserat" w:hAnsi="Monserat"/>
                  </w:rPr>
                  <w:fldChar w:fldCharType="separate"/>
                </w:r>
                <w:r w:rsidR="00FD3028" w:rsidRPr="005574E7">
                  <w:rPr>
                    <w:rFonts w:ascii="Monserat" w:eastAsia="Montserrat" w:hAnsi="Monserat" w:cs="Montserrat"/>
                  </w:rPr>
                  <w:t>www.regionordest.ro</w:t>
                </w:r>
                <w:r w:rsidR="00FD3028" w:rsidRPr="005574E7">
                  <w:rPr>
                    <w:rFonts w:ascii="Monserat" w:hAnsi="Monserat"/>
                  </w:rPr>
                  <w:fldChar w:fldCharType="end"/>
                </w:r>
                <w:r w:rsidR="00FD3028" w:rsidRPr="005574E7">
                  <w:rPr>
                    <w:rFonts w:ascii="Monserat" w:eastAsia="Montserrat" w:hAnsi="Monserat" w:cs="Montserrat"/>
                  </w:rPr>
                  <w:t xml:space="preserve"> .</w:t>
                </w:r>
              </w:ins>
            </w:sdtContent>
          </w:sdt>
        </w:p>
      </w:sdtContent>
    </w:sdt>
    <w:p w14:paraId="0000025B" w14:textId="4FB3E126" w:rsidR="00473F28" w:rsidRPr="005574E7" w:rsidRDefault="00FD3028">
      <w:pPr>
        <w:tabs>
          <w:tab w:val="left" w:pos="6946"/>
        </w:tabs>
        <w:ind w:hanging="2"/>
        <w:jc w:val="both"/>
        <w:rPr>
          <w:rFonts w:ascii="Monserat" w:eastAsia="Montserrat" w:hAnsi="Monserat" w:cs="Montserrat"/>
        </w:rPr>
      </w:pPr>
      <w:r w:rsidRPr="005574E7">
        <w:rPr>
          <w:rFonts w:ascii="Monserat" w:eastAsia="Montserrat" w:hAnsi="Monserat" w:cs="Montserrat"/>
        </w:rPr>
        <w:t xml:space="preserve">Pentru accesarea alocărilor disponibile în cadrul acestei priorități, </w:t>
      </w:r>
      <w:r w:rsidRPr="005574E7">
        <w:rPr>
          <w:rFonts w:ascii="Monserat" w:eastAsia="Montserrat" w:hAnsi="Monserat" w:cs="Montserrat"/>
          <w:b/>
        </w:rPr>
        <w:t>municipiile reședință de județ</w:t>
      </w:r>
      <w:r w:rsidRPr="005574E7">
        <w:rPr>
          <w:rFonts w:ascii="Monserat" w:eastAsia="Montserrat" w:hAnsi="Monserat" w:cs="Montserrat"/>
        </w:rPr>
        <w:t xml:space="preserve"> vor utiliza în mod obligatoriu instrumentul Dezvoltare Urban</w:t>
      </w:r>
      <w:r w:rsidR="008157B9">
        <w:rPr>
          <w:rFonts w:ascii="Monserat" w:eastAsia="Montserrat" w:hAnsi="Monserat" w:cs="Montserrat"/>
        </w:rPr>
        <w:t>ă</w:t>
      </w:r>
      <w:r w:rsidRPr="005574E7">
        <w:rPr>
          <w:rFonts w:ascii="Monserat" w:eastAsia="Montserrat" w:hAnsi="Monserat" w:cs="Montserrat"/>
        </w:rPr>
        <w:t xml:space="preserve"> Integrata Nord-Est (DUI NE), instrument utilizat de către solicitanți în conformitate cu prevederile </w:t>
      </w:r>
      <w:r w:rsidRPr="005574E7">
        <w:rPr>
          <w:rFonts w:ascii="Monserat" w:eastAsia="Montserrat" w:hAnsi="Monserat" w:cs="Montserrat"/>
          <w:i/>
        </w:rPr>
        <w:t>Documentul</w:t>
      </w:r>
      <w:r w:rsidR="008157B9">
        <w:rPr>
          <w:rFonts w:ascii="Monserat" w:eastAsia="Montserrat" w:hAnsi="Monserat" w:cs="Montserrat"/>
          <w:i/>
        </w:rPr>
        <w:t>ui</w:t>
      </w:r>
      <w:r w:rsidRPr="005574E7">
        <w:rPr>
          <w:rFonts w:ascii="Monserat" w:eastAsia="Montserrat" w:hAnsi="Monserat" w:cs="Montserrat"/>
          <w:i/>
        </w:rPr>
        <w:t xml:space="preserve"> - cadru de implementare a  dezvoltării urbane</w:t>
      </w:r>
      <w:r w:rsidRPr="005574E7">
        <w:rPr>
          <w:rFonts w:ascii="Monserat" w:eastAsia="Montserrat" w:hAnsi="Monserat" w:cs="Montserrat"/>
        </w:rPr>
        <w:t>, cu modificările și completările ulterioare.</w:t>
      </w:r>
    </w:p>
    <w:p w14:paraId="0000025C" w14:textId="50631EB9" w:rsidR="00473F28" w:rsidRPr="005574E7" w:rsidRDefault="00FD3028" w:rsidP="008157B9">
      <w:pPr>
        <w:ind w:hanging="2"/>
        <w:jc w:val="both"/>
        <w:rPr>
          <w:rFonts w:ascii="Monserat" w:eastAsia="Montserrat" w:hAnsi="Monserat" w:cs="Montserrat"/>
        </w:rPr>
      </w:pPr>
      <w:r w:rsidRPr="005574E7">
        <w:rPr>
          <w:rFonts w:ascii="Monserat" w:eastAsia="Montserrat" w:hAnsi="Monserat" w:cs="Montserrat"/>
        </w:rPr>
        <w:t>Proiectele trebuie s</w:t>
      </w:r>
      <w:r w:rsidR="008157B9">
        <w:rPr>
          <w:rFonts w:ascii="Monserat" w:eastAsia="Montserrat" w:hAnsi="Monserat" w:cs="Montserrat"/>
        </w:rPr>
        <w:t>ă</w:t>
      </w:r>
      <w:r w:rsidRPr="005574E7">
        <w:rPr>
          <w:rFonts w:ascii="Monserat" w:eastAsia="Montserrat" w:hAnsi="Monserat" w:cs="Montserrat"/>
        </w:rPr>
        <w:t xml:space="preserve"> facă parte din Strategiile de Dezvoltare Teritorială elaborate la nivelul autorităților publice locale/</w:t>
      </w:r>
      <w:r w:rsidR="008157B9">
        <w:rPr>
          <w:rFonts w:ascii="Monserat" w:eastAsia="Montserrat" w:hAnsi="Monserat" w:cs="Montserrat"/>
        </w:rPr>
        <w:t xml:space="preserve"> </w:t>
      </w:r>
      <w:r w:rsidRPr="005574E7">
        <w:rPr>
          <w:rFonts w:ascii="Monserat" w:eastAsia="Montserrat" w:hAnsi="Monserat" w:cs="Montserrat"/>
        </w:rPr>
        <w:t>Z.U.F./</w:t>
      </w:r>
      <w:r w:rsidR="008157B9">
        <w:rPr>
          <w:rFonts w:ascii="Monserat" w:eastAsia="Montserrat" w:hAnsi="Monserat" w:cs="Montserrat"/>
        </w:rPr>
        <w:t xml:space="preserve"> </w:t>
      </w:r>
      <w:r w:rsidRPr="005574E7">
        <w:rPr>
          <w:rFonts w:ascii="Monserat" w:eastAsia="Montserrat" w:hAnsi="Monserat" w:cs="Montserrat"/>
        </w:rPr>
        <w:t xml:space="preserve">Z.M., fiind </w:t>
      </w:r>
      <w:proofErr w:type="spellStart"/>
      <w:r w:rsidRPr="005574E7">
        <w:rPr>
          <w:rFonts w:ascii="Monserat" w:eastAsia="Montserrat" w:hAnsi="Monserat" w:cs="Montserrat"/>
        </w:rPr>
        <w:t>prioritizate</w:t>
      </w:r>
      <w:proofErr w:type="spellEnd"/>
      <w:r w:rsidRPr="005574E7">
        <w:rPr>
          <w:rFonts w:ascii="Monserat" w:eastAsia="Montserrat" w:hAnsi="Monserat" w:cs="Montserrat"/>
        </w:rPr>
        <w:t xml:space="preserve"> la nivel local. Strategia se va depune, în vederea verificării, la Serviciul de dezvoltare urbană din cadrul ADR Nord-Est pentru eliberarea Avizului de Conformitate (</w:t>
      </w:r>
      <w:r w:rsidRPr="005574E7">
        <w:rPr>
          <w:rFonts w:ascii="Monserat" w:eastAsia="Montserrat" w:hAnsi="Monserat" w:cs="Montserrat"/>
          <w:b/>
          <w:u w:val="single"/>
        </w:rPr>
        <w:t>document obligatoriu de obținut anterior depunerii cererii de finanțare</w:t>
      </w:r>
      <w:r w:rsidRPr="005574E7">
        <w:rPr>
          <w:rFonts w:ascii="Monserat" w:eastAsia="Montserrat" w:hAnsi="Monserat" w:cs="Montserrat"/>
        </w:rPr>
        <w:t>).</w:t>
      </w:r>
    </w:p>
    <w:p w14:paraId="0000025D" w14:textId="53E9E4CC" w:rsidR="00473F28" w:rsidRPr="005574E7" w:rsidRDefault="00FD3028" w:rsidP="008157B9">
      <w:pPr>
        <w:ind w:hanging="2"/>
        <w:jc w:val="both"/>
        <w:rPr>
          <w:rFonts w:ascii="Monserat" w:eastAsia="Montserrat" w:hAnsi="Monserat" w:cs="Montserrat"/>
        </w:rPr>
      </w:pPr>
      <w:r w:rsidRPr="005574E7">
        <w:rPr>
          <w:rFonts w:ascii="Monserat" w:eastAsia="Montserrat" w:hAnsi="Monserat" w:cs="Montserrat"/>
        </w:rPr>
        <w:t>Municipiile reședință de județ și municipiile/</w:t>
      </w:r>
      <w:r w:rsidR="008157B9">
        <w:rPr>
          <w:rFonts w:ascii="Monserat" w:eastAsia="Montserrat" w:hAnsi="Monserat" w:cs="Montserrat"/>
        </w:rPr>
        <w:t xml:space="preserve"> </w:t>
      </w:r>
      <w:r w:rsidRPr="005574E7">
        <w:rPr>
          <w:rFonts w:ascii="Monserat" w:eastAsia="Montserrat" w:hAnsi="Monserat" w:cs="Montserrat"/>
        </w:rPr>
        <w:t>orașele/</w:t>
      </w:r>
      <w:r w:rsidR="008157B9">
        <w:rPr>
          <w:rFonts w:ascii="Monserat" w:eastAsia="Montserrat" w:hAnsi="Monserat" w:cs="Montserrat"/>
        </w:rPr>
        <w:t xml:space="preserve"> </w:t>
      </w:r>
      <w:r w:rsidRPr="005574E7">
        <w:rPr>
          <w:rFonts w:ascii="Monserat" w:eastAsia="Montserrat" w:hAnsi="Monserat" w:cs="Montserrat"/>
        </w:rPr>
        <w:t>comunele din zona funcțională urban</w:t>
      </w:r>
      <w:r w:rsidR="008157B9">
        <w:rPr>
          <w:rFonts w:ascii="Monserat" w:eastAsia="Montserrat" w:hAnsi="Monserat" w:cs="Montserrat"/>
        </w:rPr>
        <w:t>ă</w:t>
      </w:r>
      <w:r w:rsidRPr="005574E7">
        <w:rPr>
          <w:rFonts w:ascii="Monserat" w:eastAsia="Montserrat" w:hAnsi="Monserat" w:cs="Montserrat"/>
        </w:rPr>
        <w:t>/</w:t>
      </w:r>
      <w:r w:rsidR="008157B9">
        <w:rPr>
          <w:rFonts w:ascii="Monserat" w:eastAsia="Montserrat" w:hAnsi="Monserat" w:cs="Montserrat"/>
        </w:rPr>
        <w:t xml:space="preserve"> </w:t>
      </w:r>
      <w:r w:rsidRPr="005574E7">
        <w:rPr>
          <w:rFonts w:ascii="Monserat" w:eastAsia="Montserrat" w:hAnsi="Monserat" w:cs="Montserrat"/>
        </w:rPr>
        <w:t xml:space="preserve">zona metropolitană, cu care se încheie parteneriate pentru depunerea și implementarea în comun a proiectelor, trebuie sa facă parte din zona de studiu comună a Strategiei de Dezvoltare Teritorială. </w:t>
      </w:r>
    </w:p>
    <w:p w14:paraId="0000025E" w14:textId="77777777" w:rsidR="00473F28" w:rsidRPr="005574E7" w:rsidRDefault="00FD3028" w:rsidP="008157B9">
      <w:pPr>
        <w:ind w:hanging="2"/>
        <w:jc w:val="both"/>
        <w:rPr>
          <w:rFonts w:ascii="Monserat" w:eastAsia="Montserrat" w:hAnsi="Monserat" w:cs="Montserrat"/>
        </w:rPr>
      </w:pPr>
      <w:r w:rsidRPr="005574E7">
        <w:rPr>
          <w:rFonts w:ascii="Monserat" w:eastAsia="Montserrat" w:hAnsi="Monserat" w:cs="Montserrat"/>
        </w:rPr>
        <w:t>Ulterior obținerii Avizului de Conformitate, se vor depune cererile de finanțare împreună cu documentațiile tehnice la faza PT (</w:t>
      </w:r>
      <w:r w:rsidRPr="005574E7">
        <w:rPr>
          <w:rFonts w:ascii="Monserat" w:eastAsia="Montserrat" w:hAnsi="Monserat" w:cs="Montserrat"/>
          <w:b/>
          <w:u w:val="single"/>
        </w:rPr>
        <w:t>inclusiv Autorizația de construire</w:t>
      </w:r>
      <w:r w:rsidRPr="005574E7">
        <w:rPr>
          <w:rFonts w:ascii="Monserat" w:eastAsia="Montserrat" w:hAnsi="Monserat" w:cs="Montserrat"/>
        </w:rPr>
        <w:t>) și cu toate anexele prevăzute în cadrul prezentului ghid, proiectele parcurgând  procesul de evaluare și contractare.</w:t>
      </w:r>
    </w:p>
    <w:p w14:paraId="0000025F" w14:textId="77777777" w:rsidR="00473F28" w:rsidRPr="005574E7" w:rsidRDefault="00473F28">
      <w:pPr>
        <w:ind w:hanging="2"/>
        <w:jc w:val="both"/>
        <w:rPr>
          <w:rFonts w:ascii="Monserat" w:eastAsia="Montserrat" w:hAnsi="Monserat" w:cs="Montserrat"/>
        </w:rPr>
      </w:pPr>
    </w:p>
    <w:p w14:paraId="00000260" w14:textId="77777777" w:rsidR="00473F28" w:rsidRPr="005574E7" w:rsidRDefault="00FD3028">
      <w:pPr>
        <w:numPr>
          <w:ilvl w:val="0"/>
          <w:numId w:val="1"/>
        </w:numPr>
        <w:pBdr>
          <w:top w:val="nil"/>
          <w:left w:val="nil"/>
          <w:bottom w:val="nil"/>
          <w:right w:val="nil"/>
          <w:between w:val="nil"/>
        </w:pBdr>
        <w:spacing w:before="120" w:after="0" w:line="240" w:lineRule="auto"/>
        <w:ind w:left="450" w:hanging="2"/>
        <w:jc w:val="both"/>
        <w:rPr>
          <w:rFonts w:ascii="Monserat" w:eastAsia="Montserrat" w:hAnsi="Monserat" w:cs="Montserrat"/>
          <w:color w:val="000000"/>
        </w:rPr>
      </w:pPr>
      <w:r w:rsidRPr="005574E7">
        <w:rPr>
          <w:rFonts w:ascii="Monserat" w:eastAsia="Montserrat" w:hAnsi="Monserat" w:cs="Montserrat"/>
          <w:color w:val="000000"/>
        </w:rPr>
        <w:t xml:space="preserve">Pentru accesarea alocărilor disponibile în cadrul acestei priorități, </w:t>
      </w:r>
      <w:r w:rsidRPr="005574E7">
        <w:rPr>
          <w:rFonts w:ascii="Monserat" w:eastAsia="Montserrat" w:hAnsi="Monserat" w:cs="Montserrat"/>
          <w:b/>
          <w:color w:val="000000"/>
        </w:rPr>
        <w:t xml:space="preserve">municipiile (altele decât cele reședință de județ) </w:t>
      </w:r>
      <w:r w:rsidRPr="005574E7">
        <w:rPr>
          <w:rFonts w:ascii="Monserat" w:eastAsia="Montserrat" w:hAnsi="Monserat" w:cs="Montserrat"/>
          <w:color w:val="000000"/>
        </w:rPr>
        <w:t>nu utilizează instrumentul DUI NE și implicit, depunerea proiectelor nu este condiționată de obținerea Avizului de Conformitate.</w:t>
      </w:r>
    </w:p>
    <w:p w14:paraId="00000261" w14:textId="77777777" w:rsidR="00473F28" w:rsidRPr="005574E7" w:rsidRDefault="00FD3028">
      <w:pPr>
        <w:pBdr>
          <w:top w:val="nil"/>
          <w:left w:val="nil"/>
          <w:bottom w:val="nil"/>
          <w:right w:val="nil"/>
          <w:between w:val="nil"/>
        </w:pBdr>
        <w:spacing w:after="0"/>
        <w:ind w:left="449" w:hanging="2"/>
        <w:rPr>
          <w:rFonts w:ascii="Monserat" w:eastAsia="Montserrat" w:hAnsi="Monserat" w:cs="Montserrat"/>
          <w:color w:val="000000"/>
        </w:rPr>
      </w:pPr>
      <w:r w:rsidRPr="005574E7">
        <w:rPr>
          <w:rFonts w:ascii="Monserat" w:eastAsia="Montserrat" w:hAnsi="Monserat" w:cs="Montserrat"/>
          <w:color w:val="000000"/>
        </w:rPr>
        <w:t>Se vor depune cererile de finanțare împreună cu documentațiile tehnice la faza PT (</w:t>
      </w:r>
      <w:r w:rsidRPr="005574E7">
        <w:rPr>
          <w:rFonts w:ascii="Monserat" w:eastAsia="Montserrat" w:hAnsi="Monserat" w:cs="Montserrat"/>
          <w:b/>
          <w:color w:val="000000"/>
          <w:u w:val="single"/>
        </w:rPr>
        <w:t>inclusiv Autorizația de construire</w:t>
      </w:r>
      <w:r w:rsidRPr="005574E7">
        <w:rPr>
          <w:rFonts w:ascii="Monserat" w:eastAsia="Montserrat" w:hAnsi="Monserat" w:cs="Montserrat"/>
          <w:color w:val="000000"/>
        </w:rPr>
        <w:t>) și cu toate anexele prevăzute în cadrul prezentului ghid, proiectele parcurgând  procesul de evaluare și contractare.</w:t>
      </w:r>
    </w:p>
    <w:p w14:paraId="00000262" w14:textId="58DD4DD0" w:rsidR="00473F28" w:rsidRPr="005574E7" w:rsidRDefault="00FD3028">
      <w:pPr>
        <w:pBdr>
          <w:top w:val="nil"/>
          <w:left w:val="nil"/>
          <w:bottom w:val="nil"/>
          <w:right w:val="nil"/>
          <w:between w:val="nil"/>
        </w:pBdr>
        <w:spacing w:after="120"/>
        <w:ind w:left="449" w:hanging="2"/>
        <w:rPr>
          <w:rFonts w:ascii="Monserat" w:eastAsia="Montserrat" w:hAnsi="Monserat" w:cs="Montserrat"/>
          <w:color w:val="000000"/>
        </w:rPr>
      </w:pPr>
      <w:r w:rsidRPr="005574E7">
        <w:rPr>
          <w:rFonts w:ascii="Monserat" w:eastAsia="Montserrat" w:hAnsi="Monserat" w:cs="Montserrat"/>
          <w:color w:val="000000"/>
        </w:rPr>
        <w:t>Proiectele trebuie sa fac</w:t>
      </w:r>
      <w:r w:rsidR="008157B9">
        <w:rPr>
          <w:rFonts w:ascii="Monserat" w:eastAsia="Montserrat" w:hAnsi="Monserat" w:cs="Montserrat"/>
          <w:color w:val="000000"/>
        </w:rPr>
        <w:t>ă</w:t>
      </w:r>
      <w:r w:rsidRPr="005574E7">
        <w:rPr>
          <w:rFonts w:ascii="Monserat" w:eastAsia="Montserrat" w:hAnsi="Monserat" w:cs="Montserrat"/>
          <w:color w:val="000000"/>
        </w:rPr>
        <w:t xml:space="preserve"> parte dintr-o Strategie de Dezvoltare Locală/</w:t>
      </w:r>
      <w:r w:rsidR="008157B9">
        <w:rPr>
          <w:rFonts w:ascii="Monserat" w:eastAsia="Montserrat" w:hAnsi="Monserat" w:cs="Montserrat"/>
          <w:color w:val="000000"/>
        </w:rPr>
        <w:t xml:space="preserve"> </w:t>
      </w:r>
      <w:r w:rsidRPr="005574E7">
        <w:rPr>
          <w:rFonts w:ascii="Monserat" w:eastAsia="Montserrat" w:hAnsi="Monserat" w:cs="Montserrat"/>
          <w:color w:val="000000"/>
        </w:rPr>
        <w:t>Teritorială elaborată la nivelul autorităților publice locale/</w:t>
      </w:r>
      <w:r w:rsidR="008157B9">
        <w:rPr>
          <w:rFonts w:ascii="Monserat" w:eastAsia="Montserrat" w:hAnsi="Monserat" w:cs="Montserrat"/>
          <w:color w:val="000000"/>
        </w:rPr>
        <w:t xml:space="preserve"> </w:t>
      </w:r>
      <w:r w:rsidRPr="005574E7">
        <w:rPr>
          <w:rFonts w:ascii="Monserat" w:eastAsia="Montserrat" w:hAnsi="Monserat" w:cs="Montserrat"/>
          <w:color w:val="000000"/>
        </w:rPr>
        <w:t>Z.U.F./</w:t>
      </w:r>
      <w:r w:rsidR="008157B9">
        <w:rPr>
          <w:rFonts w:ascii="Monserat" w:eastAsia="Montserrat" w:hAnsi="Monserat" w:cs="Montserrat"/>
          <w:color w:val="000000"/>
        </w:rPr>
        <w:t xml:space="preserve"> </w:t>
      </w:r>
      <w:r w:rsidRPr="005574E7">
        <w:rPr>
          <w:rFonts w:ascii="Monserat" w:eastAsia="Montserrat" w:hAnsi="Monserat" w:cs="Montserrat"/>
          <w:color w:val="000000"/>
        </w:rPr>
        <w:t xml:space="preserve">Z.M.. </w:t>
      </w:r>
    </w:p>
    <w:p w14:paraId="00000263" w14:textId="3CFF0B24" w:rsidR="00473F28" w:rsidRPr="005574E7" w:rsidRDefault="00FD3028">
      <w:pPr>
        <w:ind w:left="449" w:hanging="2"/>
        <w:jc w:val="both"/>
        <w:rPr>
          <w:rFonts w:ascii="Monserat" w:eastAsia="Montserrat" w:hAnsi="Monserat" w:cs="Montserrat"/>
        </w:rPr>
      </w:pPr>
      <w:r w:rsidRPr="005574E7">
        <w:rPr>
          <w:rFonts w:ascii="Monserat" w:eastAsia="Montserrat" w:hAnsi="Monserat" w:cs="Montserrat"/>
        </w:rPr>
        <w:t xml:space="preserve"> În cadrul prezentului apel, proiectele și documentele aferente (atât cele de la depunere cât și cele ulterioare) se vor depune exclusiv prin aplicația electronică MySMIS2021/</w:t>
      </w:r>
      <w:r w:rsidR="008157B9">
        <w:rPr>
          <w:rFonts w:ascii="Monserat" w:eastAsia="Montserrat" w:hAnsi="Monserat" w:cs="Montserrat"/>
        </w:rPr>
        <w:t xml:space="preserve"> </w:t>
      </w:r>
      <w:r w:rsidRPr="005574E7">
        <w:rPr>
          <w:rFonts w:ascii="Monserat" w:eastAsia="Montserrat" w:hAnsi="Monserat" w:cs="Montserrat"/>
        </w:rPr>
        <w:t>SMIS2021+, doar în intervalul menționat la secțiunea 4.3 de mai sus.</w:t>
      </w:r>
    </w:p>
    <w:p w14:paraId="00000264" w14:textId="717AEE14" w:rsidR="00473F28" w:rsidRPr="005574E7" w:rsidRDefault="00FD3028">
      <w:pPr>
        <w:spacing w:after="0"/>
        <w:ind w:left="449" w:hanging="2"/>
        <w:jc w:val="both"/>
        <w:rPr>
          <w:rFonts w:ascii="Monserat" w:eastAsia="Montserrat" w:hAnsi="Monserat" w:cs="Montserrat"/>
        </w:rPr>
      </w:pPr>
      <w:r w:rsidRPr="005574E7">
        <w:rPr>
          <w:rFonts w:ascii="Monserat" w:eastAsia="Montserrat" w:hAnsi="Monserat" w:cs="Montserrat"/>
        </w:rPr>
        <w:t xml:space="preserve">Data </w:t>
      </w:r>
      <w:r w:rsidR="008157B9">
        <w:rPr>
          <w:rFonts w:ascii="Monserat" w:eastAsia="Montserrat" w:hAnsi="Monserat" w:cs="Montserrat"/>
        </w:rPr>
        <w:t>ș</w:t>
      </w:r>
      <w:r w:rsidRPr="005574E7">
        <w:rPr>
          <w:rFonts w:ascii="Monserat" w:eastAsia="Montserrat" w:hAnsi="Monserat" w:cs="Montserrat"/>
        </w:rPr>
        <w:t>i ora depunerii cererii de finanțare este considerată data transmiterii aplicației prin sistemul electronic MySMIS2021/</w:t>
      </w:r>
      <w:r w:rsidR="008157B9">
        <w:rPr>
          <w:rFonts w:ascii="Monserat" w:eastAsia="Montserrat" w:hAnsi="Monserat" w:cs="Montserrat"/>
        </w:rPr>
        <w:t xml:space="preserve"> </w:t>
      </w:r>
      <w:r w:rsidRPr="005574E7">
        <w:rPr>
          <w:rFonts w:ascii="Monserat" w:eastAsia="Montserrat" w:hAnsi="Monserat" w:cs="Montserrat"/>
        </w:rPr>
        <w:t>SMIS2021+.</w:t>
      </w:r>
    </w:p>
    <w:p w14:paraId="00000265" w14:textId="77777777" w:rsidR="00473F28" w:rsidRPr="005574E7" w:rsidRDefault="00473F28">
      <w:pPr>
        <w:spacing w:after="0"/>
        <w:ind w:hanging="2"/>
        <w:jc w:val="both"/>
        <w:rPr>
          <w:rFonts w:ascii="Monserat" w:eastAsia="Montserrat" w:hAnsi="Monserat" w:cs="Montserrat"/>
        </w:rPr>
      </w:pPr>
    </w:p>
    <w:p w14:paraId="00000266" w14:textId="4ABB0A6F"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Cererile de finanțare și documentele anexă depuse prin sistemul MySMIS2021/SMIS2021+, vor fi încărcate în format .</w:t>
      </w:r>
      <w:proofErr w:type="spellStart"/>
      <w:r w:rsidRPr="005574E7">
        <w:rPr>
          <w:rFonts w:ascii="Monserat" w:eastAsia="Montserrat" w:hAnsi="Monserat" w:cs="Montserrat"/>
        </w:rPr>
        <w:t>pdf</w:t>
      </w:r>
      <w:proofErr w:type="spellEnd"/>
      <w:r w:rsidRPr="005574E7">
        <w:rPr>
          <w:rFonts w:ascii="Monserat" w:eastAsia="Montserrat" w:hAnsi="Monserat" w:cs="Montserrat"/>
        </w:rPr>
        <w:t>, sub semnătură electronică extinsă, certificată în conformitate cu prevederile legale în vigoare, a reprezentantului legal al solicitantului/</w:t>
      </w:r>
      <w:r w:rsidR="008157B9">
        <w:rPr>
          <w:rFonts w:ascii="Monserat" w:eastAsia="Montserrat" w:hAnsi="Monserat" w:cs="Montserrat"/>
        </w:rPr>
        <w:t xml:space="preserve"> </w:t>
      </w:r>
      <w:r w:rsidRPr="005574E7">
        <w:rPr>
          <w:rFonts w:ascii="Monserat" w:eastAsia="Montserrat" w:hAnsi="Monserat" w:cs="Montserrat"/>
        </w:rPr>
        <w:t xml:space="preserve">liderului de parteneriat sau a persoanei împuternicite de către acesta, dacă este cazul. În acest sens, se vor vedea clarificările din </w:t>
      </w:r>
      <w:proofErr w:type="spellStart"/>
      <w:r w:rsidRPr="005574E7">
        <w:rPr>
          <w:rFonts w:ascii="Monserat" w:eastAsia="Montserrat" w:hAnsi="Monserat" w:cs="Montserrat"/>
        </w:rPr>
        <w:t>sectiunea</w:t>
      </w:r>
      <w:proofErr w:type="spellEnd"/>
      <w:r w:rsidRPr="005574E7">
        <w:rPr>
          <w:rFonts w:ascii="Monserat" w:eastAsia="Montserrat" w:hAnsi="Monserat" w:cs="Montserrat"/>
        </w:rPr>
        <w:t xml:space="preserve"> 7.4, punctul 1 si cele din </w:t>
      </w:r>
      <w:proofErr w:type="spellStart"/>
      <w:r w:rsidRPr="005574E7">
        <w:rPr>
          <w:rFonts w:ascii="Monserat" w:eastAsia="Montserrat" w:hAnsi="Monserat" w:cs="Montserrat"/>
        </w:rPr>
        <w:t>secţiunea</w:t>
      </w:r>
      <w:proofErr w:type="spellEnd"/>
      <w:r w:rsidRPr="005574E7">
        <w:rPr>
          <w:rFonts w:ascii="Monserat" w:eastAsia="Montserrat" w:hAnsi="Monserat" w:cs="Montserrat"/>
        </w:rPr>
        <w:t xml:space="preserve"> 7.6 privind </w:t>
      </w:r>
      <w:proofErr w:type="spellStart"/>
      <w:r w:rsidRPr="005574E7">
        <w:rPr>
          <w:rFonts w:ascii="Monserat" w:eastAsia="Montserrat" w:hAnsi="Monserat" w:cs="Montserrat"/>
          <w:i/>
        </w:rPr>
        <w:t>Ȋmputernicirea</w:t>
      </w:r>
      <w:proofErr w:type="spellEnd"/>
      <w:r w:rsidRPr="005574E7">
        <w:rPr>
          <w:rFonts w:ascii="Monserat" w:eastAsia="Montserrat" w:hAnsi="Monserat" w:cs="Montserrat"/>
          <w:i/>
        </w:rPr>
        <w:t xml:space="preserve"> pentru semnarea electronică extinsă a Cererii de </w:t>
      </w:r>
      <w:proofErr w:type="spellStart"/>
      <w:r w:rsidRPr="005574E7">
        <w:rPr>
          <w:rFonts w:ascii="Monserat" w:eastAsia="Montserrat" w:hAnsi="Monserat" w:cs="Montserrat"/>
          <w:i/>
        </w:rPr>
        <w:t>finanţare</w:t>
      </w:r>
      <w:proofErr w:type="spellEnd"/>
      <w:r w:rsidRPr="005574E7">
        <w:rPr>
          <w:rFonts w:ascii="Monserat" w:eastAsia="Montserrat" w:hAnsi="Monserat" w:cs="Montserrat"/>
          <w:i/>
        </w:rPr>
        <w:t xml:space="preserve"> </w:t>
      </w:r>
      <w:proofErr w:type="spellStart"/>
      <w:r w:rsidRPr="005574E7">
        <w:rPr>
          <w:rFonts w:ascii="Monserat" w:eastAsia="Montserrat" w:hAnsi="Monserat" w:cs="Montserrat"/>
          <w:i/>
        </w:rPr>
        <w:t>şi</w:t>
      </w:r>
      <w:proofErr w:type="spellEnd"/>
      <w:r w:rsidRPr="005574E7">
        <w:rPr>
          <w:rFonts w:ascii="Monserat" w:eastAsia="Montserrat" w:hAnsi="Monserat" w:cs="Montserrat"/>
          <w:i/>
        </w:rPr>
        <w:t xml:space="preserve"> a anexelor la cererea de finanțare (dup</w:t>
      </w:r>
      <w:r w:rsidR="008157B9">
        <w:rPr>
          <w:rFonts w:ascii="Monserat" w:eastAsia="Montserrat" w:hAnsi="Monserat" w:cs="Montserrat"/>
          <w:i/>
        </w:rPr>
        <w:t>ă</w:t>
      </w:r>
      <w:r w:rsidRPr="005574E7">
        <w:rPr>
          <w:rFonts w:ascii="Monserat" w:eastAsia="Montserrat" w:hAnsi="Monserat" w:cs="Montserrat"/>
          <w:i/>
        </w:rPr>
        <w:t xml:space="preserve"> caz)</w:t>
      </w:r>
      <w:r w:rsidRPr="005574E7">
        <w:rPr>
          <w:rFonts w:ascii="Monserat" w:eastAsia="Montserrat" w:hAnsi="Monserat" w:cs="Montserrat"/>
        </w:rPr>
        <w:t>, din prezentul ghid.</w:t>
      </w:r>
    </w:p>
    <w:p w14:paraId="00000267"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Documentele anexate vor fi scanate integral, denumite corespunzător, ușor de identificat și lizibile.</w:t>
      </w:r>
    </w:p>
    <w:p w14:paraId="00000268" w14:textId="77777777" w:rsidR="00473F28" w:rsidRPr="005574E7" w:rsidRDefault="00473F28">
      <w:pPr>
        <w:spacing w:after="0"/>
        <w:ind w:hanging="2"/>
        <w:jc w:val="both"/>
        <w:rPr>
          <w:rFonts w:ascii="Monserat" w:eastAsia="Montserrat" w:hAnsi="Monserat" w:cs="Montserrat"/>
        </w:rPr>
      </w:pPr>
    </w:p>
    <w:p w14:paraId="00000269" w14:textId="11D63A2A" w:rsidR="00473F28" w:rsidRPr="005574E7" w:rsidRDefault="00FD3028">
      <w:pPr>
        <w:spacing w:after="0"/>
        <w:ind w:hanging="2"/>
        <w:jc w:val="both"/>
        <w:rPr>
          <w:rFonts w:ascii="Monserat" w:eastAsia="Montserrat" w:hAnsi="Monserat" w:cs="Montserrat"/>
        </w:rPr>
      </w:pPr>
      <w:bookmarkStart w:id="73" w:name="_heading=h.gjdgxs" w:colFirst="0" w:colLast="0"/>
      <w:bookmarkEnd w:id="73"/>
      <w:r w:rsidRPr="005574E7">
        <w:rPr>
          <w:rFonts w:ascii="Monserat" w:eastAsia="Montserrat" w:hAnsi="Monserat" w:cs="Montserrat"/>
        </w:rPr>
        <w:t xml:space="preserve">În cazul proiectelor implementate în parteneriat, </w:t>
      </w:r>
      <w:proofErr w:type="spellStart"/>
      <w:r w:rsidRPr="005574E7">
        <w:rPr>
          <w:rFonts w:ascii="Monserat" w:eastAsia="Montserrat" w:hAnsi="Monserat" w:cs="Montserrat"/>
        </w:rPr>
        <w:t>declaraţiile</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reprezentanţilor</w:t>
      </w:r>
      <w:proofErr w:type="spellEnd"/>
      <w:r w:rsidRPr="005574E7">
        <w:rPr>
          <w:rFonts w:ascii="Monserat" w:eastAsia="Montserrat" w:hAnsi="Monserat" w:cs="Montserrat"/>
        </w:rPr>
        <w:t xml:space="preserve"> legali ai partenerilor vor fi semnate de către </w:t>
      </w:r>
      <w:proofErr w:type="spellStart"/>
      <w:r w:rsidRPr="005574E7">
        <w:rPr>
          <w:rFonts w:ascii="Monserat" w:eastAsia="Montserrat" w:hAnsi="Monserat" w:cs="Montserrat"/>
        </w:rPr>
        <w:t>aceştia</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se vor transmite sub semnătură electronică extinsă, certificată în conformitate cu prevederile legale în vigoare, a reprezentantului legal al liderului de parteneriat/</w:t>
      </w:r>
      <w:r w:rsidR="008157B9">
        <w:rPr>
          <w:rFonts w:ascii="Monserat" w:eastAsia="Montserrat" w:hAnsi="Monserat" w:cs="Montserrat"/>
        </w:rPr>
        <w:t xml:space="preserve"> </w:t>
      </w:r>
      <w:r w:rsidRPr="005574E7">
        <w:rPr>
          <w:rFonts w:ascii="Monserat" w:eastAsia="Montserrat" w:hAnsi="Monserat" w:cs="Montserrat"/>
        </w:rPr>
        <w:t>partenerului sau a persoanei împuternicite de către acesta, dacă este cazul.</w:t>
      </w:r>
    </w:p>
    <w:p w14:paraId="0000026A" w14:textId="77777777" w:rsidR="00473F28" w:rsidRPr="005574E7" w:rsidRDefault="00473F28">
      <w:pPr>
        <w:ind w:hanging="2"/>
        <w:jc w:val="both"/>
        <w:rPr>
          <w:rFonts w:ascii="Monserat" w:eastAsia="Montserrat" w:hAnsi="Monserat" w:cs="Montserrat"/>
          <w:u w:val="single"/>
        </w:rPr>
      </w:pPr>
      <w:bookmarkStart w:id="74" w:name="_heading=h.111kx3o" w:colFirst="0" w:colLast="0"/>
      <w:bookmarkEnd w:id="74"/>
    </w:p>
    <w:p w14:paraId="0000026B" w14:textId="4C13AEA2" w:rsidR="00473F28" w:rsidRPr="005574E7" w:rsidRDefault="00FD3028" w:rsidP="00865439">
      <w:pPr>
        <w:pStyle w:val="Heading1"/>
        <w:numPr>
          <w:ilvl w:val="0"/>
          <w:numId w:val="8"/>
        </w:numPr>
        <w:spacing w:before="0" w:after="0"/>
        <w:ind w:left="0" w:hanging="2"/>
        <w:jc w:val="both"/>
        <w:rPr>
          <w:rFonts w:ascii="Monserat" w:eastAsia="Montserrat" w:hAnsi="Monserat" w:cs="Montserrat"/>
          <w:iCs/>
          <w:color w:val="000000"/>
          <w:sz w:val="24"/>
          <w:szCs w:val="24"/>
        </w:rPr>
      </w:pPr>
      <w:bookmarkStart w:id="75" w:name="_Toc160718968"/>
      <w:r w:rsidRPr="005574E7">
        <w:rPr>
          <w:rFonts w:ascii="Monserat" w:eastAsia="Montserrat" w:hAnsi="Monserat" w:cs="Montserrat"/>
          <w:iCs/>
          <w:color w:val="000000"/>
          <w:sz w:val="24"/>
          <w:szCs w:val="24"/>
        </w:rPr>
        <w:t>CONDI</w:t>
      </w:r>
      <w:r w:rsidR="005652A9">
        <w:rPr>
          <w:rFonts w:ascii="Monserat" w:eastAsia="Montserrat" w:hAnsi="Monserat" w:cs="Montserrat"/>
          <w:iCs/>
          <w:color w:val="000000"/>
          <w:sz w:val="24"/>
          <w:szCs w:val="24"/>
        </w:rPr>
        <w:t>Ț</w:t>
      </w:r>
      <w:r w:rsidRPr="005574E7">
        <w:rPr>
          <w:rFonts w:ascii="Monserat" w:eastAsia="Montserrat" w:hAnsi="Monserat" w:cs="Montserrat"/>
          <w:iCs/>
          <w:color w:val="000000"/>
          <w:sz w:val="24"/>
          <w:szCs w:val="24"/>
        </w:rPr>
        <w:t>II DE ELIGIBILITATE</w:t>
      </w:r>
      <w:bookmarkEnd w:id="75"/>
      <w:r w:rsidRPr="005574E7">
        <w:rPr>
          <w:rFonts w:ascii="Monserat" w:eastAsia="Montserrat" w:hAnsi="Monserat" w:cs="Montserrat"/>
          <w:iCs/>
          <w:color w:val="000000"/>
          <w:sz w:val="24"/>
          <w:szCs w:val="24"/>
        </w:rPr>
        <w:t xml:space="preserve"> </w:t>
      </w:r>
    </w:p>
    <w:p w14:paraId="08AD5778" w14:textId="77777777" w:rsidR="009B441D" w:rsidRPr="005574E7" w:rsidRDefault="009B441D">
      <w:pPr>
        <w:ind w:hanging="2"/>
        <w:jc w:val="both"/>
        <w:rPr>
          <w:rFonts w:ascii="Monserat" w:eastAsia="Montserrat" w:hAnsi="Monserat" w:cs="Montserrat"/>
        </w:rPr>
      </w:pPr>
    </w:p>
    <w:p w14:paraId="0000026C" w14:textId="6A9C491A"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Cererea de finanțare depusă (inclusiv anexele la aceasta) face obiectul verificării, pe baza criteriilor enumerate în continuare și incluse în grilele anexate la prezentul ghid.</w:t>
      </w:r>
    </w:p>
    <w:p w14:paraId="0000026D" w14:textId="0CC53B01"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Prin cumulul </w:t>
      </w:r>
      <w:proofErr w:type="spellStart"/>
      <w:r w:rsidRPr="005574E7">
        <w:rPr>
          <w:rFonts w:ascii="Monserat" w:eastAsia="Montserrat" w:hAnsi="Monserat" w:cs="Montserrat"/>
        </w:rPr>
        <w:t>conditiilor</w:t>
      </w:r>
      <w:proofErr w:type="spellEnd"/>
      <w:r w:rsidRPr="005574E7">
        <w:rPr>
          <w:rFonts w:ascii="Monserat" w:eastAsia="Montserrat" w:hAnsi="Monserat" w:cs="Montserrat"/>
        </w:rPr>
        <w:t xml:space="preserve"> de eligibilitate men</w:t>
      </w:r>
      <w:r w:rsidR="00EF1CF2">
        <w:rPr>
          <w:rFonts w:ascii="Monserat" w:eastAsia="Montserrat" w:hAnsi="Monserat" w:cs="Montserrat"/>
        </w:rPr>
        <w:t>ț</w:t>
      </w:r>
      <w:r w:rsidRPr="005574E7">
        <w:rPr>
          <w:rFonts w:ascii="Monserat" w:eastAsia="Montserrat" w:hAnsi="Monserat" w:cs="Montserrat"/>
        </w:rPr>
        <w:t>ionate mai jos, AM PR Nord-Est se asigur</w:t>
      </w:r>
      <w:r w:rsidR="00EF1CF2">
        <w:rPr>
          <w:rFonts w:ascii="Monserat" w:eastAsia="Montserrat" w:hAnsi="Monserat" w:cs="Montserrat"/>
        </w:rPr>
        <w:t>ă</w:t>
      </w:r>
      <w:r w:rsidRPr="005574E7">
        <w:rPr>
          <w:rFonts w:ascii="Monserat" w:eastAsia="Montserrat" w:hAnsi="Monserat" w:cs="Montserrat"/>
        </w:rPr>
        <w:t xml:space="preserve"> inclusiv de respectarea prevederilor art. 73 din Regulamentul 1060/</w:t>
      </w:r>
      <w:r w:rsidR="00EF1CF2">
        <w:rPr>
          <w:rFonts w:ascii="Monserat" w:eastAsia="Montserrat" w:hAnsi="Monserat" w:cs="Montserrat"/>
        </w:rPr>
        <w:t xml:space="preserve"> </w:t>
      </w:r>
      <w:r w:rsidRPr="005574E7">
        <w:rPr>
          <w:rFonts w:ascii="Monserat" w:eastAsia="Montserrat" w:hAnsi="Monserat" w:cs="Montserrat"/>
        </w:rPr>
        <w:t>2021.</w:t>
      </w:r>
    </w:p>
    <w:p w14:paraId="0000026E" w14:textId="50A3D574" w:rsidR="00473F28" w:rsidRPr="005574E7" w:rsidRDefault="00FD3028">
      <w:pPr>
        <w:ind w:hanging="2"/>
        <w:jc w:val="both"/>
        <w:rPr>
          <w:rFonts w:ascii="Monserat" w:eastAsia="Montserrat" w:hAnsi="Monserat" w:cs="Montserrat"/>
          <w:b/>
        </w:rPr>
      </w:pPr>
      <w:r w:rsidRPr="005574E7">
        <w:rPr>
          <w:rFonts w:ascii="Monserat" w:eastAsia="Montserrat" w:hAnsi="Monserat" w:cs="Montserrat"/>
          <w:b/>
        </w:rPr>
        <w:t xml:space="preserve">Toate criteriile de eligibilitate </w:t>
      </w:r>
      <w:proofErr w:type="spellStart"/>
      <w:r w:rsidRPr="005574E7">
        <w:rPr>
          <w:rFonts w:ascii="Monserat" w:eastAsia="Montserrat" w:hAnsi="Monserat" w:cs="Montserrat"/>
          <w:b/>
        </w:rPr>
        <w:t>menţionate</w:t>
      </w:r>
      <w:proofErr w:type="spellEnd"/>
      <w:r w:rsidRPr="005574E7">
        <w:rPr>
          <w:rFonts w:ascii="Monserat" w:eastAsia="Montserrat" w:hAnsi="Monserat" w:cs="Montserrat"/>
          <w:b/>
        </w:rPr>
        <w:t xml:space="preserve"> în prezentul ghid se verifică doar pentru </w:t>
      </w:r>
      <w:proofErr w:type="spellStart"/>
      <w:r w:rsidRPr="005574E7">
        <w:rPr>
          <w:rFonts w:ascii="Monserat" w:eastAsia="Montserrat" w:hAnsi="Monserat" w:cs="Montserrat"/>
          <w:b/>
        </w:rPr>
        <w:t>activităţile</w:t>
      </w:r>
      <w:proofErr w:type="spellEnd"/>
      <w:r w:rsidRPr="005574E7">
        <w:rPr>
          <w:rFonts w:ascii="Monserat" w:eastAsia="Montserrat" w:hAnsi="Monserat" w:cs="Montserrat"/>
          <w:b/>
        </w:rPr>
        <w:t xml:space="preserve"> eligibile prevăzute în proiect, iar realizarea </w:t>
      </w:r>
      <w:proofErr w:type="spellStart"/>
      <w:r w:rsidRPr="005574E7">
        <w:rPr>
          <w:rFonts w:ascii="Monserat" w:eastAsia="Montserrat" w:hAnsi="Monserat" w:cs="Montserrat"/>
          <w:b/>
        </w:rPr>
        <w:t>activităţilor</w:t>
      </w:r>
      <w:proofErr w:type="spellEnd"/>
      <w:r w:rsidRPr="005574E7">
        <w:rPr>
          <w:rFonts w:ascii="Monserat" w:eastAsia="Montserrat" w:hAnsi="Monserat" w:cs="Montserrat"/>
          <w:b/>
        </w:rPr>
        <w:t xml:space="preserve"> ne-eligibile se află în răspunderea solicitantului, acesta urmând a se asigura de respectarea </w:t>
      </w:r>
      <w:proofErr w:type="spellStart"/>
      <w:r w:rsidRPr="005574E7">
        <w:rPr>
          <w:rFonts w:ascii="Monserat" w:eastAsia="Montserrat" w:hAnsi="Monserat" w:cs="Montserrat"/>
          <w:b/>
        </w:rPr>
        <w:t>legislaţiei</w:t>
      </w:r>
      <w:proofErr w:type="spellEnd"/>
      <w:r w:rsidRPr="005574E7">
        <w:rPr>
          <w:rFonts w:ascii="Monserat" w:eastAsia="Montserrat" w:hAnsi="Monserat" w:cs="Montserrat"/>
          <w:b/>
        </w:rPr>
        <w:t xml:space="preserve"> în vigoare pentru realizarea lor. Se va avea în vedere faptul că, în situația în care obiectivele proiectului nu vor</w:t>
      </w:r>
      <w:r w:rsidR="005652A9">
        <w:rPr>
          <w:rFonts w:ascii="Monserat" w:eastAsia="Montserrat" w:hAnsi="Monserat" w:cs="Montserrat"/>
          <w:b/>
        </w:rPr>
        <w:t xml:space="preserve"> </w:t>
      </w:r>
      <w:r w:rsidRPr="005574E7">
        <w:rPr>
          <w:rFonts w:ascii="Monserat" w:eastAsia="Montserrat" w:hAnsi="Monserat" w:cs="Montserrat"/>
          <w:b/>
        </w:rPr>
        <w:t xml:space="preserve">fi atinse, finanțarea acordată poate fi recuperată în conformitate cu prevederile din contractul de finanțare. </w:t>
      </w:r>
    </w:p>
    <w:p w14:paraId="0000026F" w14:textId="4389B9C1" w:rsidR="00473F28" w:rsidRPr="005574E7" w:rsidRDefault="00FD3028">
      <w:pPr>
        <w:ind w:hanging="2"/>
        <w:jc w:val="both"/>
        <w:rPr>
          <w:rFonts w:ascii="Monserat" w:eastAsia="Montserrat" w:hAnsi="Monserat" w:cs="Montserrat"/>
          <w:b/>
        </w:rPr>
      </w:pPr>
      <w:r w:rsidRPr="005574E7">
        <w:rPr>
          <w:rFonts w:ascii="Monserat" w:eastAsia="Montserrat" w:hAnsi="Monserat" w:cs="Montserrat"/>
          <w:b/>
        </w:rPr>
        <w:t xml:space="preserve">Condițiile de eligibilitate a activităților sprijinite în cadrul Priorității 3 vor fi respectate pe întreaga perioadă de la depunerea cererii de finanțare pe parcursul procesului de evaluare și contractare, precum și pe parcursul implementării proiectului </w:t>
      </w:r>
      <w:proofErr w:type="spellStart"/>
      <w:r w:rsidRPr="005574E7">
        <w:rPr>
          <w:rFonts w:ascii="Monserat" w:eastAsia="Montserrat" w:hAnsi="Monserat" w:cs="Montserrat"/>
          <w:b/>
        </w:rPr>
        <w:t>şi</w:t>
      </w:r>
      <w:proofErr w:type="spellEnd"/>
      <w:r w:rsidRPr="005574E7">
        <w:rPr>
          <w:rFonts w:ascii="Monserat" w:eastAsia="Montserrat" w:hAnsi="Monserat" w:cs="Montserrat"/>
          <w:b/>
        </w:rPr>
        <w:t xml:space="preserve"> în perioada de durabilitate a contractului de finanțare exceptând următoarele:</w:t>
      </w:r>
    </w:p>
    <w:p w14:paraId="00000270" w14:textId="77777777" w:rsidR="00473F28" w:rsidRPr="005574E7" w:rsidRDefault="00FD3028">
      <w:pPr>
        <w:numPr>
          <w:ilvl w:val="0"/>
          <w:numId w:val="3"/>
        </w:numPr>
        <w:pBdr>
          <w:top w:val="nil"/>
          <w:left w:val="nil"/>
          <w:bottom w:val="nil"/>
          <w:right w:val="nil"/>
          <w:between w:val="nil"/>
        </w:pBdr>
        <w:spacing w:after="0" w:line="240" w:lineRule="auto"/>
        <w:ind w:left="360" w:hanging="2"/>
        <w:jc w:val="both"/>
        <w:rPr>
          <w:rFonts w:ascii="Monserat" w:eastAsia="Montserrat" w:hAnsi="Monserat" w:cs="Montserrat"/>
          <w:color w:val="000000"/>
        </w:rPr>
      </w:pPr>
      <w:r w:rsidRPr="005574E7">
        <w:rPr>
          <w:rFonts w:ascii="Monserat" w:eastAsia="Montserrat" w:hAnsi="Monserat" w:cs="Montserrat"/>
          <w:color w:val="000000"/>
        </w:rPr>
        <w:t>Prevederile criteriului cu privire la valoarea minimă nerambursabilă a investiției vor fi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1D01D6DB" w14:textId="77777777" w:rsidR="009B441D" w:rsidRPr="005574E7" w:rsidRDefault="009B441D" w:rsidP="00EF1CF2">
      <w:pPr>
        <w:pBdr>
          <w:top w:val="nil"/>
          <w:left w:val="nil"/>
          <w:bottom w:val="nil"/>
          <w:right w:val="nil"/>
          <w:between w:val="nil"/>
        </w:pBdr>
        <w:spacing w:after="0" w:line="240" w:lineRule="auto"/>
        <w:ind w:left="360"/>
        <w:jc w:val="both"/>
        <w:rPr>
          <w:rFonts w:ascii="Monserat" w:eastAsia="Montserrat" w:hAnsi="Monserat" w:cs="Montserrat"/>
          <w:color w:val="000000"/>
        </w:rPr>
      </w:pPr>
    </w:p>
    <w:p w14:paraId="00000271" w14:textId="77777777" w:rsidR="00473F28" w:rsidRPr="005574E7" w:rsidRDefault="00FD3028">
      <w:pPr>
        <w:numPr>
          <w:ilvl w:val="0"/>
          <w:numId w:val="3"/>
        </w:numPr>
        <w:pBdr>
          <w:top w:val="nil"/>
          <w:left w:val="nil"/>
          <w:bottom w:val="nil"/>
          <w:right w:val="nil"/>
          <w:between w:val="nil"/>
        </w:pBdr>
        <w:spacing w:after="0" w:line="240" w:lineRule="auto"/>
        <w:ind w:left="360" w:hanging="2"/>
        <w:jc w:val="both"/>
        <w:rPr>
          <w:rFonts w:ascii="Monserat" w:eastAsia="Montserrat" w:hAnsi="Monserat" w:cs="Montserrat"/>
          <w:color w:val="000000"/>
        </w:rPr>
      </w:pPr>
      <w:r w:rsidRPr="005574E7">
        <w:rPr>
          <w:rFonts w:ascii="Monserat" w:eastAsia="Montserrat" w:hAnsi="Monserat" w:cs="Montserrat"/>
          <w:color w:val="000000"/>
        </w:rPr>
        <w:t>Limitele procentuale (altele decât cele aferente cheltuielilor indirecte, dacă este cazul) menționate în cadrul ghidului și a anexelor la acesta, pentru anumite subcategorii de cheltuieli, se vor aplica la valoarea cheltuielilor incluse în bugetul proiectului la data semnării contractului de finanțare. Scăderea valorii eligibile a proiectului ca urmare a încheierii contractelor de achiziții publice nu va conduce la revizuirea valorilor aferente procentelor mai sus menționate stabilite la momentul semnării contractului de finanțare.</w:t>
      </w:r>
    </w:p>
    <w:p w14:paraId="00000272" w14:textId="77777777" w:rsidR="00473F28" w:rsidRPr="005574E7" w:rsidRDefault="00473F28">
      <w:pPr>
        <w:spacing w:after="0"/>
        <w:ind w:hanging="2"/>
        <w:jc w:val="both"/>
        <w:rPr>
          <w:rFonts w:ascii="Monserat" w:eastAsia="Montserrat" w:hAnsi="Monserat" w:cs="Montserrat"/>
        </w:rPr>
      </w:pPr>
      <w:bookmarkStart w:id="76" w:name="_heading=h.3l18frh" w:colFirst="0" w:colLast="0"/>
      <w:bookmarkEnd w:id="76"/>
    </w:p>
    <w:p w14:paraId="0F4AA936" w14:textId="77777777" w:rsidR="009B441D" w:rsidRPr="005574E7" w:rsidRDefault="009B441D">
      <w:pPr>
        <w:spacing w:after="0"/>
        <w:ind w:hanging="2"/>
        <w:jc w:val="both"/>
        <w:rPr>
          <w:rFonts w:ascii="Monserat" w:eastAsia="Montserrat" w:hAnsi="Monserat" w:cs="Montserrat"/>
        </w:rPr>
      </w:pPr>
    </w:p>
    <w:p w14:paraId="40645BF9" w14:textId="77777777" w:rsidR="009B441D" w:rsidRPr="005574E7" w:rsidRDefault="009B441D">
      <w:pPr>
        <w:spacing w:after="0"/>
        <w:ind w:hanging="2"/>
        <w:jc w:val="both"/>
        <w:rPr>
          <w:rFonts w:ascii="Monserat" w:eastAsia="Montserrat" w:hAnsi="Monserat" w:cs="Montserrat"/>
        </w:rPr>
      </w:pPr>
    </w:p>
    <w:p w14:paraId="00000273" w14:textId="3FA759DE" w:rsidR="00473F28" w:rsidRPr="005574E7" w:rsidRDefault="00FD3028" w:rsidP="00865439">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77" w:name="_heading=h.206ipza" w:colFirst="0" w:colLast="0"/>
      <w:bookmarkStart w:id="78" w:name="_Toc160718969"/>
      <w:bookmarkEnd w:id="77"/>
      <w:r w:rsidRPr="005574E7">
        <w:rPr>
          <w:rFonts w:ascii="Monserat" w:eastAsia="Montserrat" w:hAnsi="Monserat" w:cs="Montserrat"/>
          <w:bCs w:val="0"/>
          <w:color w:val="000000"/>
          <w:sz w:val="24"/>
          <w:szCs w:val="24"/>
        </w:rPr>
        <w:t>Eligibilitate</w:t>
      </w:r>
      <w:sdt>
        <w:sdtPr>
          <w:rPr>
            <w:rFonts w:ascii="Monserat" w:hAnsi="Monserat"/>
            <w:bCs w:val="0"/>
          </w:rPr>
          <w:tag w:val="goog_rdk_136"/>
          <w:id w:val="-668714259"/>
        </w:sdtPr>
        <w:sdtEndPr/>
        <w:sdtContent/>
      </w:sdt>
      <w:sdt>
        <w:sdtPr>
          <w:rPr>
            <w:rFonts w:ascii="Monserat" w:hAnsi="Monserat"/>
            <w:bCs w:val="0"/>
          </w:rPr>
          <w:tag w:val="goog_rdk_159"/>
          <w:id w:val="-384101391"/>
        </w:sdtPr>
        <w:sdtEndPr/>
        <w:sdtContent/>
      </w:sdt>
      <w:sdt>
        <w:sdtPr>
          <w:rPr>
            <w:rFonts w:ascii="Monserat" w:hAnsi="Monserat"/>
            <w:bCs w:val="0"/>
          </w:rPr>
          <w:tag w:val="goog_rdk_183"/>
          <w:id w:val="1520972390"/>
        </w:sdtPr>
        <w:sdtEndPr/>
        <w:sdtContent/>
      </w:sdt>
      <w:sdt>
        <w:sdtPr>
          <w:rPr>
            <w:rFonts w:ascii="Monserat" w:hAnsi="Monserat"/>
            <w:bCs w:val="0"/>
          </w:rPr>
          <w:tag w:val="goog_rdk_208"/>
          <w:id w:val="-923260355"/>
        </w:sdtPr>
        <w:sdtEndPr/>
        <w:sdtContent/>
      </w:sdt>
      <w:sdt>
        <w:sdtPr>
          <w:rPr>
            <w:rFonts w:ascii="Monserat" w:hAnsi="Monserat"/>
            <w:bCs w:val="0"/>
          </w:rPr>
          <w:tag w:val="goog_rdk_251"/>
          <w:id w:val="-1230388267"/>
        </w:sdtPr>
        <w:sdtEndPr/>
        <w:sdtContent/>
      </w:sdt>
      <w:sdt>
        <w:sdtPr>
          <w:rPr>
            <w:rFonts w:ascii="Monserat" w:hAnsi="Monserat"/>
            <w:bCs w:val="0"/>
          </w:rPr>
          <w:tag w:val="goog_rdk_278"/>
          <w:id w:val="951442559"/>
        </w:sdtPr>
        <w:sdtEndPr/>
        <w:sdtContent/>
      </w:sdt>
      <w:sdt>
        <w:sdtPr>
          <w:rPr>
            <w:rFonts w:ascii="Monserat" w:hAnsi="Monserat"/>
            <w:bCs w:val="0"/>
          </w:rPr>
          <w:tag w:val="goog_rdk_305"/>
          <w:id w:val="1874953988"/>
        </w:sdtPr>
        <w:sdtEndPr/>
        <w:sdtContent/>
      </w:sdt>
      <w:sdt>
        <w:sdtPr>
          <w:rPr>
            <w:rFonts w:ascii="Monserat" w:hAnsi="Monserat"/>
            <w:bCs w:val="0"/>
          </w:rPr>
          <w:tag w:val="goog_rdk_333"/>
          <w:id w:val="-233931129"/>
        </w:sdtPr>
        <w:sdtEndPr/>
        <w:sdtContent/>
      </w:sdt>
      <w:sdt>
        <w:sdtPr>
          <w:rPr>
            <w:rFonts w:ascii="Monserat" w:hAnsi="Monserat"/>
            <w:bCs w:val="0"/>
          </w:rPr>
          <w:tag w:val="goog_rdk_362"/>
          <w:id w:val="1419528965"/>
        </w:sdtPr>
        <w:sdtEndPr/>
        <w:sdtContent/>
      </w:sdt>
      <w:sdt>
        <w:sdtPr>
          <w:rPr>
            <w:rFonts w:ascii="Monserat" w:hAnsi="Monserat"/>
            <w:bCs w:val="0"/>
          </w:rPr>
          <w:tag w:val="goog_rdk_392"/>
          <w:id w:val="1127509416"/>
        </w:sdtPr>
        <w:sdtEndPr/>
        <w:sdtContent/>
      </w:sdt>
      <w:sdt>
        <w:sdtPr>
          <w:rPr>
            <w:rFonts w:ascii="Monserat" w:hAnsi="Monserat"/>
            <w:bCs w:val="0"/>
          </w:rPr>
          <w:tag w:val="goog_rdk_421"/>
          <w:id w:val="762807891"/>
        </w:sdtPr>
        <w:sdtEndPr/>
        <w:sdtContent/>
      </w:sdt>
      <w:sdt>
        <w:sdtPr>
          <w:rPr>
            <w:rFonts w:ascii="Monserat" w:hAnsi="Monserat"/>
            <w:bCs w:val="0"/>
          </w:rPr>
          <w:tag w:val="goog_rdk_451"/>
          <w:id w:val="1800648738"/>
        </w:sdtPr>
        <w:sdtEndPr/>
        <w:sdtContent/>
      </w:sdt>
      <w:sdt>
        <w:sdtPr>
          <w:rPr>
            <w:rFonts w:ascii="Monserat" w:hAnsi="Monserat"/>
            <w:bCs w:val="0"/>
          </w:rPr>
          <w:tag w:val="goog_rdk_483"/>
          <w:id w:val="1422687779"/>
        </w:sdtPr>
        <w:sdtEndPr/>
        <w:sdtContent/>
      </w:sdt>
      <w:sdt>
        <w:sdtPr>
          <w:rPr>
            <w:rFonts w:ascii="Monserat" w:hAnsi="Monserat"/>
            <w:bCs w:val="0"/>
          </w:rPr>
          <w:tag w:val="goog_rdk_519"/>
          <w:id w:val="1804736054"/>
        </w:sdtPr>
        <w:sdtEndPr/>
        <w:sdtContent/>
      </w:sdt>
      <w:sdt>
        <w:sdtPr>
          <w:rPr>
            <w:rFonts w:ascii="Monserat" w:hAnsi="Monserat"/>
            <w:bCs w:val="0"/>
          </w:rPr>
          <w:tag w:val="goog_rdk_556"/>
          <w:id w:val="1679227605"/>
        </w:sdtPr>
        <w:sdtEndPr/>
        <w:sdtContent/>
      </w:sdt>
      <w:r w:rsidRPr="005574E7">
        <w:rPr>
          <w:rFonts w:ascii="Monserat" w:eastAsia="Montserrat" w:hAnsi="Monserat" w:cs="Montserrat"/>
          <w:bCs w:val="0"/>
          <w:color w:val="000000"/>
          <w:sz w:val="24"/>
          <w:szCs w:val="24"/>
        </w:rPr>
        <w:t>a solicitan</w:t>
      </w:r>
      <w:r w:rsidR="00EF1CF2">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 xml:space="preserve">ilor </w:t>
      </w:r>
      <w:r w:rsidR="00EF1CF2">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partenerilor</w:t>
      </w:r>
      <w:bookmarkEnd w:id="78"/>
    </w:p>
    <w:p w14:paraId="00000274" w14:textId="00654B69" w:rsidR="00473F28" w:rsidRPr="005574E7" w:rsidRDefault="00FD3028" w:rsidP="009B441D">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79" w:name="_Toc160718970"/>
      <w:r w:rsidRPr="005574E7">
        <w:rPr>
          <w:rFonts w:ascii="Monserat" w:eastAsia="Montserrat" w:hAnsi="Monserat" w:cs="Montserrat"/>
          <w:bCs w:val="0"/>
          <w:color w:val="000000"/>
          <w:sz w:val="24"/>
          <w:szCs w:val="24"/>
        </w:rPr>
        <w:t>Cerin</w:t>
      </w:r>
      <w:r w:rsidR="00EF1CF2">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e privind eligibilitatea solicitan</w:t>
      </w:r>
      <w:r w:rsidR="00EF1CF2">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 xml:space="preserve">ilor </w:t>
      </w:r>
      <w:r w:rsidR="00EF1CF2">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partenerilor</w:t>
      </w:r>
      <w:bookmarkEnd w:id="79"/>
    </w:p>
    <w:p w14:paraId="5B8B31CA" w14:textId="77777777" w:rsidR="009B441D" w:rsidRPr="005574E7" w:rsidRDefault="009B441D" w:rsidP="009B441D"/>
    <w:p w14:paraId="00000275" w14:textId="3A60F55B" w:rsidR="00473F28" w:rsidRPr="005574E7" w:rsidRDefault="00FD3028">
      <w:pPr>
        <w:pBdr>
          <w:top w:val="nil"/>
          <w:left w:val="nil"/>
          <w:bottom w:val="nil"/>
          <w:right w:val="nil"/>
          <w:between w:val="nil"/>
        </w:pBdr>
        <w:shd w:val="clear" w:color="auto" w:fill="D9D9D9"/>
        <w:spacing w:after="0"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Cerința 1 - Solicitanții de finanțare eligibili ai proiectelor depuse în cadrul Priorității 3 sunt reprezentați de autorități publice locale din Regiunea de Dezvoltare Nord-Est, </w:t>
      </w:r>
      <w:r w:rsidR="00EF1CF2">
        <w:rPr>
          <w:rFonts w:ascii="Monserat" w:eastAsia="Montserrat" w:hAnsi="Monserat" w:cs="Montserrat"/>
          <w:b/>
          <w:color w:val="000000"/>
          <w:sz w:val="24"/>
          <w:szCs w:val="24"/>
        </w:rPr>
        <w:t>î</w:t>
      </w:r>
      <w:r w:rsidRPr="005574E7">
        <w:rPr>
          <w:rFonts w:ascii="Monserat" w:eastAsia="Montserrat" w:hAnsi="Monserat" w:cs="Montserrat"/>
          <w:b/>
          <w:color w:val="000000"/>
          <w:sz w:val="24"/>
          <w:szCs w:val="24"/>
        </w:rPr>
        <w:t xml:space="preserve">n conformitate cu mențiunile secțiunii </w:t>
      </w:r>
      <w:sdt>
        <w:sdtPr>
          <w:rPr>
            <w:rFonts w:ascii="Monserat" w:hAnsi="Monserat"/>
          </w:rPr>
          <w:tag w:val="goog_rdk_71"/>
          <w:id w:val="-1595537981"/>
        </w:sdtPr>
        <w:sdtEndPr/>
        <w:sdtContent/>
      </w:sdt>
      <w:r w:rsidRPr="005574E7">
        <w:rPr>
          <w:rFonts w:ascii="Monserat" w:eastAsia="Montserrat" w:hAnsi="Monserat" w:cs="Montserrat"/>
          <w:b/>
          <w:color w:val="000000"/>
          <w:sz w:val="24"/>
          <w:szCs w:val="24"/>
        </w:rPr>
        <w:t xml:space="preserve">5.1.2. si 5.1.3 </w:t>
      </w:r>
      <w:sdt>
        <w:sdtPr>
          <w:rPr>
            <w:rFonts w:ascii="Monserat" w:hAnsi="Monserat"/>
          </w:rPr>
          <w:tag w:val="goog_rdk_146"/>
          <w:id w:val="1326783271"/>
        </w:sdtPr>
        <w:sdtEndPr/>
        <w:sdtContent/>
      </w:sdt>
      <w:sdt>
        <w:sdtPr>
          <w:rPr>
            <w:rFonts w:ascii="Monserat" w:hAnsi="Monserat"/>
          </w:rPr>
          <w:tag w:val="goog_rdk_170"/>
          <w:id w:val="-448167180"/>
        </w:sdtPr>
        <w:sdtEndPr/>
        <w:sdtContent/>
      </w:sdt>
      <w:sdt>
        <w:sdtPr>
          <w:rPr>
            <w:rFonts w:ascii="Monserat" w:hAnsi="Monserat"/>
          </w:rPr>
          <w:tag w:val="goog_rdk_194"/>
          <w:id w:val="516824513"/>
        </w:sdtPr>
        <w:sdtEndPr/>
        <w:sdtContent/>
      </w:sdt>
      <w:sdt>
        <w:sdtPr>
          <w:rPr>
            <w:rFonts w:ascii="Monserat" w:hAnsi="Monserat"/>
          </w:rPr>
          <w:tag w:val="goog_rdk_219"/>
          <w:id w:val="-843772599"/>
        </w:sdtPr>
        <w:sdtEndPr/>
        <w:sdtContent/>
      </w:sdt>
      <w:sdt>
        <w:sdtPr>
          <w:rPr>
            <w:rFonts w:ascii="Monserat" w:hAnsi="Monserat"/>
          </w:rPr>
          <w:tag w:val="goog_rdk_238"/>
          <w:id w:val="22058011"/>
        </w:sdtPr>
        <w:sdtEndPr/>
        <w:sdtContent/>
      </w:sdt>
      <w:sdt>
        <w:sdtPr>
          <w:rPr>
            <w:rFonts w:ascii="Monserat" w:hAnsi="Monserat"/>
          </w:rPr>
          <w:tag w:val="goog_rdk_265"/>
          <w:id w:val="638930956"/>
        </w:sdtPr>
        <w:sdtEndPr/>
        <w:sdtContent/>
      </w:sdt>
      <w:sdt>
        <w:sdtPr>
          <w:rPr>
            <w:rFonts w:ascii="Monserat" w:hAnsi="Monserat"/>
          </w:rPr>
          <w:tag w:val="goog_rdk_292"/>
          <w:id w:val="1142463961"/>
        </w:sdtPr>
        <w:sdtEndPr/>
        <w:sdtContent/>
      </w:sdt>
      <w:sdt>
        <w:sdtPr>
          <w:rPr>
            <w:rFonts w:ascii="Monserat" w:hAnsi="Monserat"/>
          </w:rPr>
          <w:tag w:val="goog_rdk_320"/>
          <w:id w:val="-516615119"/>
        </w:sdtPr>
        <w:sdtEndPr/>
        <w:sdtContent/>
      </w:sdt>
      <w:sdt>
        <w:sdtPr>
          <w:rPr>
            <w:rFonts w:ascii="Monserat" w:hAnsi="Monserat"/>
          </w:rPr>
          <w:tag w:val="goog_rdk_348"/>
          <w:id w:val="-635260165"/>
        </w:sdtPr>
        <w:sdtEndPr/>
        <w:sdtContent/>
      </w:sdt>
      <w:sdt>
        <w:sdtPr>
          <w:rPr>
            <w:rFonts w:ascii="Monserat" w:hAnsi="Monserat"/>
          </w:rPr>
          <w:tag w:val="goog_rdk_378"/>
          <w:id w:val="-1369136471"/>
        </w:sdtPr>
        <w:sdtEndPr/>
        <w:sdtContent/>
      </w:sdt>
      <w:sdt>
        <w:sdtPr>
          <w:rPr>
            <w:rFonts w:ascii="Monserat" w:hAnsi="Monserat"/>
          </w:rPr>
          <w:tag w:val="goog_rdk_408"/>
          <w:id w:val="-1905750697"/>
        </w:sdtPr>
        <w:sdtEndPr/>
        <w:sdtContent/>
      </w:sdt>
      <w:sdt>
        <w:sdtPr>
          <w:rPr>
            <w:rFonts w:ascii="Monserat" w:hAnsi="Monserat"/>
          </w:rPr>
          <w:tag w:val="goog_rdk_437"/>
          <w:id w:val="-1811629108"/>
        </w:sdtPr>
        <w:sdtEndPr/>
        <w:sdtContent/>
      </w:sdt>
      <w:sdt>
        <w:sdtPr>
          <w:rPr>
            <w:rFonts w:ascii="Monserat" w:hAnsi="Monserat"/>
          </w:rPr>
          <w:tag w:val="goog_rdk_469"/>
          <w:id w:val="-589313633"/>
        </w:sdtPr>
        <w:sdtEndPr/>
        <w:sdtContent/>
      </w:sdt>
      <w:sdt>
        <w:sdtPr>
          <w:rPr>
            <w:rFonts w:ascii="Monserat" w:hAnsi="Monserat"/>
          </w:rPr>
          <w:tag w:val="goog_rdk_505"/>
          <w:id w:val="1332176906"/>
        </w:sdtPr>
        <w:sdtEndPr/>
        <w:sdtContent/>
      </w:sdt>
      <w:sdt>
        <w:sdtPr>
          <w:rPr>
            <w:rFonts w:ascii="Monserat" w:hAnsi="Monserat"/>
          </w:rPr>
          <w:tag w:val="goog_rdk_542"/>
          <w:id w:val="-1778243751"/>
        </w:sdtPr>
        <w:sdtEndPr/>
        <w:sdtContent/>
      </w:sdt>
      <w:r w:rsidRPr="005574E7">
        <w:rPr>
          <w:rFonts w:ascii="Monserat" w:eastAsia="Montserrat" w:hAnsi="Monserat" w:cs="Montserrat"/>
          <w:b/>
          <w:color w:val="000000"/>
          <w:sz w:val="24"/>
          <w:szCs w:val="24"/>
        </w:rPr>
        <w:t>Categorii de parteneri eligibili.</w:t>
      </w:r>
    </w:p>
    <w:p w14:paraId="00000276" w14:textId="77777777" w:rsidR="00473F28" w:rsidRPr="005574E7" w:rsidRDefault="00473F28">
      <w:pPr>
        <w:pBdr>
          <w:top w:val="nil"/>
          <w:left w:val="nil"/>
          <w:bottom w:val="nil"/>
          <w:right w:val="nil"/>
          <w:between w:val="nil"/>
        </w:pBdr>
        <w:spacing w:after="240" w:line="240" w:lineRule="auto"/>
        <w:ind w:hanging="2"/>
        <w:jc w:val="both"/>
        <w:rPr>
          <w:rFonts w:ascii="Monserat" w:eastAsia="Montserrat" w:hAnsi="Monserat" w:cs="Montserrat"/>
          <w:color w:val="000000"/>
          <w:sz w:val="24"/>
          <w:szCs w:val="24"/>
        </w:rPr>
      </w:pPr>
    </w:p>
    <w:p w14:paraId="00000277"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Cerința 2 - Solicitantul și/ sau reprezentantul său legal, inclusiv partenerul și/ sau reprezentantul său legal, dacă este cazul, nu se încadrează în următoarele situații de excludere prezentate în Declarația Unică (Anexa 3 la ghidul specific) :</w:t>
      </w:r>
    </w:p>
    <w:p w14:paraId="00000278" w14:textId="77777777" w:rsidR="00473F28" w:rsidRPr="005574E7" w:rsidRDefault="00473F28">
      <w:pPr>
        <w:ind w:hanging="2"/>
        <w:jc w:val="both"/>
        <w:rPr>
          <w:rFonts w:ascii="Monserat" w:eastAsia="Montserrat" w:hAnsi="Monserat" w:cs="Montserrat"/>
        </w:rPr>
      </w:pPr>
      <w:bookmarkStart w:id="80" w:name="_heading=h.4k668n3" w:colFirst="0" w:colLast="0"/>
      <w:bookmarkEnd w:id="80"/>
    </w:p>
    <w:p w14:paraId="0000027A" w14:textId="47EEFC56" w:rsidR="00473F28" w:rsidRPr="00EF1CF2" w:rsidRDefault="00FD3028" w:rsidP="00373390">
      <w:pPr>
        <w:numPr>
          <w:ilvl w:val="0"/>
          <w:numId w:val="5"/>
        </w:numPr>
        <w:pBdr>
          <w:top w:val="nil"/>
          <w:left w:val="nil"/>
          <w:bottom w:val="nil"/>
          <w:right w:val="nil"/>
          <w:between w:val="nil"/>
        </w:pBdr>
        <w:spacing w:before="120" w:after="120" w:line="240" w:lineRule="auto"/>
        <w:ind w:left="0" w:hanging="2"/>
        <w:jc w:val="both"/>
        <w:rPr>
          <w:rFonts w:ascii="Monserat" w:eastAsia="Montserrat" w:hAnsi="Monserat" w:cs="Montserrat"/>
        </w:rPr>
      </w:pPr>
      <w:r w:rsidRPr="00EF1CF2">
        <w:rPr>
          <w:rFonts w:ascii="Monserat" w:eastAsia="Montserrat" w:hAnsi="Monserat" w:cs="Montserrat"/>
          <w:color w:val="000000"/>
        </w:rPr>
        <w:t>Solicitantul nu se află într-una din următoarele situații:</w:t>
      </w:r>
    </w:p>
    <w:p w14:paraId="0000027B" w14:textId="329BBEC5"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w:t>
      </w:r>
      <w:r w:rsidRPr="005574E7">
        <w:rPr>
          <w:rFonts w:ascii="Monserat" w:eastAsia="Montserrat" w:hAnsi="Monserat" w:cs="Montserrat"/>
        </w:rPr>
        <w:tab/>
        <w:t>în stare de faliment/</w:t>
      </w:r>
      <w:r w:rsidR="00EF1CF2">
        <w:rPr>
          <w:rFonts w:ascii="Monserat" w:eastAsia="Montserrat" w:hAnsi="Monserat" w:cs="Montserrat"/>
        </w:rPr>
        <w:t xml:space="preserve"> </w:t>
      </w:r>
      <w:proofErr w:type="spellStart"/>
      <w:r w:rsidRPr="005574E7">
        <w:rPr>
          <w:rFonts w:ascii="Monserat" w:eastAsia="Montserrat" w:hAnsi="Monserat" w:cs="Montserrat"/>
        </w:rPr>
        <w:t>insolvenţă</w:t>
      </w:r>
      <w:proofErr w:type="spellEnd"/>
      <w:r w:rsidRPr="005574E7">
        <w:rPr>
          <w:rFonts w:ascii="Monserat" w:eastAsia="Montserrat" w:hAnsi="Monserat" w:cs="Montserrat"/>
        </w:rPr>
        <w:t xml:space="preserve"> sau obiectul unei proceduri de lichidare sau de administrare judiciară, a încheiat acorduri cu creditorii,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-a suspendat activitatea economică sau face obiectul unei proceduri în urma acestor </w:t>
      </w:r>
      <w:proofErr w:type="spellStart"/>
      <w:r w:rsidRPr="005574E7">
        <w:rPr>
          <w:rFonts w:ascii="Monserat" w:eastAsia="Montserrat" w:hAnsi="Monserat" w:cs="Montserrat"/>
        </w:rPr>
        <w:t>situaţii</w:t>
      </w:r>
      <w:proofErr w:type="spellEnd"/>
      <w:r w:rsidRPr="005574E7">
        <w:rPr>
          <w:rFonts w:ascii="Monserat" w:eastAsia="Montserrat" w:hAnsi="Monserat" w:cs="Montserrat"/>
        </w:rPr>
        <w:t xml:space="preserve"> sau se află în </w:t>
      </w:r>
      <w:proofErr w:type="spellStart"/>
      <w:r w:rsidRPr="005574E7">
        <w:rPr>
          <w:rFonts w:ascii="Monserat" w:eastAsia="Montserrat" w:hAnsi="Monserat" w:cs="Montserrat"/>
        </w:rPr>
        <w:t>situaţii</w:t>
      </w:r>
      <w:proofErr w:type="spellEnd"/>
      <w:r w:rsidRPr="005574E7">
        <w:rPr>
          <w:rFonts w:ascii="Monserat" w:eastAsia="Montserrat" w:hAnsi="Monserat" w:cs="Montserrat"/>
        </w:rPr>
        <w:t xml:space="preserve"> similare în urma unei proceduri de </w:t>
      </w:r>
      <w:proofErr w:type="spellStart"/>
      <w:r w:rsidRPr="005574E7">
        <w:rPr>
          <w:rFonts w:ascii="Monserat" w:eastAsia="Montserrat" w:hAnsi="Monserat" w:cs="Montserrat"/>
        </w:rPr>
        <w:t>aceeaşi</w:t>
      </w:r>
      <w:proofErr w:type="spellEnd"/>
      <w:r w:rsidRPr="005574E7">
        <w:rPr>
          <w:rFonts w:ascii="Monserat" w:eastAsia="Montserrat" w:hAnsi="Monserat" w:cs="Montserrat"/>
        </w:rPr>
        <w:t xml:space="preserve"> natură prevăzute de </w:t>
      </w:r>
      <w:proofErr w:type="spellStart"/>
      <w:r w:rsidRPr="005574E7">
        <w:rPr>
          <w:rFonts w:ascii="Monserat" w:eastAsia="Montserrat" w:hAnsi="Monserat" w:cs="Montserrat"/>
        </w:rPr>
        <w:t>legislaţia</w:t>
      </w:r>
      <w:proofErr w:type="spellEnd"/>
      <w:r w:rsidRPr="005574E7">
        <w:rPr>
          <w:rFonts w:ascii="Monserat" w:eastAsia="Montserrat" w:hAnsi="Monserat" w:cs="Montserrat"/>
        </w:rPr>
        <w:t xml:space="preserve"> sau de reglementările </w:t>
      </w:r>
      <w:proofErr w:type="spellStart"/>
      <w:r w:rsidRPr="005574E7">
        <w:rPr>
          <w:rFonts w:ascii="Monserat" w:eastAsia="Montserrat" w:hAnsi="Monserat" w:cs="Montserrat"/>
        </w:rPr>
        <w:t>naţionale</w:t>
      </w:r>
      <w:proofErr w:type="spellEnd"/>
      <w:r w:rsidRPr="005574E7">
        <w:rPr>
          <w:rFonts w:ascii="Monserat" w:eastAsia="Montserrat" w:hAnsi="Monserat" w:cs="Montserrat"/>
        </w:rPr>
        <w:t>;</w:t>
      </w:r>
    </w:p>
    <w:p w14:paraId="0000027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w:t>
      </w:r>
      <w:r w:rsidRPr="005574E7">
        <w:rPr>
          <w:rFonts w:ascii="Monserat" w:eastAsia="Montserrat" w:hAnsi="Monserat" w:cs="Montserrat"/>
        </w:rPr>
        <w:tab/>
        <w:t>face obiectul unei proceduri legale pentru declararea sa într-una din situațiile de la punctul a);</w:t>
      </w:r>
    </w:p>
    <w:p w14:paraId="0000027D" w14:textId="1BF26376"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w:t>
      </w:r>
      <w:r w:rsidRPr="005574E7">
        <w:rPr>
          <w:rFonts w:ascii="Monserat" w:eastAsia="Montserrat" w:hAnsi="Monserat" w:cs="Montserrat"/>
        </w:rPr>
        <w:tab/>
        <w:t>în dificultate, în conformitate cu prevederile Regulamentului (UE) nr. 651/</w:t>
      </w:r>
      <w:r w:rsidR="00EF1CF2">
        <w:rPr>
          <w:rFonts w:ascii="Monserat" w:eastAsia="Montserrat" w:hAnsi="Monserat" w:cs="Montserrat"/>
        </w:rPr>
        <w:t xml:space="preserve"> </w:t>
      </w:r>
      <w:r w:rsidRPr="005574E7">
        <w:rPr>
          <w:rFonts w:ascii="Monserat" w:eastAsia="Montserrat" w:hAnsi="Monserat" w:cs="Montserrat"/>
        </w:rPr>
        <w:t>2014 al Comisiei din 17 iunie 2014 de declarare a anumitor categorii de ajutoare compatibile cu piața internă în aplicarea articolelor 107 și 108 din tratat.</w:t>
      </w:r>
    </w:p>
    <w:p w14:paraId="0000027E" w14:textId="39753260"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w:t>
      </w:r>
      <w:r w:rsidRPr="005574E7">
        <w:rPr>
          <w:rFonts w:ascii="Monserat" w:eastAsia="Montserrat" w:hAnsi="Monserat" w:cs="Montserrat"/>
        </w:rPr>
        <w:tab/>
        <w:t>să  fi fost găsit vinovat printr-o hotărâre judecătorească definitivă pentru comiterea unei fraude/</w:t>
      </w:r>
      <w:r w:rsidR="00EF1CF2">
        <w:rPr>
          <w:rFonts w:ascii="Monserat" w:eastAsia="Montserrat" w:hAnsi="Monserat" w:cs="Montserrat"/>
        </w:rPr>
        <w:t xml:space="preserve"> </w:t>
      </w:r>
      <w:r w:rsidRPr="005574E7">
        <w:rPr>
          <w:rFonts w:ascii="Monserat" w:eastAsia="Montserrat" w:hAnsi="Monserat" w:cs="Montserrat"/>
        </w:rPr>
        <w:t xml:space="preserve">infracțiuni referitoare la </w:t>
      </w:r>
      <w:proofErr w:type="spellStart"/>
      <w:r w:rsidRPr="005574E7">
        <w:rPr>
          <w:rFonts w:ascii="Monserat" w:eastAsia="Montserrat" w:hAnsi="Monserat" w:cs="Montserrat"/>
        </w:rPr>
        <w:t>obinerea</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utilizarea fondurilor europene </w:t>
      </w:r>
      <w:proofErr w:type="spellStart"/>
      <w:r w:rsidRPr="005574E7">
        <w:rPr>
          <w:rFonts w:ascii="Monserat" w:eastAsia="Montserrat" w:hAnsi="Monserat" w:cs="Montserrat"/>
        </w:rPr>
        <w:t>şi</w:t>
      </w:r>
      <w:proofErr w:type="spellEnd"/>
      <w:r w:rsidRPr="005574E7">
        <w:rPr>
          <w:rFonts w:ascii="Monserat" w:eastAsia="Montserrat" w:hAnsi="Monserat" w:cs="Montserrat"/>
        </w:rPr>
        <w:t>/</w:t>
      </w:r>
      <w:r w:rsidR="00EF1CF2">
        <w:rPr>
          <w:rFonts w:ascii="Monserat" w:eastAsia="Montserrat" w:hAnsi="Monserat" w:cs="Montserrat"/>
        </w:rPr>
        <w:t xml:space="preserve"> </w:t>
      </w:r>
      <w:r w:rsidRPr="005574E7">
        <w:rPr>
          <w:rFonts w:ascii="Monserat" w:eastAsia="Montserrat" w:hAnsi="Monserat" w:cs="Montserrat"/>
        </w:rPr>
        <w:t xml:space="preserve">sau a fondurilor publice </w:t>
      </w:r>
      <w:proofErr w:type="spellStart"/>
      <w:r w:rsidRPr="005574E7">
        <w:rPr>
          <w:rFonts w:ascii="Monserat" w:eastAsia="Montserrat" w:hAnsi="Monserat" w:cs="Montserrat"/>
        </w:rPr>
        <w:t>naţionale</w:t>
      </w:r>
      <w:proofErr w:type="spellEnd"/>
      <w:r w:rsidRPr="005574E7">
        <w:rPr>
          <w:rFonts w:ascii="Monserat" w:eastAsia="Montserrat" w:hAnsi="Monserat" w:cs="Montserrat"/>
        </w:rPr>
        <w:t xml:space="preserve"> aferente acestora, în conformitate cu prevederile Codului Penal aprobat prin Legea nr. 286/2009, cu modificările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completările ulterioare.</w:t>
      </w:r>
    </w:p>
    <w:p w14:paraId="0000027F" w14:textId="77777777" w:rsidR="00473F28" w:rsidRPr="005574E7" w:rsidRDefault="00473F28">
      <w:pPr>
        <w:ind w:hanging="2"/>
        <w:jc w:val="both"/>
        <w:rPr>
          <w:rFonts w:ascii="Monserat" w:eastAsia="Montserrat" w:hAnsi="Monserat" w:cs="Montserrat"/>
        </w:rPr>
      </w:pPr>
    </w:p>
    <w:p w14:paraId="00000281" w14:textId="7BD99054"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w:t>
      </w:r>
      <w:r w:rsidRPr="005574E7">
        <w:rPr>
          <w:rFonts w:ascii="Monserat" w:eastAsia="Montserrat" w:hAnsi="Monserat" w:cs="Montserrat"/>
        </w:rPr>
        <w:tab/>
        <w:t xml:space="preserve">Reprezentantul legal care </w:t>
      </w:r>
      <w:proofErr w:type="spellStart"/>
      <w:r w:rsidRPr="005574E7">
        <w:rPr>
          <w:rFonts w:ascii="Monserat" w:eastAsia="Montserrat" w:hAnsi="Monserat" w:cs="Montserrat"/>
        </w:rPr>
        <w:t>îşi</w:t>
      </w:r>
      <w:proofErr w:type="spellEnd"/>
      <w:r w:rsidRPr="005574E7">
        <w:rPr>
          <w:rFonts w:ascii="Monserat" w:eastAsia="Montserrat" w:hAnsi="Monserat" w:cs="Montserrat"/>
        </w:rPr>
        <w:t xml:space="preserve"> exercită </w:t>
      </w:r>
      <w:proofErr w:type="spellStart"/>
      <w:r w:rsidRPr="005574E7">
        <w:rPr>
          <w:rFonts w:ascii="Monserat" w:eastAsia="Montserrat" w:hAnsi="Monserat" w:cs="Montserrat"/>
        </w:rPr>
        <w:t>atribuţiile</w:t>
      </w:r>
      <w:proofErr w:type="spellEnd"/>
      <w:r w:rsidRPr="005574E7">
        <w:rPr>
          <w:rFonts w:ascii="Monserat" w:eastAsia="Montserrat" w:hAnsi="Monserat" w:cs="Montserrat"/>
        </w:rPr>
        <w:t xml:space="preserve"> de drept, pe perioada procesului de evaluare, selec</w:t>
      </w:r>
      <w:r w:rsidR="00CF2E85">
        <w:rPr>
          <w:rFonts w:ascii="Monserat" w:eastAsia="Montserrat" w:hAnsi="Monserat" w:cs="Montserrat"/>
        </w:rPr>
        <w:t>ț</w:t>
      </w:r>
      <w:r w:rsidRPr="005574E7">
        <w:rPr>
          <w:rFonts w:ascii="Monserat" w:eastAsia="Montserrat" w:hAnsi="Monserat" w:cs="Montserrat"/>
        </w:rPr>
        <w:t>ie și contractare, nu se afla într-una din situațiile de mai jos:</w:t>
      </w:r>
    </w:p>
    <w:p w14:paraId="0000028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w:t>
      </w:r>
      <w:r w:rsidRPr="005574E7">
        <w:rPr>
          <w:rFonts w:ascii="Monserat" w:eastAsia="Montserrat" w:hAnsi="Monserat" w:cs="Montserrat"/>
        </w:rPr>
        <w:tab/>
        <w:t xml:space="preserve">în situația de a induce în eroare Autoritatea de Management, sau comisiile de verificare, prin furnizarea de </w:t>
      </w:r>
      <w:proofErr w:type="spellStart"/>
      <w:r w:rsidRPr="005574E7">
        <w:rPr>
          <w:rFonts w:ascii="Monserat" w:eastAsia="Montserrat" w:hAnsi="Monserat" w:cs="Montserrat"/>
        </w:rPr>
        <w:t>informaţii</w:t>
      </w:r>
      <w:proofErr w:type="spellEnd"/>
      <w:r w:rsidRPr="005574E7">
        <w:rPr>
          <w:rFonts w:ascii="Monserat" w:eastAsia="Montserrat" w:hAnsi="Monserat" w:cs="Montserrat"/>
        </w:rPr>
        <w:t xml:space="preserve"> incorecte în cadrul prezentului apel de proiecte sau a altor apeluri de proiecte derulate în cadrul PR Nord-Est.</w:t>
      </w:r>
    </w:p>
    <w:p w14:paraId="00000283" w14:textId="6482F122"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w:t>
      </w:r>
      <w:r w:rsidRPr="005574E7">
        <w:rPr>
          <w:rFonts w:ascii="Monserat" w:eastAsia="Montserrat" w:hAnsi="Monserat" w:cs="Montserrat"/>
        </w:rPr>
        <w:tab/>
        <w:t>în situația de a încerca/</w:t>
      </w:r>
      <w:r w:rsidR="00CF2E85">
        <w:rPr>
          <w:rFonts w:ascii="Monserat" w:eastAsia="Montserrat" w:hAnsi="Monserat" w:cs="Montserrat"/>
        </w:rPr>
        <w:t xml:space="preserve"> </w:t>
      </w:r>
      <w:r w:rsidRPr="005574E7">
        <w:rPr>
          <w:rFonts w:ascii="Monserat" w:eastAsia="Montserrat" w:hAnsi="Monserat" w:cs="Montserrat"/>
        </w:rPr>
        <w:t xml:space="preserve">de a fi încercat să </w:t>
      </w:r>
      <w:proofErr w:type="spellStart"/>
      <w:r w:rsidRPr="005574E7">
        <w:rPr>
          <w:rFonts w:ascii="Monserat" w:eastAsia="Montserrat" w:hAnsi="Monserat" w:cs="Montserrat"/>
        </w:rPr>
        <w:t>obţină</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informaţii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confidenţiale</w:t>
      </w:r>
      <w:proofErr w:type="spellEnd"/>
      <w:r w:rsidRPr="005574E7">
        <w:rPr>
          <w:rFonts w:ascii="Monserat" w:eastAsia="Montserrat" w:hAnsi="Monserat" w:cs="Montserrat"/>
        </w:rPr>
        <w:t xml:space="preserve"> sau să </w:t>
      </w:r>
      <w:proofErr w:type="spellStart"/>
      <w:r w:rsidRPr="005574E7">
        <w:rPr>
          <w:rFonts w:ascii="Monserat" w:eastAsia="Montserrat" w:hAnsi="Monserat" w:cs="Montserrat"/>
        </w:rPr>
        <w:t>influenţeze</w:t>
      </w:r>
      <w:proofErr w:type="spellEnd"/>
      <w:r w:rsidRPr="005574E7">
        <w:rPr>
          <w:rFonts w:ascii="Monserat" w:eastAsia="Montserrat" w:hAnsi="Monserat" w:cs="Montserrat"/>
        </w:rPr>
        <w:t xml:space="preserve"> comisiile de verificare sau Autoritatea de Management pe parcursul procesului de verificare a prezentului apel de proiecte sau a altor apeluri de proiecte derulate în cadrul PR Nord-Est.</w:t>
      </w:r>
    </w:p>
    <w:p w14:paraId="00000284" w14:textId="007AC9E4"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w:t>
      </w:r>
      <w:r w:rsidRPr="005574E7">
        <w:rPr>
          <w:rFonts w:ascii="Monserat" w:eastAsia="Montserrat" w:hAnsi="Monserat" w:cs="Montserrat"/>
        </w:rPr>
        <w:tab/>
        <w:t xml:space="preserve">să fi suferit condamnări definitive în cauze referitoare la </w:t>
      </w:r>
      <w:proofErr w:type="spellStart"/>
      <w:r w:rsidRPr="005574E7">
        <w:rPr>
          <w:rFonts w:ascii="Monserat" w:eastAsia="Montserrat" w:hAnsi="Monserat" w:cs="Montserrat"/>
        </w:rPr>
        <w:t>obţinerea</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utilizarea fondurilor europene </w:t>
      </w:r>
      <w:proofErr w:type="spellStart"/>
      <w:r w:rsidRPr="005574E7">
        <w:rPr>
          <w:rFonts w:ascii="Monserat" w:eastAsia="Montserrat" w:hAnsi="Monserat" w:cs="Montserrat"/>
        </w:rPr>
        <w:t>şi</w:t>
      </w:r>
      <w:proofErr w:type="spellEnd"/>
      <w:r w:rsidRPr="005574E7">
        <w:rPr>
          <w:rFonts w:ascii="Monserat" w:eastAsia="Montserrat" w:hAnsi="Monserat" w:cs="Montserrat"/>
        </w:rPr>
        <w:t>/</w:t>
      </w:r>
      <w:r w:rsidR="00CF2E85">
        <w:rPr>
          <w:rFonts w:ascii="Monserat" w:eastAsia="Montserrat" w:hAnsi="Monserat" w:cs="Montserrat"/>
        </w:rPr>
        <w:t xml:space="preserve"> </w:t>
      </w:r>
      <w:r w:rsidRPr="005574E7">
        <w:rPr>
          <w:rFonts w:ascii="Monserat" w:eastAsia="Montserrat" w:hAnsi="Monserat" w:cs="Montserrat"/>
        </w:rPr>
        <w:t xml:space="preserve">sau a fondurilor publice </w:t>
      </w:r>
      <w:proofErr w:type="spellStart"/>
      <w:r w:rsidRPr="005574E7">
        <w:rPr>
          <w:rFonts w:ascii="Monserat" w:eastAsia="Montserrat" w:hAnsi="Monserat" w:cs="Montserrat"/>
        </w:rPr>
        <w:t>naţionale</w:t>
      </w:r>
      <w:proofErr w:type="spellEnd"/>
      <w:r w:rsidRPr="005574E7">
        <w:rPr>
          <w:rFonts w:ascii="Monserat" w:eastAsia="Montserrat" w:hAnsi="Monserat" w:cs="Montserrat"/>
        </w:rPr>
        <w:t xml:space="preserve"> aferente acestora.</w:t>
      </w:r>
    </w:p>
    <w:p w14:paraId="00000285" w14:textId="77777777" w:rsidR="00473F28" w:rsidRPr="005574E7" w:rsidRDefault="00473F28">
      <w:pPr>
        <w:ind w:hanging="2"/>
        <w:jc w:val="both"/>
        <w:rPr>
          <w:rFonts w:ascii="Monserat" w:eastAsia="Montserrat" w:hAnsi="Monserat" w:cs="Montserrat"/>
        </w:rPr>
      </w:pPr>
    </w:p>
    <w:p w14:paraId="00000287" w14:textId="0E6980B1"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w:t>
      </w:r>
      <w:r w:rsidRPr="005574E7">
        <w:rPr>
          <w:rFonts w:ascii="Monserat" w:eastAsia="Montserrat" w:hAnsi="Monserat" w:cs="Montserrat"/>
        </w:rPr>
        <w:tab/>
        <w:t>Solicitantul trebuie să se regăsească în următoarele situații:</w:t>
      </w:r>
    </w:p>
    <w:p w14:paraId="0000028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w:t>
      </w:r>
      <w:r w:rsidRPr="005574E7">
        <w:rPr>
          <w:rFonts w:ascii="Monserat" w:eastAsia="Montserrat" w:hAnsi="Monserat" w:cs="Montserrat"/>
        </w:rPr>
        <w:tab/>
        <w:t xml:space="preserve">în cazul solicitantului pentru care au fost stabilite debite în sarcina sa ca urmare a măsurilor legale întreprinse de autoritatea de management, acesta va putea încheia contractul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în următoarele </w:t>
      </w:r>
      <w:proofErr w:type="spellStart"/>
      <w:r w:rsidRPr="005574E7">
        <w:rPr>
          <w:rFonts w:ascii="Monserat" w:eastAsia="Montserrat" w:hAnsi="Monserat" w:cs="Montserrat"/>
        </w:rPr>
        <w:t>situaţii</w:t>
      </w:r>
      <w:proofErr w:type="spellEnd"/>
      <w:r w:rsidRPr="005574E7">
        <w:rPr>
          <w:rFonts w:ascii="Monserat" w:eastAsia="Montserrat" w:hAnsi="Monserat" w:cs="Montserrat"/>
        </w:rPr>
        <w:t>:</w:t>
      </w:r>
    </w:p>
    <w:p w14:paraId="00000289" w14:textId="77777777" w:rsidR="00473F28" w:rsidRPr="005574E7" w:rsidRDefault="00E2366F">
      <w:pPr>
        <w:ind w:hanging="2"/>
        <w:jc w:val="both"/>
        <w:rPr>
          <w:rFonts w:ascii="Monserat" w:eastAsia="Montserrat" w:hAnsi="Monserat" w:cs="Montserrat"/>
        </w:rPr>
      </w:pPr>
      <w:sdt>
        <w:sdtPr>
          <w:rPr>
            <w:rFonts w:ascii="Monserat" w:hAnsi="Monserat"/>
          </w:rPr>
          <w:tag w:val="goog_rdk_72"/>
          <w:id w:val="1586723854"/>
        </w:sdtPr>
        <w:sdtEndPr/>
        <w:sdtContent>
          <w:r w:rsidR="00FD3028" w:rsidRPr="005574E7">
            <w:rPr>
              <w:rFonts w:ascii="Segoe UI Symbol" w:eastAsia="Arial Unicode MS" w:hAnsi="Segoe UI Symbol" w:cs="Segoe UI Symbol"/>
            </w:rPr>
            <w:t>✔</w:t>
          </w:r>
        </w:sdtContent>
      </w:sdt>
      <w:r w:rsidR="00FD3028" w:rsidRPr="005574E7">
        <w:rPr>
          <w:rFonts w:ascii="Monserat" w:eastAsia="Montserrat" w:hAnsi="Monserat" w:cs="Montserrat"/>
        </w:rPr>
        <w:tab/>
      </w:r>
      <w:proofErr w:type="spellStart"/>
      <w:r w:rsidR="00FD3028" w:rsidRPr="005574E7">
        <w:rPr>
          <w:rFonts w:ascii="Monserat" w:eastAsia="Montserrat" w:hAnsi="Monserat" w:cs="Montserrat"/>
        </w:rPr>
        <w:t>recunoaşte</w:t>
      </w:r>
      <w:proofErr w:type="spellEnd"/>
      <w:r w:rsidR="00FD3028" w:rsidRPr="005574E7">
        <w:rPr>
          <w:rFonts w:ascii="Monserat" w:eastAsia="Montserrat" w:hAnsi="Monserat" w:cs="Montserrat"/>
        </w:rPr>
        <w:t xml:space="preserve"> debitul stabilit în sarcina sa de autoritatea de management pentru PR Nord-Est </w:t>
      </w:r>
      <w:proofErr w:type="spellStart"/>
      <w:r w:rsidR="00FD3028" w:rsidRPr="005574E7">
        <w:rPr>
          <w:rFonts w:ascii="Monserat" w:eastAsia="Montserrat" w:hAnsi="Monserat" w:cs="Montserrat"/>
        </w:rPr>
        <w:t>şi</w:t>
      </w:r>
      <w:proofErr w:type="spellEnd"/>
      <w:r w:rsidR="00FD3028" w:rsidRPr="005574E7">
        <w:rPr>
          <w:rFonts w:ascii="Monserat" w:eastAsia="Montserrat" w:hAnsi="Monserat" w:cs="Montserrat"/>
        </w:rPr>
        <w:t xml:space="preserve"> îl achită integral, </w:t>
      </w:r>
      <w:proofErr w:type="spellStart"/>
      <w:r w:rsidR="00FD3028" w:rsidRPr="005574E7">
        <w:rPr>
          <w:rFonts w:ascii="Monserat" w:eastAsia="Montserrat" w:hAnsi="Monserat" w:cs="Montserrat"/>
        </w:rPr>
        <w:t>ataşând</w:t>
      </w:r>
      <w:proofErr w:type="spellEnd"/>
      <w:r w:rsidR="00FD3028" w:rsidRPr="005574E7">
        <w:rPr>
          <w:rFonts w:ascii="Monserat" w:eastAsia="Montserrat" w:hAnsi="Monserat" w:cs="Montserrat"/>
        </w:rPr>
        <w:t xml:space="preserve"> dovezi în acest sens, cu excepția proiectelor aflate în implementare, pentru care </w:t>
      </w:r>
      <w:proofErr w:type="spellStart"/>
      <w:r w:rsidR="00FD3028" w:rsidRPr="005574E7">
        <w:rPr>
          <w:rFonts w:ascii="Monserat" w:eastAsia="Montserrat" w:hAnsi="Monserat" w:cs="Montserrat"/>
        </w:rPr>
        <w:t>recunoaşte</w:t>
      </w:r>
      <w:proofErr w:type="spellEnd"/>
      <w:r w:rsidR="00FD3028" w:rsidRPr="005574E7">
        <w:rPr>
          <w:rFonts w:ascii="Monserat" w:eastAsia="Montserrat" w:hAnsi="Monserat" w:cs="Montserrat"/>
        </w:rPr>
        <w:t xml:space="preserve"> debitul stabilit </w:t>
      </w:r>
      <w:proofErr w:type="spellStart"/>
      <w:r w:rsidR="00FD3028" w:rsidRPr="005574E7">
        <w:rPr>
          <w:rFonts w:ascii="Monserat" w:eastAsia="Montserrat" w:hAnsi="Monserat" w:cs="Montserrat"/>
        </w:rPr>
        <w:t>şi</w:t>
      </w:r>
      <w:proofErr w:type="spellEnd"/>
      <w:r w:rsidR="00FD3028" w:rsidRPr="005574E7">
        <w:rPr>
          <w:rFonts w:ascii="Monserat" w:eastAsia="Montserrat" w:hAnsi="Monserat" w:cs="Montserrat"/>
        </w:rPr>
        <w:t xml:space="preserve"> îl achită integral sau </w:t>
      </w:r>
      <w:proofErr w:type="spellStart"/>
      <w:r w:rsidR="00FD3028" w:rsidRPr="005574E7">
        <w:rPr>
          <w:rFonts w:ascii="Monserat" w:eastAsia="Montserrat" w:hAnsi="Monserat" w:cs="Montserrat"/>
        </w:rPr>
        <w:t>îşi</w:t>
      </w:r>
      <w:proofErr w:type="spellEnd"/>
      <w:r w:rsidR="00FD3028" w:rsidRPr="005574E7">
        <w:rPr>
          <w:rFonts w:ascii="Monserat" w:eastAsia="Montserrat" w:hAnsi="Monserat" w:cs="Montserrat"/>
        </w:rPr>
        <w:t xml:space="preserve"> exprimă acordul cu privire la stingerea acestuia din valoarea cererilor de rambursare ulterioare, aferente proiectului în cadrul căruia a fost constatat.</w:t>
      </w:r>
    </w:p>
    <w:p w14:paraId="0000028A" w14:textId="6CF4439C" w:rsidR="00473F28" w:rsidRPr="005574E7" w:rsidRDefault="00E2366F">
      <w:pPr>
        <w:ind w:hanging="2"/>
        <w:jc w:val="both"/>
        <w:rPr>
          <w:rFonts w:ascii="Monserat" w:eastAsia="Montserrat" w:hAnsi="Monserat" w:cs="Montserrat"/>
        </w:rPr>
      </w:pPr>
      <w:sdt>
        <w:sdtPr>
          <w:rPr>
            <w:rFonts w:ascii="Monserat" w:hAnsi="Monserat"/>
          </w:rPr>
          <w:tag w:val="goog_rdk_73"/>
          <w:id w:val="2089729340"/>
        </w:sdtPr>
        <w:sdtEndPr/>
        <w:sdtContent>
          <w:r w:rsidR="00FD3028" w:rsidRPr="005574E7">
            <w:rPr>
              <w:rFonts w:ascii="Segoe UI Symbol" w:eastAsia="Arial Unicode MS" w:hAnsi="Segoe UI Symbol" w:cs="Segoe UI Symbol"/>
            </w:rPr>
            <w:t>✔</w:t>
          </w:r>
        </w:sdtContent>
      </w:sdt>
      <w:r w:rsidR="00FD3028" w:rsidRPr="005574E7">
        <w:rPr>
          <w:rFonts w:ascii="Monserat" w:eastAsia="Montserrat" w:hAnsi="Monserat" w:cs="Montserrat"/>
        </w:rPr>
        <w:tab/>
        <w:t xml:space="preserve">a contestat în </w:t>
      </w:r>
      <w:proofErr w:type="spellStart"/>
      <w:r w:rsidR="00FD3028" w:rsidRPr="005574E7">
        <w:rPr>
          <w:rFonts w:ascii="Monserat" w:eastAsia="Montserrat" w:hAnsi="Monserat" w:cs="Montserrat"/>
        </w:rPr>
        <w:t>instanţă</w:t>
      </w:r>
      <w:proofErr w:type="spellEnd"/>
      <w:r w:rsidR="00FD3028" w:rsidRPr="005574E7">
        <w:rPr>
          <w:rFonts w:ascii="Monserat" w:eastAsia="Montserrat" w:hAnsi="Monserat" w:cs="Montserrat"/>
        </w:rPr>
        <w:t xml:space="preserve"> notificările/</w:t>
      </w:r>
      <w:r w:rsidR="00CF2E85">
        <w:rPr>
          <w:rFonts w:ascii="Monserat" w:eastAsia="Montserrat" w:hAnsi="Monserat" w:cs="Montserrat"/>
        </w:rPr>
        <w:t xml:space="preserve"> </w:t>
      </w:r>
      <w:r w:rsidR="00FD3028" w:rsidRPr="005574E7">
        <w:rPr>
          <w:rFonts w:ascii="Monserat" w:eastAsia="Montserrat" w:hAnsi="Monserat" w:cs="Montserrat"/>
        </w:rPr>
        <w:t>procesele verbale/</w:t>
      </w:r>
      <w:r w:rsidR="00CF2E85">
        <w:rPr>
          <w:rFonts w:ascii="Monserat" w:eastAsia="Montserrat" w:hAnsi="Monserat" w:cs="Montserrat"/>
        </w:rPr>
        <w:t xml:space="preserve"> </w:t>
      </w:r>
      <w:r w:rsidR="00FD3028" w:rsidRPr="005574E7">
        <w:rPr>
          <w:rFonts w:ascii="Monserat" w:eastAsia="Montserrat" w:hAnsi="Monserat" w:cs="Montserrat"/>
        </w:rPr>
        <w:t>notele de constatare a unor debite și prin decizie a instanțelor de judecată acestea au fost suspendate de la executare, anexând dovezi în acest sens.</w:t>
      </w:r>
    </w:p>
    <w:p w14:paraId="0000028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w:t>
      </w:r>
      <w:r w:rsidRPr="005574E7">
        <w:rPr>
          <w:rFonts w:ascii="Monserat" w:eastAsia="Montserrat" w:hAnsi="Monserat" w:cs="Montserrat"/>
        </w:rPr>
        <w:tab/>
        <w:t xml:space="preserve">(la momentul etapei de contractare) să fi achitat obligațiile de plată nete (diferența dintre obligațiile de plată restanțe la buget și sumele de recuperat de la buget) către bugetul de stat și respectiv bugetul local, în cuantumul stabilit de legislația în vigoare. </w:t>
      </w:r>
    </w:p>
    <w:p w14:paraId="0000028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w:t>
      </w:r>
      <w:r w:rsidRPr="005574E7">
        <w:rPr>
          <w:rFonts w:ascii="Monserat" w:eastAsia="Montserrat" w:hAnsi="Monserat" w:cs="Montserrat"/>
        </w:rPr>
        <w:tab/>
        <w:t>Deține dreptul legal de a desfășura activitățile prevăzute în cadrul proiectului.</w:t>
      </w:r>
    </w:p>
    <w:p w14:paraId="0000028D" w14:textId="77777777" w:rsidR="00473F28" w:rsidRPr="005574E7" w:rsidRDefault="00473F28">
      <w:pPr>
        <w:ind w:hanging="2"/>
        <w:jc w:val="both"/>
        <w:rPr>
          <w:rFonts w:ascii="Monserat" w:eastAsia="Montserrat" w:hAnsi="Monserat" w:cs="Montserrat"/>
        </w:rPr>
      </w:pPr>
    </w:p>
    <w:p w14:paraId="0000028E" w14:textId="18886D66"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sz w:val="24"/>
          <w:szCs w:val="24"/>
        </w:rPr>
        <w:t xml:space="preserve">     </w:t>
      </w:r>
      <w:r w:rsidRPr="005574E7">
        <w:rPr>
          <w:rFonts w:ascii="Monserat" w:eastAsia="Montserrat" w:hAnsi="Monserat" w:cs="Montserrat"/>
          <w:b/>
          <w:color w:val="000000"/>
          <w:sz w:val="24"/>
          <w:szCs w:val="24"/>
        </w:rPr>
        <w:t>Cerința 3 - Solicitantul la finanțare trebuie să demonstreze cel puțin unul din următoarele drepturi asupra imobilului (cl</w:t>
      </w:r>
      <w:r w:rsidR="00CF2E85">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dire si teren) ce face obiectul proiectului</w:t>
      </w:r>
      <w:r w:rsidRPr="005574E7">
        <w:rPr>
          <w:rFonts w:ascii="Monserat" w:eastAsia="Montserrat" w:hAnsi="Monserat" w:cs="Montserrat"/>
          <w:color w:val="000000"/>
          <w:sz w:val="24"/>
          <w:szCs w:val="24"/>
        </w:rPr>
        <w:t>:</w:t>
      </w:r>
    </w:p>
    <w:p w14:paraId="0000028F" w14:textId="77777777" w:rsidR="00473F28" w:rsidRPr="005574E7" w:rsidRDefault="00FD3028">
      <w:pPr>
        <w:numPr>
          <w:ilvl w:val="0"/>
          <w:numId w:val="6"/>
        </w:numPr>
        <w:spacing w:before="120" w:after="0"/>
        <w:ind w:left="0" w:hanging="2"/>
        <w:jc w:val="both"/>
        <w:rPr>
          <w:rFonts w:ascii="Monserat" w:eastAsia="Montserrat" w:hAnsi="Monserat" w:cs="Montserrat"/>
        </w:rPr>
      </w:pPr>
      <w:r w:rsidRPr="005574E7">
        <w:rPr>
          <w:rFonts w:ascii="Monserat" w:eastAsia="Montserrat" w:hAnsi="Monserat" w:cs="Montserrat"/>
          <w:b/>
        </w:rPr>
        <w:t xml:space="preserve">Dreptul de proprietate publică/ privată; </w:t>
      </w:r>
    </w:p>
    <w:p w14:paraId="00000290" w14:textId="77777777" w:rsidR="00473F28" w:rsidRPr="005574E7" w:rsidRDefault="00FD3028">
      <w:pPr>
        <w:numPr>
          <w:ilvl w:val="0"/>
          <w:numId w:val="6"/>
        </w:numPr>
        <w:spacing w:before="120" w:after="0"/>
        <w:ind w:left="0" w:hanging="2"/>
        <w:jc w:val="both"/>
        <w:rPr>
          <w:rFonts w:ascii="Monserat" w:eastAsia="Montserrat" w:hAnsi="Monserat" w:cs="Montserrat"/>
        </w:rPr>
      </w:pPr>
      <w:r w:rsidRPr="005574E7">
        <w:rPr>
          <w:rFonts w:ascii="Monserat" w:eastAsia="Montserrat" w:hAnsi="Monserat" w:cs="Montserrat"/>
          <w:b/>
        </w:rPr>
        <w:t xml:space="preserve">Dreptul de administrare; </w:t>
      </w:r>
    </w:p>
    <w:p w14:paraId="00000291" w14:textId="77777777" w:rsidR="00473F28" w:rsidRPr="005574E7" w:rsidRDefault="00473F28">
      <w:pPr>
        <w:spacing w:before="120" w:after="0"/>
        <w:jc w:val="both"/>
        <w:rPr>
          <w:rFonts w:ascii="Monserat" w:eastAsia="Montserrat" w:hAnsi="Monserat" w:cs="Montserrat"/>
        </w:rPr>
      </w:pPr>
    </w:p>
    <w:p w14:paraId="00000292" w14:textId="77777777" w:rsidR="00473F28" w:rsidRPr="005574E7" w:rsidRDefault="00FD3028">
      <w:pPr>
        <w:ind w:right="34" w:hanging="2"/>
        <w:jc w:val="both"/>
        <w:rPr>
          <w:rFonts w:ascii="Monserat" w:eastAsia="Montserrat" w:hAnsi="Monserat" w:cs="Montserrat"/>
        </w:rPr>
      </w:pPr>
      <w:r w:rsidRPr="005574E7">
        <w:rPr>
          <w:rFonts w:ascii="Monserat" w:eastAsia="Montserrat" w:hAnsi="Monserat" w:cs="Montserrat"/>
        </w:rPr>
        <w:t xml:space="preserve">Din documentele privind drepturile reale asupra obiectelor de investiție trebuie să reiasă faptul că dreptul respectiv este menținut pe toată perioada de implementare și durabilitate a investiției. </w:t>
      </w:r>
    </w:p>
    <w:p w14:paraId="00000293" w14:textId="6A3914DA" w:rsidR="00473F28" w:rsidRPr="005574E7" w:rsidRDefault="00FD3028">
      <w:pPr>
        <w:ind w:right="34" w:hanging="2"/>
        <w:jc w:val="both"/>
        <w:rPr>
          <w:rFonts w:ascii="Monserat" w:eastAsia="Montserrat" w:hAnsi="Monserat" w:cs="Montserrat"/>
        </w:rPr>
      </w:pPr>
      <w:r w:rsidRPr="005574E7">
        <w:rPr>
          <w:rFonts w:ascii="Monserat" w:eastAsia="Montserrat" w:hAnsi="Monserat" w:cs="Montserrat"/>
        </w:rPr>
        <w:t>Solicitantul trebuie sa dețină unul din drepturile men</w:t>
      </w:r>
      <w:r w:rsidR="00CF2E85">
        <w:rPr>
          <w:rFonts w:ascii="Monserat" w:eastAsia="Montserrat" w:hAnsi="Monserat" w:cs="Montserrat"/>
        </w:rPr>
        <w:t>ț</w:t>
      </w:r>
      <w:r w:rsidRPr="005574E7">
        <w:rPr>
          <w:rFonts w:ascii="Monserat" w:eastAsia="Montserrat" w:hAnsi="Monserat" w:cs="Montserrat"/>
        </w:rPr>
        <w:t xml:space="preserve">ionate mai sus asupra obiectelor de investiție propuse prin proiect, respectiv să demonstreze că acestea nu sunt afectate de limitări legale, convenționale, judiciare ale dreptului real invocat, incompatibile cu realizarea activităților proiectului (de ex. limite legale, convenționale etc). În acest sens, va depune documentele justificative menționate la secțiunea </w:t>
      </w:r>
      <w:sdt>
        <w:sdtPr>
          <w:rPr>
            <w:rFonts w:ascii="Monserat" w:hAnsi="Monserat"/>
          </w:rPr>
          <w:tag w:val="goog_rdk_74"/>
          <w:id w:val="186269071"/>
        </w:sdtPr>
        <w:sdtEndPr/>
        <w:sdtContent/>
      </w:sdt>
      <w:r w:rsidRPr="005574E7">
        <w:rPr>
          <w:rFonts w:ascii="Monserat" w:eastAsia="Montserrat" w:hAnsi="Monserat" w:cs="Montserrat"/>
        </w:rPr>
        <w:t xml:space="preserve">7.6. </w:t>
      </w:r>
    </w:p>
    <w:p w14:paraId="00000294" w14:textId="77777777" w:rsidR="00473F28" w:rsidRPr="005574E7" w:rsidRDefault="00FD3028">
      <w:pPr>
        <w:ind w:right="-720" w:hanging="2"/>
        <w:jc w:val="both"/>
        <w:rPr>
          <w:rFonts w:ascii="Monserat" w:eastAsia="Montserrat" w:hAnsi="Monserat" w:cs="Montserrat"/>
        </w:rPr>
      </w:pPr>
      <w:r w:rsidRPr="005574E7">
        <w:rPr>
          <w:rFonts w:ascii="Monserat" w:eastAsia="Montserrat" w:hAnsi="Monserat" w:cs="Montserrat"/>
          <w:b/>
        </w:rPr>
        <w:t>Nu se accep</w:t>
      </w:r>
      <w:sdt>
        <w:sdtPr>
          <w:rPr>
            <w:rFonts w:ascii="Monserat" w:hAnsi="Monserat"/>
          </w:rPr>
          <w:tag w:val="goog_rdk_150"/>
          <w:id w:val="-321978623"/>
        </w:sdtPr>
        <w:sdtEndPr/>
        <w:sdtContent/>
      </w:sdt>
      <w:sdt>
        <w:sdtPr>
          <w:rPr>
            <w:rFonts w:ascii="Monserat" w:hAnsi="Monserat"/>
          </w:rPr>
          <w:tag w:val="goog_rdk_174"/>
          <w:id w:val="819456852"/>
        </w:sdtPr>
        <w:sdtEndPr/>
        <w:sdtContent/>
      </w:sdt>
      <w:sdt>
        <w:sdtPr>
          <w:rPr>
            <w:rFonts w:ascii="Monserat" w:hAnsi="Monserat"/>
          </w:rPr>
          <w:tag w:val="goog_rdk_198"/>
          <w:id w:val="1410812576"/>
        </w:sdtPr>
        <w:sdtEndPr/>
        <w:sdtContent/>
      </w:sdt>
      <w:sdt>
        <w:sdtPr>
          <w:rPr>
            <w:rFonts w:ascii="Monserat" w:hAnsi="Monserat"/>
          </w:rPr>
          <w:tag w:val="goog_rdk_224"/>
          <w:id w:val="1002234992"/>
        </w:sdtPr>
        <w:sdtEndPr/>
        <w:sdtContent/>
      </w:sdt>
      <w:sdt>
        <w:sdtPr>
          <w:rPr>
            <w:rFonts w:ascii="Monserat" w:hAnsi="Monserat"/>
          </w:rPr>
          <w:tag w:val="goog_rdk_242"/>
          <w:id w:val="9189203"/>
        </w:sdtPr>
        <w:sdtEndPr/>
        <w:sdtContent/>
      </w:sdt>
      <w:sdt>
        <w:sdtPr>
          <w:rPr>
            <w:rFonts w:ascii="Monserat" w:hAnsi="Monserat"/>
          </w:rPr>
          <w:tag w:val="goog_rdk_269"/>
          <w:id w:val="-1344854883"/>
        </w:sdtPr>
        <w:sdtEndPr/>
        <w:sdtContent/>
      </w:sdt>
      <w:sdt>
        <w:sdtPr>
          <w:rPr>
            <w:rFonts w:ascii="Monserat" w:hAnsi="Monserat"/>
          </w:rPr>
          <w:tag w:val="goog_rdk_296"/>
          <w:id w:val="-59946053"/>
        </w:sdtPr>
        <w:sdtEndPr/>
        <w:sdtContent/>
      </w:sdt>
      <w:sdt>
        <w:sdtPr>
          <w:rPr>
            <w:rFonts w:ascii="Monserat" w:hAnsi="Monserat"/>
          </w:rPr>
          <w:tag w:val="goog_rdk_324"/>
          <w:id w:val="-1487702351"/>
        </w:sdtPr>
        <w:sdtEndPr/>
        <w:sdtContent/>
      </w:sdt>
      <w:sdt>
        <w:sdtPr>
          <w:rPr>
            <w:rFonts w:ascii="Monserat" w:hAnsi="Monserat"/>
          </w:rPr>
          <w:tag w:val="goog_rdk_353"/>
          <w:id w:val="-928185664"/>
        </w:sdtPr>
        <w:sdtEndPr/>
        <w:sdtContent/>
      </w:sdt>
      <w:sdt>
        <w:sdtPr>
          <w:rPr>
            <w:rFonts w:ascii="Monserat" w:hAnsi="Monserat"/>
          </w:rPr>
          <w:tag w:val="goog_rdk_383"/>
          <w:id w:val="-1195925227"/>
        </w:sdtPr>
        <w:sdtEndPr/>
        <w:sdtContent/>
      </w:sdt>
      <w:r w:rsidRPr="005574E7">
        <w:rPr>
          <w:rFonts w:ascii="Monserat" w:eastAsia="Montserrat" w:hAnsi="Monserat" w:cs="Montserrat"/>
          <w:b/>
        </w:rPr>
        <w:t>tă înscrierea provizorie a drepturilor de proprietate menționate în cadrul acestei secțiuni.</w:t>
      </w:r>
    </w:p>
    <w:p w14:paraId="00000295"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00000296"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De asemenea, în cadrul acestui apel de proiecte, nu se consideră sarcină sau interdicție care afectează implementarea proiectului și care să conducă la respingerea cererii de finanțare din procesul de evaluare, selecție și contractare: </w:t>
      </w:r>
    </w:p>
    <w:p w14:paraId="00000297" w14:textId="368D860A" w:rsidR="00473F28" w:rsidRPr="005574E7" w:rsidRDefault="00FD3028">
      <w:pPr>
        <w:numPr>
          <w:ilvl w:val="0"/>
          <w:numId w:val="9"/>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închirierea/</w:t>
      </w:r>
      <w:r w:rsidR="00CF2E85">
        <w:rPr>
          <w:rFonts w:ascii="Monserat" w:eastAsia="Montserrat" w:hAnsi="Monserat" w:cs="Montserrat"/>
          <w:color w:val="000000"/>
        </w:rPr>
        <w:t xml:space="preserve"> </w:t>
      </w:r>
      <w:r w:rsidRPr="005574E7">
        <w:rPr>
          <w:rFonts w:ascii="Monserat" w:eastAsia="Montserrat" w:hAnsi="Monserat" w:cs="Montserrat"/>
          <w:color w:val="000000"/>
        </w:rPr>
        <w:t>darea în folosință gratuită/</w:t>
      </w:r>
      <w:r w:rsidR="00CF2E85">
        <w:rPr>
          <w:rFonts w:ascii="Monserat" w:eastAsia="Montserrat" w:hAnsi="Monserat" w:cs="Montserrat"/>
          <w:color w:val="000000"/>
        </w:rPr>
        <w:t xml:space="preserve"> </w:t>
      </w:r>
      <w:r w:rsidRPr="005574E7">
        <w:rPr>
          <w:rFonts w:ascii="Monserat" w:eastAsia="Montserrat" w:hAnsi="Monserat" w:cs="Montserrat"/>
          <w:color w:val="000000"/>
        </w:rPr>
        <w:t>concesiunea a unor suprafețe din terenul aferent imobilului, cu condiția ca respectivele limite ale dreptului de proprietate să nu fie incompatibile cu realizarea activităților/ implementarea proiectului,</w:t>
      </w:r>
    </w:p>
    <w:p w14:paraId="00000299" w14:textId="77777777" w:rsidR="00473F28" w:rsidRPr="005574E7" w:rsidRDefault="00473F28">
      <w:pPr>
        <w:spacing w:after="0"/>
        <w:ind w:hanging="2"/>
        <w:jc w:val="both"/>
        <w:rPr>
          <w:rFonts w:ascii="Monserat" w:eastAsia="Montserrat" w:hAnsi="Monserat" w:cs="Montserrat"/>
        </w:rPr>
      </w:pPr>
    </w:p>
    <w:p w14:paraId="0000029A"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Fiecare caz în parte va fi analizat la nivelul AM în cadrul etapelor de evaluare, selecție și contractare a proiectului.</w:t>
      </w:r>
    </w:p>
    <w:p w14:paraId="0000029B" w14:textId="77777777" w:rsidR="00473F28" w:rsidRPr="005574E7" w:rsidRDefault="00FD3028">
      <w:pPr>
        <w:spacing w:after="0"/>
        <w:ind w:hanging="2"/>
        <w:jc w:val="both"/>
        <w:rPr>
          <w:rFonts w:ascii="Monserat" w:eastAsia="Montserrat" w:hAnsi="Monserat" w:cs="Montserrat"/>
          <w:b/>
        </w:rPr>
      </w:pPr>
      <w:r w:rsidRPr="005574E7">
        <w:rPr>
          <w:rFonts w:ascii="Monserat" w:eastAsia="Montserrat" w:hAnsi="Monserat" w:cs="Montserrat"/>
          <w:b/>
        </w:rPr>
        <w:t>Garanțiile reale asupra imobilelor (ex. ipoteca etc.) sunt considerate în accepțiunea AM PR incompatibile cu realizarea proiectelor de investiții în cadrul PR Nord-Est 2021-2027.</w:t>
      </w:r>
    </w:p>
    <w:p w14:paraId="0000029C" w14:textId="77777777" w:rsidR="00473F28" w:rsidRPr="005574E7" w:rsidRDefault="00473F28">
      <w:pPr>
        <w:spacing w:after="0"/>
        <w:ind w:hanging="2"/>
        <w:jc w:val="both"/>
        <w:rPr>
          <w:rFonts w:ascii="Monserat" w:eastAsia="Montserrat" w:hAnsi="Monserat" w:cs="Montserrat"/>
        </w:rPr>
      </w:pPr>
    </w:p>
    <w:p w14:paraId="0000029D"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bookmarkStart w:id="81" w:name="_heading=h.2zbgiuw" w:colFirst="0" w:colLast="0"/>
      <w:bookmarkEnd w:id="81"/>
      <w:r w:rsidRPr="005574E7">
        <w:rPr>
          <w:rFonts w:ascii="Monserat" w:eastAsia="Montserrat" w:hAnsi="Monserat" w:cs="Montserrat"/>
          <w:b/>
          <w:color w:val="000000"/>
          <w:sz w:val="24"/>
          <w:szCs w:val="24"/>
        </w:rPr>
        <w:t>Cerința 4 - Solicitantul asigură contribuția proprie la valoarea cheltuielilor eligibile (minim 2% din valoarea cheltuielilor eligibile), acoperirea cheltuielilor neeligibile ale proiectului, precum și cele pentru buna funcționare a acestuia în perioada de durabilitate.</w:t>
      </w:r>
    </w:p>
    <w:p w14:paraId="0000029E" w14:textId="5CA5B279" w:rsidR="00473F28" w:rsidRPr="005574E7" w:rsidRDefault="00FD3028" w:rsidP="00BC6B10">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82" w:name="_Toc160718971"/>
      <w:r w:rsidRPr="005574E7">
        <w:rPr>
          <w:rFonts w:ascii="Monserat" w:eastAsia="Montserrat" w:hAnsi="Monserat" w:cs="Montserrat"/>
          <w:bCs w:val="0"/>
          <w:color w:val="000000"/>
          <w:sz w:val="24"/>
          <w:szCs w:val="24"/>
        </w:rPr>
        <w:t>Categorii de solicitan</w:t>
      </w:r>
      <w:r w:rsidR="00CF2E85">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i eligibili</w:t>
      </w:r>
      <w:bookmarkEnd w:id="82"/>
      <w:r w:rsidRPr="005574E7">
        <w:rPr>
          <w:rFonts w:ascii="Monserat" w:eastAsia="Montserrat" w:hAnsi="Monserat" w:cs="Montserrat"/>
          <w:bCs w:val="0"/>
          <w:color w:val="000000"/>
          <w:sz w:val="24"/>
          <w:szCs w:val="24"/>
        </w:rPr>
        <w:t xml:space="preserve"> </w:t>
      </w:r>
    </w:p>
    <w:p w14:paraId="0000029F" w14:textId="77777777" w:rsidR="00473F28" w:rsidRPr="005574E7" w:rsidRDefault="00473F28">
      <w:pPr>
        <w:spacing w:after="0"/>
        <w:ind w:hanging="2"/>
        <w:jc w:val="both"/>
        <w:rPr>
          <w:rFonts w:ascii="Monserat" w:eastAsia="Montserrat" w:hAnsi="Monserat" w:cs="Montserrat"/>
        </w:rPr>
      </w:pPr>
    </w:p>
    <w:p w14:paraId="000002A0" w14:textId="6E905C05" w:rsidR="00473F28" w:rsidRPr="005574E7" w:rsidRDefault="00FD3028">
      <w:pPr>
        <w:ind w:hanging="2"/>
        <w:jc w:val="both"/>
        <w:rPr>
          <w:rFonts w:ascii="Monserat" w:eastAsia="Montserrat" w:hAnsi="Monserat" w:cs="Montserrat"/>
        </w:rPr>
      </w:pPr>
      <w:bookmarkStart w:id="83" w:name="_heading=h.1egqt2p" w:colFirst="0" w:colLast="0"/>
      <w:bookmarkEnd w:id="83"/>
      <w:r w:rsidRPr="005574E7">
        <w:rPr>
          <w:rFonts w:ascii="Monserat" w:eastAsia="Montserrat" w:hAnsi="Monserat" w:cs="Montserrat"/>
        </w:rPr>
        <w:t>Solicitanții de finanțare eligibili ai proiectelor depuse în cadrul acestui apel de proiecte sunt reprezentați de unități administrativ-teritoriale municipii sau municipii reședință de județ din Regiunea de Dezvoltare Nord-Est, definite conform Legii nr. 215/</w:t>
      </w:r>
      <w:r w:rsidR="00CF2E85">
        <w:rPr>
          <w:rFonts w:ascii="Monserat" w:eastAsia="Montserrat" w:hAnsi="Monserat" w:cs="Montserrat"/>
        </w:rPr>
        <w:t xml:space="preserve"> </w:t>
      </w:r>
      <w:r w:rsidRPr="005574E7">
        <w:rPr>
          <w:rFonts w:ascii="Monserat" w:eastAsia="Montserrat" w:hAnsi="Monserat" w:cs="Montserrat"/>
        </w:rPr>
        <w:t>2001 a administrației publice locale, cu modificările și completările ulterioare și constituite potrivit Legii nr. 2/</w:t>
      </w:r>
      <w:r w:rsidR="00CF2E85">
        <w:rPr>
          <w:rFonts w:ascii="Monserat" w:eastAsia="Montserrat" w:hAnsi="Monserat" w:cs="Montserrat"/>
        </w:rPr>
        <w:t xml:space="preserve"> </w:t>
      </w:r>
      <w:r w:rsidRPr="005574E7">
        <w:rPr>
          <w:rFonts w:ascii="Monserat" w:eastAsia="Montserrat" w:hAnsi="Monserat" w:cs="Montserrat"/>
        </w:rPr>
        <w:t>1968 privind organizarea administrativă a teritoriului României, republicată.</w:t>
      </w:r>
    </w:p>
    <w:p w14:paraId="000002A1" w14:textId="77777777" w:rsidR="00473F28" w:rsidRPr="005574E7" w:rsidRDefault="00FD3028" w:rsidP="00BC6B10">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84" w:name="_Toc160718972"/>
      <w:r w:rsidRPr="005574E7">
        <w:rPr>
          <w:rFonts w:ascii="Monserat" w:eastAsia="Montserrat" w:hAnsi="Monserat" w:cs="Montserrat"/>
          <w:bCs w:val="0"/>
          <w:color w:val="000000"/>
          <w:sz w:val="24"/>
          <w:szCs w:val="24"/>
        </w:rPr>
        <w:t>Categorii de parteneri eligibili</w:t>
      </w:r>
      <w:bookmarkEnd w:id="84"/>
      <w:r w:rsidRPr="005574E7">
        <w:rPr>
          <w:rFonts w:ascii="Monserat" w:eastAsia="Montserrat" w:hAnsi="Monserat" w:cs="Montserrat"/>
          <w:bCs w:val="0"/>
          <w:color w:val="000000"/>
          <w:sz w:val="24"/>
          <w:szCs w:val="24"/>
        </w:rPr>
        <w:t xml:space="preserve"> </w:t>
      </w:r>
    </w:p>
    <w:p w14:paraId="000002A2" w14:textId="00D64D4F" w:rsidR="00473F28" w:rsidRPr="005574E7" w:rsidRDefault="00FD3028">
      <w:pPr>
        <w:numPr>
          <w:ilvl w:val="0"/>
          <w:numId w:val="4"/>
        </w:numPr>
        <w:spacing w:after="0"/>
        <w:ind w:left="0" w:hanging="2"/>
        <w:jc w:val="both"/>
        <w:rPr>
          <w:rFonts w:ascii="Monserat" w:eastAsia="Montserrat" w:hAnsi="Monserat" w:cs="Montserrat"/>
        </w:rPr>
      </w:pPr>
      <w:r w:rsidRPr="005574E7">
        <w:rPr>
          <w:rFonts w:ascii="Monserat" w:eastAsia="Montserrat" w:hAnsi="Monserat" w:cs="Montserrat"/>
        </w:rPr>
        <w:t xml:space="preserve">     Unitatea administrativ-teritorială </w:t>
      </w:r>
      <w:proofErr w:type="spellStart"/>
      <w:r w:rsidRPr="005574E7">
        <w:rPr>
          <w:rFonts w:ascii="Monserat" w:eastAsia="Montserrat" w:hAnsi="Monserat" w:cs="Montserrat"/>
        </w:rPr>
        <w:t>judeţ</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oraş</w:t>
      </w:r>
      <w:proofErr w:type="spellEnd"/>
      <w:r w:rsidRPr="005574E7">
        <w:rPr>
          <w:rFonts w:ascii="Monserat" w:eastAsia="Montserrat" w:hAnsi="Monserat" w:cs="Montserrat"/>
        </w:rPr>
        <w:t>/ municipiu/ comun</w:t>
      </w:r>
      <w:r w:rsidR="00CF2E85">
        <w:rPr>
          <w:rFonts w:ascii="Monserat" w:eastAsia="Montserrat" w:hAnsi="Monserat" w:cs="Montserrat"/>
        </w:rPr>
        <w:t>ă</w:t>
      </w:r>
      <w:r w:rsidRPr="005574E7">
        <w:rPr>
          <w:rFonts w:ascii="Monserat" w:eastAsia="Montserrat" w:hAnsi="Monserat" w:cs="Montserrat"/>
        </w:rPr>
        <w:t xml:space="preserve"> din zona urbană funcțională (Z.U.F) / zona metropolitană (Z.M)</w:t>
      </w:r>
    </w:p>
    <w:p w14:paraId="000002A3" w14:textId="4AEAA3FF" w:rsidR="00473F28" w:rsidRPr="005574E7" w:rsidRDefault="00FD3028">
      <w:pPr>
        <w:numPr>
          <w:ilvl w:val="0"/>
          <w:numId w:val="4"/>
        </w:numPr>
        <w:spacing w:after="0"/>
        <w:ind w:left="0" w:hanging="2"/>
        <w:jc w:val="both"/>
        <w:rPr>
          <w:rFonts w:ascii="Monserat" w:eastAsia="Montserrat" w:hAnsi="Monserat" w:cs="Montserrat"/>
        </w:rPr>
      </w:pPr>
      <w:r w:rsidRPr="005574E7">
        <w:rPr>
          <w:rFonts w:ascii="Monserat" w:eastAsia="Montserrat" w:hAnsi="Monserat" w:cs="Montserrat"/>
        </w:rPr>
        <w:t xml:space="preserve">     Instituțiile și serviciile publice aflate în subordinea unităților administrativ</w:t>
      </w:r>
      <w:r w:rsidR="00CF2E85">
        <w:rPr>
          <w:rFonts w:ascii="Monserat" w:eastAsia="Montserrat" w:hAnsi="Monserat" w:cs="Montserrat"/>
        </w:rPr>
        <w:t xml:space="preserve"> - </w:t>
      </w:r>
      <w:r w:rsidRPr="005574E7">
        <w:rPr>
          <w:rFonts w:ascii="Monserat" w:eastAsia="Montserrat" w:hAnsi="Monserat" w:cs="Montserrat"/>
        </w:rPr>
        <w:t xml:space="preserve">teritoriale municipiu </w:t>
      </w:r>
      <w:proofErr w:type="spellStart"/>
      <w:r w:rsidRPr="005574E7">
        <w:rPr>
          <w:rFonts w:ascii="Monserat" w:eastAsia="Montserrat" w:hAnsi="Monserat" w:cs="Montserrat"/>
        </w:rPr>
        <w:t>resedin</w:t>
      </w:r>
      <w:r w:rsidR="00CF2E85">
        <w:rPr>
          <w:rFonts w:ascii="Monserat" w:eastAsia="Montserrat" w:hAnsi="Monserat" w:cs="Montserrat"/>
        </w:rPr>
        <w:t>ță</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judet</w:t>
      </w:r>
      <w:proofErr w:type="spellEnd"/>
      <w:r w:rsidRPr="005574E7">
        <w:rPr>
          <w:rFonts w:ascii="Monserat" w:eastAsia="Montserrat" w:hAnsi="Monserat" w:cs="Montserrat"/>
        </w:rPr>
        <w:t>/ municipiu</w:t>
      </w:r>
    </w:p>
    <w:p w14:paraId="000002A4" w14:textId="3A916583" w:rsidR="00473F28" w:rsidRPr="005574E7" w:rsidRDefault="00FD3028">
      <w:pPr>
        <w:numPr>
          <w:ilvl w:val="0"/>
          <w:numId w:val="4"/>
        </w:numPr>
        <w:spacing w:after="0"/>
        <w:ind w:left="0" w:hanging="2"/>
        <w:jc w:val="both"/>
        <w:rPr>
          <w:rFonts w:ascii="Monserat" w:eastAsia="Montserrat" w:hAnsi="Monserat" w:cs="Montserrat"/>
        </w:rPr>
      </w:pPr>
      <w:r w:rsidRPr="005574E7">
        <w:rPr>
          <w:rFonts w:ascii="Monserat" w:eastAsia="Montserrat" w:hAnsi="Monserat" w:cs="Montserrat"/>
        </w:rPr>
        <w:t xml:space="preserve">     Institu</w:t>
      </w:r>
      <w:r w:rsidR="00CF2E85">
        <w:rPr>
          <w:rFonts w:ascii="Monserat" w:eastAsia="Montserrat" w:hAnsi="Monserat" w:cs="Montserrat"/>
        </w:rPr>
        <w:t>ț</w:t>
      </w:r>
      <w:r w:rsidRPr="005574E7">
        <w:rPr>
          <w:rFonts w:ascii="Monserat" w:eastAsia="Montserrat" w:hAnsi="Monserat" w:cs="Montserrat"/>
        </w:rPr>
        <w:t xml:space="preserve">ii publice centrale </w:t>
      </w:r>
    </w:p>
    <w:p w14:paraId="000002A5" w14:textId="77777777" w:rsidR="00473F28" w:rsidRPr="005574E7" w:rsidRDefault="00473F28">
      <w:pPr>
        <w:spacing w:after="0"/>
        <w:jc w:val="both"/>
        <w:rPr>
          <w:rFonts w:ascii="Monserat" w:eastAsia="Montserrat" w:hAnsi="Monserat" w:cs="Montserrat"/>
        </w:rPr>
      </w:pPr>
    </w:p>
    <w:p w14:paraId="000002A6" w14:textId="3B68AD66" w:rsidR="00473F28" w:rsidRPr="005574E7" w:rsidRDefault="00FD3028" w:rsidP="00BC6B10">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85" w:name="_Toc160718973"/>
      <w:r w:rsidRPr="005574E7">
        <w:rPr>
          <w:rFonts w:ascii="Monserat" w:eastAsia="Montserrat" w:hAnsi="Monserat" w:cs="Montserrat"/>
          <w:bCs w:val="0"/>
          <w:color w:val="000000"/>
          <w:sz w:val="24"/>
          <w:szCs w:val="24"/>
        </w:rPr>
        <w:t xml:space="preserve">Reguli </w:t>
      </w:r>
      <w:r w:rsidR="00CF2E85">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cerin</w:t>
      </w:r>
      <w:r w:rsidR="00CF2E85">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e privind parteneriatul</w:t>
      </w:r>
      <w:bookmarkEnd w:id="85"/>
    </w:p>
    <w:p w14:paraId="000002A7" w14:textId="77777777" w:rsidR="00473F28" w:rsidRPr="005574E7" w:rsidRDefault="00FD3028">
      <w:pPr>
        <w:ind w:hanging="2"/>
        <w:jc w:val="both"/>
        <w:rPr>
          <w:rFonts w:ascii="Monserat" w:eastAsia="Montserrat" w:hAnsi="Monserat" w:cs="Montserrat"/>
        </w:rPr>
      </w:pPr>
      <w:bookmarkStart w:id="86" w:name="_heading=h.2dlolyb" w:colFirst="0" w:colLast="0"/>
      <w:bookmarkEnd w:id="86"/>
      <w:r w:rsidRPr="005574E7">
        <w:rPr>
          <w:rFonts w:ascii="Monserat" w:eastAsia="Montserrat" w:hAnsi="Monserat" w:cs="Montserrat"/>
        </w:rPr>
        <w:t xml:space="preserve">Nu există </w:t>
      </w:r>
      <w:proofErr w:type="spellStart"/>
      <w:r w:rsidRPr="005574E7">
        <w:rPr>
          <w:rFonts w:ascii="Monserat" w:eastAsia="Montserrat" w:hAnsi="Monserat" w:cs="Montserrat"/>
        </w:rPr>
        <w:t>restricţii</w:t>
      </w:r>
      <w:proofErr w:type="spellEnd"/>
      <w:r w:rsidRPr="005574E7">
        <w:rPr>
          <w:rFonts w:ascii="Monserat" w:eastAsia="Montserrat" w:hAnsi="Monserat" w:cs="Montserrat"/>
        </w:rPr>
        <w:t xml:space="preserve"> cu privire la numărul partenerilor. Liderul parteneriatului va fi indicat clar în toate documentele aferente proiectului.</w:t>
      </w:r>
    </w:p>
    <w:p w14:paraId="000002A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scopul constituirii parteneriatelor se încheie un </w:t>
      </w:r>
      <w:r w:rsidRPr="005574E7">
        <w:rPr>
          <w:rFonts w:ascii="Monserat" w:eastAsia="Montserrat" w:hAnsi="Monserat" w:cs="Montserrat"/>
          <w:b/>
        </w:rPr>
        <w:t>Acord de parteneriat</w:t>
      </w:r>
      <w:r w:rsidRPr="005574E7">
        <w:rPr>
          <w:rFonts w:ascii="Monserat" w:eastAsia="Montserrat" w:hAnsi="Monserat" w:cs="Montserrat"/>
        </w:rPr>
        <w:t>, încheiat în scopul implementării proiectului (Anexa 7 la prezentul ghid).</w:t>
      </w:r>
    </w:p>
    <w:p w14:paraId="000002A9" w14:textId="6FE53022"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Acordul de parteneriat va stabili modalitatea de participare la </w:t>
      </w:r>
      <w:proofErr w:type="spellStart"/>
      <w:r w:rsidRPr="005574E7">
        <w:rPr>
          <w:rFonts w:ascii="Monserat" w:eastAsia="Montserrat" w:hAnsi="Monserat" w:cs="Montserrat"/>
        </w:rPr>
        <w:t>co</w:t>
      </w:r>
      <w:proofErr w:type="spellEnd"/>
      <w:r w:rsidRPr="005574E7">
        <w:rPr>
          <w:rFonts w:ascii="Monserat" w:eastAsia="Montserrat" w:hAnsi="Monserat" w:cs="Montserrat"/>
        </w:rPr>
        <w:t>-finan</w:t>
      </w:r>
      <w:r w:rsidR="000717B4">
        <w:rPr>
          <w:rFonts w:ascii="Monserat" w:eastAsia="Montserrat" w:hAnsi="Monserat" w:cs="Montserrat"/>
        </w:rPr>
        <w:t>ț</w:t>
      </w:r>
      <w:r w:rsidRPr="005574E7">
        <w:rPr>
          <w:rFonts w:ascii="Monserat" w:eastAsia="Montserrat" w:hAnsi="Monserat" w:cs="Montserrat"/>
        </w:rPr>
        <w:t xml:space="preserve">area proiectului, atât pentru cheltuielile eligibile, cât </w:t>
      </w:r>
      <w:r w:rsidR="000717B4">
        <w:rPr>
          <w:rFonts w:ascii="Monserat" w:eastAsia="Montserrat" w:hAnsi="Monserat" w:cs="Montserrat"/>
        </w:rPr>
        <w:t>ș</w:t>
      </w:r>
      <w:r w:rsidRPr="005574E7">
        <w:rPr>
          <w:rFonts w:ascii="Monserat" w:eastAsia="Montserrat" w:hAnsi="Monserat" w:cs="Montserrat"/>
        </w:rPr>
        <w:t xml:space="preserve">i pentru cele neeligibile, modalitatea de cooperare între parteneri, atât în timpul cât </w:t>
      </w:r>
      <w:r w:rsidR="000717B4">
        <w:rPr>
          <w:rFonts w:ascii="Monserat" w:eastAsia="Montserrat" w:hAnsi="Monserat" w:cs="Montserrat"/>
        </w:rPr>
        <w:t>ș</w:t>
      </w:r>
      <w:r w:rsidRPr="005574E7">
        <w:rPr>
          <w:rFonts w:ascii="Monserat" w:eastAsia="Montserrat" w:hAnsi="Monserat" w:cs="Montserrat"/>
        </w:rPr>
        <w:t xml:space="preserve">i ulterior implementării proiectului, pe durata operării obiectivului de </w:t>
      </w:r>
      <w:proofErr w:type="spellStart"/>
      <w:r w:rsidRPr="005574E7">
        <w:rPr>
          <w:rFonts w:ascii="Monserat" w:eastAsia="Montserrat" w:hAnsi="Monserat" w:cs="Montserrat"/>
        </w:rPr>
        <w:t>investiţie</w:t>
      </w:r>
      <w:proofErr w:type="spellEnd"/>
      <w:r w:rsidRPr="005574E7">
        <w:rPr>
          <w:rFonts w:ascii="Monserat" w:eastAsia="Montserrat" w:hAnsi="Monserat" w:cs="Montserrat"/>
        </w:rPr>
        <w:t xml:space="preserve">. Partenerii vor respecta întru totul </w:t>
      </w:r>
      <w:proofErr w:type="spellStart"/>
      <w:r w:rsidRPr="005574E7">
        <w:rPr>
          <w:rFonts w:ascii="Monserat" w:eastAsia="Montserrat" w:hAnsi="Monserat" w:cs="Montserrat"/>
        </w:rPr>
        <w:t>legislaţia</w:t>
      </w:r>
      <w:proofErr w:type="spellEnd"/>
      <w:r w:rsidRPr="005574E7">
        <w:rPr>
          <w:rFonts w:ascii="Monserat" w:eastAsia="Montserrat" w:hAnsi="Monserat" w:cs="Montserrat"/>
        </w:rPr>
        <w:t xml:space="preserve"> specifică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pe cea generală, inclusiv pe cea în domeniul </w:t>
      </w:r>
      <w:proofErr w:type="spellStart"/>
      <w:r w:rsidRPr="005574E7">
        <w:rPr>
          <w:rFonts w:ascii="Monserat" w:eastAsia="Montserrat" w:hAnsi="Monserat" w:cs="Montserrat"/>
        </w:rPr>
        <w:t>achiziţiilor</w:t>
      </w:r>
      <w:proofErr w:type="spellEnd"/>
      <w:r w:rsidRPr="005574E7">
        <w:rPr>
          <w:rFonts w:ascii="Monserat" w:eastAsia="Montserrat" w:hAnsi="Monserat" w:cs="Montserrat"/>
        </w:rPr>
        <w:t xml:space="preserve"> public</w:t>
      </w:r>
      <w:r w:rsidR="000717B4">
        <w:rPr>
          <w:rFonts w:ascii="Monserat" w:eastAsia="Montserrat" w:hAnsi="Monserat" w:cs="Montserrat"/>
        </w:rPr>
        <w:t>e</w:t>
      </w:r>
      <w:r w:rsidRPr="005574E7">
        <w:rPr>
          <w:rFonts w:ascii="Monserat" w:eastAsia="Montserrat" w:hAnsi="Monserat" w:cs="Montserrat"/>
        </w:rPr>
        <w:t xml:space="preserve">, a </w:t>
      </w:r>
      <w:proofErr w:type="spellStart"/>
      <w:r w:rsidRPr="005574E7">
        <w:rPr>
          <w:rFonts w:ascii="Monserat" w:eastAsia="Montserrat" w:hAnsi="Monserat" w:cs="Montserrat"/>
        </w:rPr>
        <w:t>protecţiei</w:t>
      </w:r>
      <w:proofErr w:type="spellEnd"/>
      <w:r w:rsidRPr="005574E7">
        <w:rPr>
          <w:rFonts w:ascii="Monserat" w:eastAsia="Montserrat" w:hAnsi="Monserat" w:cs="Montserrat"/>
        </w:rPr>
        <w:t xml:space="preserve"> mediului, </w:t>
      </w:r>
      <w:proofErr w:type="spellStart"/>
      <w:r w:rsidRPr="005574E7">
        <w:rPr>
          <w:rFonts w:ascii="Monserat" w:eastAsia="Montserrat" w:hAnsi="Monserat" w:cs="Montserrat"/>
        </w:rPr>
        <w:t>egalităţii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şanse</w:t>
      </w:r>
      <w:proofErr w:type="spellEnd"/>
      <w:r w:rsidRPr="005574E7">
        <w:rPr>
          <w:rFonts w:ascii="Monserat" w:eastAsia="Montserrat" w:hAnsi="Monserat" w:cs="Montserrat"/>
        </w:rPr>
        <w:t xml:space="preserve">, nediscriminării si </w:t>
      </w:r>
      <w:proofErr w:type="spellStart"/>
      <w:r w:rsidRPr="005574E7">
        <w:rPr>
          <w:rFonts w:ascii="Monserat" w:eastAsia="Montserrat" w:hAnsi="Monserat" w:cs="Montserrat"/>
        </w:rPr>
        <w:t>accesibilitatii</w:t>
      </w:r>
      <w:proofErr w:type="spellEnd"/>
      <w:r w:rsidRPr="005574E7">
        <w:rPr>
          <w:rFonts w:ascii="Monserat" w:eastAsia="Montserrat" w:hAnsi="Monserat" w:cs="Montserrat"/>
        </w:rPr>
        <w:t>.</w:t>
      </w:r>
    </w:p>
    <w:p w14:paraId="000002A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Criteriile de eligibilitate ale solicitantului se aplică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partenerului, după cum este indicat în cadrul acestui capitol. </w:t>
      </w:r>
      <w:r w:rsidRPr="005574E7">
        <w:rPr>
          <w:rFonts w:ascii="Monserat" w:eastAsia="Montserrat" w:hAnsi="Monserat" w:cs="Montserrat"/>
        </w:rPr>
        <w:tab/>
      </w:r>
    </w:p>
    <w:p w14:paraId="000002AB" w14:textId="77777777" w:rsidR="00473F28" w:rsidRPr="005574E7" w:rsidRDefault="00473F28">
      <w:pPr>
        <w:ind w:hanging="2"/>
        <w:jc w:val="both"/>
        <w:rPr>
          <w:rFonts w:ascii="Monserat" w:eastAsia="Montserrat" w:hAnsi="Monserat" w:cs="Montserrat"/>
        </w:rPr>
      </w:pPr>
    </w:p>
    <w:p w14:paraId="000002AC" w14:textId="7CC4C2A4" w:rsidR="00473F28" w:rsidRPr="005574E7" w:rsidRDefault="00FD3028" w:rsidP="005E7FA3">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87" w:name="_Toc160718974"/>
      <w:r w:rsidRPr="005574E7">
        <w:rPr>
          <w:rFonts w:ascii="Monserat" w:eastAsia="Montserrat" w:hAnsi="Monserat" w:cs="Montserrat"/>
          <w:bCs w:val="0"/>
          <w:color w:val="000000"/>
          <w:sz w:val="24"/>
          <w:szCs w:val="24"/>
        </w:rPr>
        <w:t xml:space="preserve">Eligibilitatea </w:t>
      </w:r>
      <w:proofErr w:type="spellStart"/>
      <w:r w:rsidRPr="005574E7">
        <w:rPr>
          <w:rFonts w:ascii="Monserat" w:eastAsia="Montserrat" w:hAnsi="Monserat" w:cs="Montserrat"/>
          <w:bCs w:val="0"/>
          <w:color w:val="000000"/>
          <w:sz w:val="24"/>
          <w:szCs w:val="24"/>
        </w:rPr>
        <w:t>activita</w:t>
      </w:r>
      <w:r w:rsidR="000717B4">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ilor</w:t>
      </w:r>
      <w:bookmarkEnd w:id="87"/>
      <w:proofErr w:type="spellEnd"/>
    </w:p>
    <w:p w14:paraId="000002AD" w14:textId="77777777" w:rsidR="00473F28" w:rsidRPr="005574E7" w:rsidRDefault="00473F28">
      <w:pPr>
        <w:ind w:hanging="2"/>
        <w:rPr>
          <w:rFonts w:ascii="Monserat" w:eastAsia="Montserrat" w:hAnsi="Monserat" w:cs="Montserrat"/>
        </w:rPr>
      </w:pPr>
      <w:bookmarkStart w:id="88" w:name="_heading=h.sqyw64" w:colFirst="0" w:colLast="0"/>
      <w:bookmarkEnd w:id="88"/>
    </w:p>
    <w:p w14:paraId="000002AE" w14:textId="45300008" w:rsidR="00473F28" w:rsidRPr="005574E7" w:rsidRDefault="00FD3028" w:rsidP="005E7FA3">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89" w:name="_Toc160718975"/>
      <w:r w:rsidRPr="005574E7">
        <w:rPr>
          <w:rFonts w:ascii="Monserat" w:eastAsia="Montserrat" w:hAnsi="Monserat" w:cs="Montserrat"/>
          <w:bCs w:val="0"/>
          <w:color w:val="000000"/>
          <w:sz w:val="24"/>
          <w:szCs w:val="24"/>
        </w:rPr>
        <w:t>Cerin</w:t>
      </w:r>
      <w:r w:rsidR="000717B4">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 xml:space="preserve">e generale privind eligibilitatea </w:t>
      </w:r>
      <w:proofErr w:type="spellStart"/>
      <w:r w:rsidRPr="005574E7">
        <w:rPr>
          <w:rFonts w:ascii="Monserat" w:eastAsia="Montserrat" w:hAnsi="Monserat" w:cs="Montserrat"/>
          <w:bCs w:val="0"/>
          <w:color w:val="000000"/>
          <w:sz w:val="24"/>
          <w:szCs w:val="24"/>
        </w:rPr>
        <w:t>activita</w:t>
      </w:r>
      <w:r w:rsidR="000717B4">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ilor</w:t>
      </w:r>
      <w:bookmarkEnd w:id="89"/>
      <w:proofErr w:type="spellEnd"/>
    </w:p>
    <w:p w14:paraId="000002AF" w14:textId="77777777" w:rsidR="00473F28" w:rsidRPr="005574E7" w:rsidRDefault="00473F28">
      <w:pPr>
        <w:keepNext/>
        <w:pBdr>
          <w:top w:val="nil"/>
          <w:left w:val="nil"/>
          <w:bottom w:val="nil"/>
          <w:right w:val="nil"/>
          <w:between w:val="nil"/>
        </w:pBdr>
        <w:spacing w:after="0" w:line="240" w:lineRule="auto"/>
        <w:jc w:val="both"/>
        <w:rPr>
          <w:rFonts w:ascii="Monserat" w:eastAsia="Montserrat" w:hAnsi="Monserat" w:cs="Montserrat"/>
          <w:b/>
          <w:color w:val="000000"/>
          <w:sz w:val="24"/>
          <w:szCs w:val="24"/>
        </w:rPr>
      </w:pPr>
    </w:p>
    <w:p w14:paraId="000002B0" w14:textId="1CA169D0"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Cerința 5 -  Proiectul propus nu a mai beneficiat de </w:t>
      </w:r>
      <w:proofErr w:type="spellStart"/>
      <w:r w:rsidRPr="005574E7">
        <w:rPr>
          <w:rFonts w:ascii="Monserat" w:eastAsia="Montserrat" w:hAnsi="Monserat" w:cs="Montserrat"/>
          <w:b/>
          <w:color w:val="000000"/>
          <w:sz w:val="24"/>
          <w:szCs w:val="24"/>
        </w:rPr>
        <w:t>finanţare</w:t>
      </w:r>
      <w:proofErr w:type="spellEnd"/>
      <w:r w:rsidRPr="005574E7">
        <w:rPr>
          <w:rFonts w:ascii="Monserat" w:eastAsia="Montserrat" w:hAnsi="Monserat" w:cs="Montserrat"/>
          <w:b/>
          <w:color w:val="000000"/>
          <w:sz w:val="24"/>
          <w:szCs w:val="24"/>
        </w:rPr>
        <w:t xml:space="preserve"> publică, pentru </w:t>
      </w:r>
      <w:proofErr w:type="spellStart"/>
      <w:r w:rsidRPr="005574E7">
        <w:rPr>
          <w:rFonts w:ascii="Monserat" w:eastAsia="Montserrat" w:hAnsi="Monserat" w:cs="Montserrat"/>
          <w:b/>
          <w:color w:val="000000"/>
          <w:sz w:val="24"/>
          <w:szCs w:val="24"/>
        </w:rPr>
        <w:t>aceleasi</w:t>
      </w:r>
      <w:proofErr w:type="spellEnd"/>
      <w:r w:rsidRPr="005574E7">
        <w:rPr>
          <w:rFonts w:ascii="Monserat" w:eastAsia="Montserrat" w:hAnsi="Monserat" w:cs="Montserrat"/>
          <w:b/>
          <w:color w:val="000000"/>
          <w:sz w:val="24"/>
          <w:szCs w:val="24"/>
        </w:rPr>
        <w:t xml:space="preserve"> costuri aferente acelora</w:t>
      </w:r>
      <w:r w:rsidR="000717B4">
        <w:rPr>
          <w:rFonts w:ascii="Monserat" w:eastAsia="Montserrat" w:hAnsi="Monserat" w:cs="Montserrat"/>
          <w:b/>
          <w:color w:val="000000"/>
          <w:sz w:val="24"/>
          <w:szCs w:val="24"/>
        </w:rPr>
        <w:t>ș</w:t>
      </w:r>
      <w:r w:rsidRPr="005574E7">
        <w:rPr>
          <w:rFonts w:ascii="Monserat" w:eastAsia="Montserrat" w:hAnsi="Monserat" w:cs="Montserrat"/>
          <w:b/>
          <w:color w:val="000000"/>
          <w:sz w:val="24"/>
          <w:szCs w:val="24"/>
        </w:rPr>
        <w:t xml:space="preserve">i </w:t>
      </w:r>
      <w:proofErr w:type="spellStart"/>
      <w:r w:rsidRPr="005574E7">
        <w:rPr>
          <w:rFonts w:ascii="Monserat" w:eastAsia="Montserrat" w:hAnsi="Monserat" w:cs="Montserrat"/>
          <w:b/>
          <w:color w:val="000000"/>
          <w:sz w:val="24"/>
          <w:szCs w:val="24"/>
        </w:rPr>
        <w:t>activităţi</w:t>
      </w:r>
      <w:proofErr w:type="spellEnd"/>
      <w:r w:rsidRPr="005574E7">
        <w:rPr>
          <w:rFonts w:ascii="Monserat" w:eastAsia="Montserrat" w:hAnsi="Monserat" w:cs="Montserrat"/>
          <w:b/>
          <w:color w:val="000000"/>
          <w:sz w:val="24"/>
          <w:szCs w:val="24"/>
        </w:rPr>
        <w:t xml:space="preserve"> eligibile</w:t>
      </w:r>
      <w:r w:rsidR="000717B4">
        <w:rPr>
          <w:rFonts w:ascii="Monserat" w:eastAsia="Montserrat" w:hAnsi="Monserat" w:cs="Montserrat"/>
          <w:b/>
          <w:color w:val="000000"/>
          <w:sz w:val="24"/>
          <w:szCs w:val="24"/>
        </w:rPr>
        <w:t>,</w:t>
      </w:r>
      <w:r w:rsidRPr="005574E7">
        <w:rPr>
          <w:rFonts w:ascii="Monserat" w:eastAsia="Montserrat" w:hAnsi="Monserat" w:cs="Montserrat"/>
          <w:b/>
          <w:color w:val="000000"/>
          <w:sz w:val="24"/>
          <w:szCs w:val="24"/>
        </w:rPr>
        <w:t xml:space="preserve"> astfel:</w:t>
      </w:r>
    </w:p>
    <w:p w14:paraId="000002B1" w14:textId="63A42753" w:rsidR="00473F28" w:rsidRPr="005574E7" w:rsidRDefault="00243B72">
      <w:pPr>
        <w:pBdr>
          <w:top w:val="nil"/>
          <w:left w:val="nil"/>
          <w:bottom w:val="nil"/>
          <w:right w:val="nil"/>
          <w:between w:val="nil"/>
        </w:pBdr>
        <w:spacing w:after="240"/>
        <w:ind w:left="432" w:hanging="432"/>
        <w:jc w:val="both"/>
        <w:rPr>
          <w:rFonts w:ascii="Monserat" w:eastAsia="Montserrat" w:hAnsi="Monserat" w:cs="Montserrat"/>
          <w:color w:val="000000"/>
          <w:sz w:val="24"/>
          <w:szCs w:val="24"/>
        </w:rPr>
      </w:pPr>
      <w:r w:rsidRPr="005574E7">
        <w:rPr>
          <w:rFonts w:ascii="Monserat" w:eastAsia="Montserrat" w:hAnsi="Monserat" w:cs="Montserrat"/>
          <w:color w:val="000000"/>
          <w:sz w:val="24"/>
          <w:szCs w:val="24"/>
        </w:rPr>
        <w:t>- proiecte f</w:t>
      </w:r>
      <w:r w:rsidR="000717B4">
        <w:rPr>
          <w:rFonts w:ascii="Monserat" w:eastAsia="Montserrat" w:hAnsi="Monserat" w:cs="Montserrat"/>
          <w:color w:val="000000"/>
          <w:sz w:val="24"/>
          <w:szCs w:val="24"/>
        </w:rPr>
        <w:t>ă</w:t>
      </w:r>
      <w:r w:rsidRPr="005574E7">
        <w:rPr>
          <w:rFonts w:ascii="Monserat" w:eastAsia="Montserrat" w:hAnsi="Monserat" w:cs="Montserrat"/>
          <w:color w:val="000000"/>
          <w:sz w:val="24"/>
          <w:szCs w:val="24"/>
        </w:rPr>
        <w:t>r</w:t>
      </w:r>
      <w:r w:rsidR="000717B4">
        <w:rPr>
          <w:rFonts w:ascii="Monserat" w:eastAsia="Montserrat" w:hAnsi="Monserat" w:cs="Montserrat"/>
          <w:color w:val="000000"/>
          <w:sz w:val="24"/>
          <w:szCs w:val="24"/>
        </w:rPr>
        <w:t>ă</w:t>
      </w:r>
      <w:r w:rsidRPr="005574E7">
        <w:rPr>
          <w:rFonts w:ascii="Monserat" w:eastAsia="Montserrat" w:hAnsi="Monserat" w:cs="Montserrat"/>
          <w:color w:val="000000"/>
          <w:sz w:val="24"/>
          <w:szCs w:val="24"/>
        </w:rPr>
        <w:t xml:space="preserve"> lucr</w:t>
      </w:r>
      <w:r w:rsidR="000717B4">
        <w:rPr>
          <w:rFonts w:ascii="Monserat" w:eastAsia="Montserrat" w:hAnsi="Monserat" w:cs="Montserrat"/>
          <w:color w:val="000000"/>
          <w:sz w:val="24"/>
          <w:szCs w:val="24"/>
        </w:rPr>
        <w:t>ă</w:t>
      </w:r>
      <w:r w:rsidRPr="005574E7">
        <w:rPr>
          <w:rFonts w:ascii="Monserat" w:eastAsia="Montserrat" w:hAnsi="Monserat" w:cs="Montserrat"/>
          <w:color w:val="000000"/>
          <w:sz w:val="24"/>
          <w:szCs w:val="24"/>
        </w:rPr>
        <w:t xml:space="preserve">ri </w:t>
      </w:r>
      <w:r w:rsidR="000717B4">
        <w:rPr>
          <w:rFonts w:ascii="Monserat" w:eastAsia="Montserrat" w:hAnsi="Monserat" w:cs="Montserrat"/>
          <w:color w:val="000000"/>
          <w:sz w:val="24"/>
          <w:szCs w:val="24"/>
        </w:rPr>
        <w:t>î</w:t>
      </w:r>
      <w:r w:rsidRPr="005574E7">
        <w:rPr>
          <w:rFonts w:ascii="Monserat" w:eastAsia="Montserrat" w:hAnsi="Monserat" w:cs="Montserrat"/>
          <w:color w:val="000000"/>
          <w:sz w:val="24"/>
          <w:szCs w:val="24"/>
        </w:rPr>
        <w:t>ncepute – 5 ani înainte de data depunerii cererii de finan</w:t>
      </w:r>
      <w:r w:rsidR="000717B4">
        <w:rPr>
          <w:rFonts w:ascii="Monserat" w:eastAsia="Montserrat" w:hAnsi="Monserat" w:cs="Montserrat"/>
          <w:color w:val="000000"/>
          <w:sz w:val="24"/>
          <w:szCs w:val="24"/>
        </w:rPr>
        <w:t>ț</w:t>
      </w:r>
      <w:r w:rsidRPr="005574E7">
        <w:rPr>
          <w:rFonts w:ascii="Monserat" w:eastAsia="Montserrat" w:hAnsi="Monserat" w:cs="Montserrat"/>
          <w:color w:val="000000"/>
          <w:sz w:val="24"/>
          <w:szCs w:val="24"/>
        </w:rPr>
        <w:t xml:space="preserve">are pentru </w:t>
      </w:r>
      <w:proofErr w:type="spellStart"/>
      <w:r w:rsidRPr="005574E7">
        <w:rPr>
          <w:rFonts w:ascii="Monserat" w:eastAsia="Montserrat" w:hAnsi="Monserat" w:cs="Montserrat"/>
          <w:color w:val="000000"/>
          <w:sz w:val="24"/>
          <w:szCs w:val="24"/>
        </w:rPr>
        <w:t>acelaşi</w:t>
      </w:r>
      <w:proofErr w:type="spellEnd"/>
      <w:r w:rsidRPr="005574E7">
        <w:rPr>
          <w:rFonts w:ascii="Monserat" w:eastAsia="Montserrat" w:hAnsi="Monserat" w:cs="Montserrat"/>
          <w:color w:val="000000"/>
          <w:sz w:val="24"/>
          <w:szCs w:val="24"/>
        </w:rPr>
        <w:t xml:space="preserve"> cost aferent </w:t>
      </w:r>
      <w:proofErr w:type="spellStart"/>
      <w:r w:rsidRPr="005574E7">
        <w:rPr>
          <w:rFonts w:ascii="Monserat" w:eastAsia="Montserrat" w:hAnsi="Monserat" w:cs="Montserrat"/>
          <w:color w:val="000000"/>
          <w:sz w:val="24"/>
          <w:szCs w:val="24"/>
        </w:rPr>
        <w:t>aceluiaşi</w:t>
      </w:r>
      <w:proofErr w:type="spellEnd"/>
      <w:r w:rsidRPr="005574E7">
        <w:rPr>
          <w:rFonts w:ascii="Monserat" w:eastAsia="Montserrat" w:hAnsi="Monserat" w:cs="Montserrat"/>
          <w:color w:val="000000"/>
          <w:sz w:val="24"/>
          <w:szCs w:val="24"/>
        </w:rPr>
        <w:t xml:space="preserve"> tip de </w:t>
      </w:r>
      <w:proofErr w:type="spellStart"/>
      <w:r w:rsidRPr="005574E7">
        <w:rPr>
          <w:rFonts w:ascii="Monserat" w:eastAsia="Montserrat" w:hAnsi="Monserat" w:cs="Montserrat"/>
          <w:color w:val="000000"/>
          <w:sz w:val="24"/>
          <w:szCs w:val="24"/>
        </w:rPr>
        <w:t>activităţi</w:t>
      </w:r>
      <w:proofErr w:type="spellEnd"/>
      <w:r w:rsidRPr="005574E7">
        <w:rPr>
          <w:rFonts w:ascii="Monserat" w:eastAsia="Montserrat" w:hAnsi="Monserat" w:cs="Montserrat"/>
          <w:color w:val="000000"/>
          <w:sz w:val="24"/>
          <w:szCs w:val="24"/>
        </w:rPr>
        <w:t xml:space="preserve"> (creare/ amenajare/ modernizare/ extindere) realizate asupra </w:t>
      </w:r>
      <w:proofErr w:type="spellStart"/>
      <w:r w:rsidRPr="005574E7">
        <w:rPr>
          <w:rFonts w:ascii="Monserat" w:eastAsia="Montserrat" w:hAnsi="Monserat" w:cs="Montserrat"/>
          <w:color w:val="000000"/>
          <w:sz w:val="24"/>
          <w:szCs w:val="24"/>
        </w:rPr>
        <w:t>aceleiaşi</w:t>
      </w:r>
      <w:proofErr w:type="spellEnd"/>
      <w:r w:rsidRPr="005574E7">
        <w:rPr>
          <w:rFonts w:ascii="Monserat" w:eastAsia="Montserrat" w:hAnsi="Monserat" w:cs="Montserrat"/>
          <w:color w:val="000000"/>
          <w:sz w:val="24"/>
          <w:szCs w:val="24"/>
        </w:rPr>
        <w:t xml:space="preserve"> infrastructuri/ </w:t>
      </w:r>
      <w:proofErr w:type="spellStart"/>
      <w:r w:rsidRPr="005574E7">
        <w:rPr>
          <w:rFonts w:ascii="Monserat" w:eastAsia="Montserrat" w:hAnsi="Monserat" w:cs="Montserrat"/>
          <w:color w:val="000000"/>
          <w:sz w:val="24"/>
          <w:szCs w:val="24"/>
        </w:rPr>
        <w:t>aceluiaşi</w:t>
      </w:r>
      <w:proofErr w:type="spellEnd"/>
      <w:r w:rsidRPr="005574E7">
        <w:rPr>
          <w:rFonts w:ascii="Monserat" w:eastAsia="Montserrat" w:hAnsi="Monserat" w:cs="Montserrat"/>
          <w:color w:val="000000"/>
          <w:sz w:val="24"/>
          <w:szCs w:val="24"/>
        </w:rPr>
        <w:t xml:space="preserve"> segment de infrastructură </w:t>
      </w:r>
      <w:proofErr w:type="spellStart"/>
      <w:r w:rsidRPr="005574E7">
        <w:rPr>
          <w:rFonts w:ascii="Monserat" w:eastAsia="Montserrat" w:hAnsi="Monserat" w:cs="Montserrat"/>
          <w:color w:val="000000"/>
          <w:sz w:val="24"/>
          <w:szCs w:val="24"/>
        </w:rPr>
        <w:t>şi</w:t>
      </w:r>
      <w:proofErr w:type="spellEnd"/>
      <w:r w:rsidRPr="005574E7">
        <w:rPr>
          <w:rFonts w:ascii="Monserat" w:eastAsia="Montserrat" w:hAnsi="Monserat" w:cs="Montserrat"/>
          <w:color w:val="000000"/>
          <w:sz w:val="24"/>
          <w:szCs w:val="24"/>
        </w:rPr>
        <w:t xml:space="preserve"> nu beneficiază de fonduri publice din alte surse de </w:t>
      </w:r>
      <w:proofErr w:type="spellStart"/>
      <w:r w:rsidRPr="005574E7">
        <w:rPr>
          <w:rFonts w:ascii="Monserat" w:eastAsia="Montserrat" w:hAnsi="Monserat" w:cs="Montserrat"/>
          <w:color w:val="000000"/>
          <w:sz w:val="24"/>
          <w:szCs w:val="24"/>
        </w:rPr>
        <w:t>finanţare</w:t>
      </w:r>
      <w:proofErr w:type="spellEnd"/>
      <w:r w:rsidRPr="005574E7">
        <w:rPr>
          <w:rFonts w:ascii="Monserat" w:eastAsia="Montserrat" w:hAnsi="Monserat" w:cs="Montserrat"/>
          <w:color w:val="000000"/>
          <w:sz w:val="24"/>
          <w:szCs w:val="24"/>
        </w:rPr>
        <w:t>, altele decât cele ale solicitantului</w:t>
      </w:r>
    </w:p>
    <w:p w14:paraId="000002B2" w14:textId="77777777" w:rsidR="00473F28" w:rsidRPr="005574E7" w:rsidRDefault="00FD3028">
      <w:pPr>
        <w:pBdr>
          <w:top w:val="nil"/>
          <w:left w:val="nil"/>
          <w:bottom w:val="nil"/>
          <w:right w:val="nil"/>
          <w:between w:val="nil"/>
        </w:pBdr>
        <w:spacing w:after="240"/>
        <w:ind w:left="432" w:hanging="432"/>
        <w:jc w:val="both"/>
        <w:rPr>
          <w:rFonts w:ascii="Monserat" w:eastAsia="Montserrat" w:hAnsi="Monserat" w:cs="Montserrat"/>
          <w:color w:val="000000"/>
          <w:sz w:val="24"/>
          <w:szCs w:val="24"/>
        </w:rPr>
      </w:pPr>
      <w:r w:rsidRPr="005574E7">
        <w:rPr>
          <w:rFonts w:ascii="Monserat" w:eastAsia="Montserrat" w:hAnsi="Monserat" w:cs="Montserrat"/>
          <w:color w:val="000000"/>
          <w:sz w:val="24"/>
          <w:szCs w:val="24"/>
        </w:rPr>
        <w:t xml:space="preserve">sau </w:t>
      </w:r>
    </w:p>
    <w:p w14:paraId="72C2825A" w14:textId="77777777" w:rsidR="00243B72" w:rsidRPr="005574E7" w:rsidRDefault="00FD3028" w:rsidP="00243B72">
      <w:pPr>
        <w:pBdr>
          <w:top w:val="nil"/>
          <w:left w:val="nil"/>
          <w:bottom w:val="nil"/>
          <w:right w:val="nil"/>
          <w:between w:val="nil"/>
        </w:pBdr>
        <w:spacing w:after="240"/>
        <w:ind w:left="432" w:hanging="432"/>
        <w:jc w:val="both"/>
        <w:rPr>
          <w:rFonts w:ascii="Monserat" w:eastAsia="Montserrat" w:hAnsi="Monserat" w:cs="Montserrat"/>
          <w:color w:val="000000"/>
          <w:sz w:val="24"/>
          <w:szCs w:val="24"/>
        </w:rPr>
      </w:pPr>
      <w:r w:rsidRPr="005574E7">
        <w:rPr>
          <w:rFonts w:ascii="Monserat" w:eastAsia="Montserrat" w:hAnsi="Monserat" w:cs="Montserrat"/>
          <w:color w:val="000000"/>
          <w:sz w:val="24"/>
          <w:szCs w:val="24"/>
        </w:rPr>
        <w:t xml:space="preserve">- </w:t>
      </w:r>
      <w:r w:rsidR="00243B72" w:rsidRPr="005574E7">
        <w:rPr>
          <w:rFonts w:ascii="Monserat" w:eastAsia="Montserrat" w:hAnsi="Monserat" w:cs="Montserrat"/>
          <w:color w:val="000000"/>
          <w:sz w:val="24"/>
          <w:szCs w:val="24"/>
        </w:rPr>
        <w:t xml:space="preserve">proiecte cu lucrări începute - 5 ani înainte de data emiterii ordinului de începere a contractului de lucrări pentru </w:t>
      </w:r>
      <w:proofErr w:type="spellStart"/>
      <w:r w:rsidR="00243B72" w:rsidRPr="005574E7">
        <w:rPr>
          <w:rFonts w:ascii="Monserat" w:eastAsia="Montserrat" w:hAnsi="Monserat" w:cs="Montserrat"/>
          <w:color w:val="000000"/>
          <w:sz w:val="24"/>
          <w:szCs w:val="24"/>
        </w:rPr>
        <w:t>acelaşi</w:t>
      </w:r>
      <w:proofErr w:type="spellEnd"/>
      <w:r w:rsidR="00243B72" w:rsidRPr="005574E7">
        <w:rPr>
          <w:rFonts w:ascii="Monserat" w:eastAsia="Montserrat" w:hAnsi="Monserat" w:cs="Montserrat"/>
          <w:color w:val="000000"/>
          <w:sz w:val="24"/>
          <w:szCs w:val="24"/>
        </w:rPr>
        <w:t xml:space="preserve"> cost aferent </w:t>
      </w:r>
      <w:proofErr w:type="spellStart"/>
      <w:r w:rsidR="00243B72" w:rsidRPr="005574E7">
        <w:rPr>
          <w:rFonts w:ascii="Monserat" w:eastAsia="Montserrat" w:hAnsi="Monserat" w:cs="Montserrat"/>
          <w:color w:val="000000"/>
          <w:sz w:val="24"/>
          <w:szCs w:val="24"/>
        </w:rPr>
        <w:t>aceluiaşi</w:t>
      </w:r>
      <w:proofErr w:type="spellEnd"/>
      <w:r w:rsidR="00243B72" w:rsidRPr="005574E7">
        <w:rPr>
          <w:rFonts w:ascii="Monserat" w:eastAsia="Montserrat" w:hAnsi="Monserat" w:cs="Montserrat"/>
          <w:color w:val="000000"/>
          <w:sz w:val="24"/>
          <w:szCs w:val="24"/>
        </w:rPr>
        <w:t xml:space="preserve"> tip de </w:t>
      </w:r>
      <w:proofErr w:type="spellStart"/>
      <w:r w:rsidR="00243B72" w:rsidRPr="005574E7">
        <w:rPr>
          <w:rFonts w:ascii="Monserat" w:eastAsia="Montserrat" w:hAnsi="Monserat" w:cs="Montserrat"/>
          <w:color w:val="000000"/>
          <w:sz w:val="24"/>
          <w:szCs w:val="24"/>
        </w:rPr>
        <w:t>activităţi</w:t>
      </w:r>
      <w:proofErr w:type="spellEnd"/>
      <w:r w:rsidR="00243B72" w:rsidRPr="005574E7">
        <w:rPr>
          <w:rFonts w:ascii="Monserat" w:eastAsia="Montserrat" w:hAnsi="Monserat" w:cs="Montserrat"/>
          <w:color w:val="000000"/>
          <w:sz w:val="24"/>
          <w:szCs w:val="24"/>
        </w:rPr>
        <w:t xml:space="preserve"> (creare/ amenajare/ modernizare/ extindere) realizate asupra </w:t>
      </w:r>
      <w:proofErr w:type="spellStart"/>
      <w:r w:rsidR="00243B72" w:rsidRPr="005574E7">
        <w:rPr>
          <w:rFonts w:ascii="Monserat" w:eastAsia="Montserrat" w:hAnsi="Monserat" w:cs="Montserrat"/>
          <w:color w:val="000000"/>
          <w:sz w:val="24"/>
          <w:szCs w:val="24"/>
        </w:rPr>
        <w:t>aceleiaşi</w:t>
      </w:r>
      <w:proofErr w:type="spellEnd"/>
      <w:r w:rsidR="00243B72" w:rsidRPr="005574E7">
        <w:rPr>
          <w:rFonts w:ascii="Monserat" w:eastAsia="Montserrat" w:hAnsi="Monserat" w:cs="Montserrat"/>
          <w:color w:val="000000"/>
          <w:sz w:val="24"/>
          <w:szCs w:val="24"/>
        </w:rPr>
        <w:t xml:space="preserve"> infrastructuri/ </w:t>
      </w:r>
      <w:proofErr w:type="spellStart"/>
      <w:r w:rsidR="00243B72" w:rsidRPr="005574E7">
        <w:rPr>
          <w:rFonts w:ascii="Monserat" w:eastAsia="Montserrat" w:hAnsi="Monserat" w:cs="Montserrat"/>
          <w:color w:val="000000"/>
          <w:sz w:val="24"/>
          <w:szCs w:val="24"/>
        </w:rPr>
        <w:t>aceluiaşi</w:t>
      </w:r>
      <w:proofErr w:type="spellEnd"/>
      <w:r w:rsidR="00243B72" w:rsidRPr="005574E7">
        <w:rPr>
          <w:rFonts w:ascii="Monserat" w:eastAsia="Montserrat" w:hAnsi="Monserat" w:cs="Montserrat"/>
          <w:color w:val="000000"/>
          <w:sz w:val="24"/>
          <w:szCs w:val="24"/>
        </w:rPr>
        <w:t xml:space="preserve"> segment de infrastructură, nu s-a aflat în perioada de </w:t>
      </w:r>
      <w:proofErr w:type="spellStart"/>
      <w:r w:rsidR="00243B72" w:rsidRPr="005574E7">
        <w:rPr>
          <w:rFonts w:ascii="Monserat" w:eastAsia="Montserrat" w:hAnsi="Monserat" w:cs="Montserrat"/>
          <w:color w:val="000000"/>
          <w:sz w:val="24"/>
          <w:szCs w:val="24"/>
        </w:rPr>
        <w:t>garanţie</w:t>
      </w:r>
      <w:proofErr w:type="spellEnd"/>
      <w:r w:rsidR="00243B72" w:rsidRPr="005574E7">
        <w:rPr>
          <w:rFonts w:ascii="Monserat" w:eastAsia="Montserrat" w:hAnsi="Monserat" w:cs="Montserrat"/>
          <w:color w:val="000000"/>
          <w:sz w:val="24"/>
          <w:szCs w:val="24"/>
        </w:rPr>
        <w:t xml:space="preserve"> pentru </w:t>
      </w:r>
      <w:proofErr w:type="spellStart"/>
      <w:r w:rsidR="00243B72" w:rsidRPr="005574E7">
        <w:rPr>
          <w:rFonts w:ascii="Monserat" w:eastAsia="Montserrat" w:hAnsi="Monserat" w:cs="Montserrat"/>
          <w:color w:val="000000"/>
          <w:sz w:val="24"/>
          <w:szCs w:val="24"/>
        </w:rPr>
        <w:t>activităţile</w:t>
      </w:r>
      <w:proofErr w:type="spellEnd"/>
      <w:r w:rsidR="00243B72" w:rsidRPr="005574E7">
        <w:rPr>
          <w:rFonts w:ascii="Monserat" w:eastAsia="Montserrat" w:hAnsi="Monserat" w:cs="Montserrat"/>
          <w:color w:val="000000"/>
          <w:sz w:val="24"/>
          <w:szCs w:val="24"/>
        </w:rPr>
        <w:t xml:space="preserve"> enumerate anterior </w:t>
      </w:r>
      <w:proofErr w:type="spellStart"/>
      <w:r w:rsidR="00243B72" w:rsidRPr="005574E7">
        <w:rPr>
          <w:rFonts w:ascii="Monserat" w:eastAsia="Montserrat" w:hAnsi="Monserat" w:cs="Montserrat"/>
          <w:color w:val="000000"/>
          <w:sz w:val="24"/>
          <w:szCs w:val="24"/>
        </w:rPr>
        <w:t>şi</w:t>
      </w:r>
      <w:proofErr w:type="spellEnd"/>
      <w:r w:rsidR="00243B72" w:rsidRPr="005574E7">
        <w:rPr>
          <w:rFonts w:ascii="Monserat" w:eastAsia="Montserrat" w:hAnsi="Monserat" w:cs="Montserrat"/>
          <w:color w:val="000000"/>
          <w:sz w:val="24"/>
          <w:szCs w:val="24"/>
        </w:rPr>
        <w:t xml:space="preserve"> nu beneficiază de fonduri publice din alte surse de </w:t>
      </w:r>
      <w:proofErr w:type="spellStart"/>
      <w:r w:rsidR="00243B72" w:rsidRPr="005574E7">
        <w:rPr>
          <w:rFonts w:ascii="Monserat" w:eastAsia="Montserrat" w:hAnsi="Monserat" w:cs="Montserrat"/>
          <w:color w:val="000000"/>
          <w:sz w:val="24"/>
          <w:szCs w:val="24"/>
        </w:rPr>
        <w:t>finanţare</w:t>
      </w:r>
      <w:proofErr w:type="spellEnd"/>
      <w:r w:rsidR="00243B72" w:rsidRPr="005574E7">
        <w:rPr>
          <w:rFonts w:ascii="Monserat" w:eastAsia="Montserrat" w:hAnsi="Monserat" w:cs="Montserrat"/>
          <w:color w:val="000000"/>
          <w:sz w:val="24"/>
          <w:szCs w:val="24"/>
        </w:rPr>
        <w:t>, altele decât cele ale solicitantului.</w:t>
      </w:r>
    </w:p>
    <w:p w14:paraId="000002B4" w14:textId="77777777" w:rsidR="00473F28" w:rsidRPr="005574E7" w:rsidRDefault="00473F28">
      <w:pPr>
        <w:ind w:hanging="2"/>
        <w:rPr>
          <w:rFonts w:ascii="Monserat" w:eastAsia="Montserrat" w:hAnsi="Monserat" w:cs="Montserrat"/>
        </w:rPr>
      </w:pPr>
    </w:p>
    <w:p w14:paraId="000002B5"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 că proiectul prezintă lucrări care nu se încadrează în prezenta </w:t>
      </w:r>
      <w:proofErr w:type="spellStart"/>
      <w:r w:rsidRPr="005574E7">
        <w:rPr>
          <w:rFonts w:ascii="Monserat" w:eastAsia="Montserrat" w:hAnsi="Monserat" w:cs="Montserrat"/>
        </w:rPr>
        <w:t>condiţie</w:t>
      </w:r>
      <w:proofErr w:type="spellEnd"/>
      <w:r w:rsidRPr="005574E7">
        <w:rPr>
          <w:rFonts w:ascii="Monserat" w:eastAsia="Montserrat" w:hAnsi="Monserat" w:cs="Montserrat"/>
        </w:rPr>
        <w:t>, cheltuielile aferente acelor lucrări vor fi considerate neeligibile.</w:t>
      </w:r>
    </w:p>
    <w:p w14:paraId="000002B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Se va vedea </w:t>
      </w:r>
      <w:r w:rsidRPr="005574E7">
        <w:rPr>
          <w:rFonts w:ascii="Monserat" w:eastAsia="Montserrat" w:hAnsi="Monserat" w:cs="Montserrat"/>
          <w:b/>
        </w:rPr>
        <w:t>Declarația unica (Anexa</w:t>
      </w:r>
      <w:r w:rsidRPr="005574E7">
        <w:rPr>
          <w:rFonts w:ascii="Monserat" w:eastAsia="Montserrat" w:hAnsi="Monserat" w:cs="Montserrat"/>
        </w:rPr>
        <w:t xml:space="preserve"> </w:t>
      </w:r>
      <w:r w:rsidRPr="005574E7">
        <w:rPr>
          <w:rFonts w:ascii="Monserat" w:eastAsia="Montserrat" w:hAnsi="Monserat" w:cs="Montserrat"/>
          <w:b/>
        </w:rPr>
        <w:t>3 din cadrul ghidului solicitantului).</w:t>
      </w:r>
      <w:r w:rsidRPr="005574E7">
        <w:rPr>
          <w:rFonts w:ascii="Monserat" w:eastAsia="Montserrat" w:hAnsi="Monserat" w:cs="Montserrat"/>
        </w:rPr>
        <w:t xml:space="preserve"> </w:t>
      </w:r>
    </w:p>
    <w:p w14:paraId="000002B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Criteriul nu se aplică pentru lucrările de întreținere și reparații curente.</w:t>
      </w:r>
    </w:p>
    <w:p w14:paraId="000002B8" w14:textId="77777777" w:rsidR="00473F28" w:rsidRPr="005574E7" w:rsidRDefault="00473F28">
      <w:pPr>
        <w:ind w:hanging="2"/>
        <w:rPr>
          <w:rFonts w:ascii="Monserat" w:eastAsia="Montserrat" w:hAnsi="Monserat" w:cs="Montserrat"/>
        </w:rPr>
      </w:pPr>
    </w:p>
    <w:p w14:paraId="000002B9"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Cerința 6 - </w:t>
      </w:r>
      <w:r w:rsidRPr="005574E7">
        <w:rPr>
          <w:rFonts w:ascii="Monserat" w:eastAsia="Montserrat" w:hAnsi="Monserat" w:cs="Montserrat"/>
          <w:b/>
          <w:sz w:val="24"/>
          <w:szCs w:val="24"/>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000002BA" w14:textId="77777777" w:rsidR="00473F28" w:rsidRPr="005574E7" w:rsidRDefault="00473F28">
      <w:pPr>
        <w:ind w:hanging="2"/>
        <w:rPr>
          <w:rFonts w:ascii="Monserat" w:eastAsia="Montserrat" w:hAnsi="Monserat" w:cs="Montserrat"/>
        </w:rPr>
      </w:pPr>
    </w:p>
    <w:p w14:paraId="000002BB" w14:textId="603D126B"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Nu sunt eligibile </w:t>
      </w:r>
      <w:proofErr w:type="spellStart"/>
      <w:r w:rsidRPr="005574E7">
        <w:rPr>
          <w:rFonts w:ascii="Monserat" w:eastAsia="Montserrat" w:hAnsi="Monserat" w:cs="Montserrat"/>
        </w:rPr>
        <w:t>investiţiile</w:t>
      </w:r>
      <w:proofErr w:type="spellEnd"/>
      <w:r w:rsidRPr="005574E7">
        <w:rPr>
          <w:rFonts w:ascii="Monserat" w:eastAsia="Montserrat" w:hAnsi="Monserat" w:cs="Montserrat"/>
        </w:rPr>
        <w:t xml:space="preserve"> care au fost finalizate din punct de vedere fizic (de ex. a fost efectuată </w:t>
      </w:r>
      <w:proofErr w:type="spellStart"/>
      <w:r w:rsidRPr="005574E7">
        <w:rPr>
          <w:rFonts w:ascii="Monserat" w:eastAsia="Montserrat" w:hAnsi="Monserat" w:cs="Montserrat"/>
        </w:rPr>
        <w:t>recepţia</w:t>
      </w:r>
      <w:proofErr w:type="spellEnd"/>
      <w:r w:rsidRPr="005574E7">
        <w:rPr>
          <w:rFonts w:ascii="Monserat" w:eastAsia="Montserrat" w:hAnsi="Monserat" w:cs="Montserrat"/>
        </w:rPr>
        <w:t xml:space="preserve"> la terminarea lucrărilor, a fost semnat procesul-verbal de predare</w:t>
      </w:r>
      <w:r w:rsidR="00791DCA">
        <w:rPr>
          <w:rFonts w:ascii="Monserat" w:eastAsia="Montserrat" w:hAnsi="Monserat" w:cs="Montserrat"/>
        </w:rPr>
        <w:t xml:space="preserve"> </w:t>
      </w:r>
      <w:r w:rsidRPr="005574E7">
        <w:rPr>
          <w:rFonts w:ascii="Monserat" w:eastAsia="Montserrat" w:hAnsi="Monserat" w:cs="Montserrat"/>
        </w:rPr>
        <w:t>-</w:t>
      </w:r>
      <w:r w:rsidR="00791DCA">
        <w:rPr>
          <w:rFonts w:ascii="Monserat" w:eastAsia="Montserrat" w:hAnsi="Monserat" w:cs="Montserrat"/>
        </w:rPr>
        <w:t xml:space="preserve"> </w:t>
      </w:r>
      <w:r w:rsidRPr="005574E7">
        <w:rPr>
          <w:rFonts w:ascii="Monserat" w:eastAsia="Montserrat" w:hAnsi="Monserat" w:cs="Montserrat"/>
        </w:rPr>
        <w:t>primire a echipamentelor) până la momentul depunerii cererii de finanțare.</w:t>
      </w:r>
    </w:p>
    <w:p w14:paraId="000002BC" w14:textId="77777777" w:rsidR="00473F28" w:rsidRPr="005574E7" w:rsidRDefault="00473F28">
      <w:pPr>
        <w:ind w:hanging="2"/>
        <w:jc w:val="both"/>
        <w:rPr>
          <w:rFonts w:ascii="Monserat" w:eastAsia="Montserrat" w:hAnsi="Monserat" w:cs="Montserrat"/>
        </w:rPr>
      </w:pPr>
    </w:p>
    <w:p w14:paraId="000002BD" w14:textId="556071E8" w:rsidR="00473F28" w:rsidRPr="005574E7" w:rsidRDefault="00FD3028" w:rsidP="005E7FA3">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90" w:name="_Toc160718976"/>
      <w:proofErr w:type="spellStart"/>
      <w:r w:rsidRPr="005574E7">
        <w:rPr>
          <w:rFonts w:ascii="Monserat" w:eastAsia="Montserrat" w:hAnsi="Monserat" w:cs="Montserrat"/>
          <w:bCs w:val="0"/>
          <w:color w:val="000000"/>
          <w:sz w:val="24"/>
          <w:szCs w:val="24"/>
        </w:rPr>
        <w:t>Activita</w:t>
      </w:r>
      <w:r w:rsidR="00791DCA">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i</w:t>
      </w:r>
      <w:proofErr w:type="spellEnd"/>
      <w:r w:rsidRPr="005574E7">
        <w:rPr>
          <w:rFonts w:ascii="Monserat" w:eastAsia="Montserrat" w:hAnsi="Monserat" w:cs="Montserrat"/>
          <w:bCs w:val="0"/>
          <w:color w:val="000000"/>
          <w:sz w:val="24"/>
          <w:szCs w:val="24"/>
        </w:rPr>
        <w:t xml:space="preserve"> eligibile</w:t>
      </w:r>
      <w:bookmarkEnd w:id="90"/>
    </w:p>
    <w:p w14:paraId="000002BE" w14:textId="77777777" w:rsidR="00473F28" w:rsidRPr="005574E7" w:rsidRDefault="00FD3028">
      <w:pPr>
        <w:ind w:hanging="2"/>
        <w:jc w:val="both"/>
        <w:rPr>
          <w:rFonts w:ascii="Monserat" w:eastAsia="Montserrat" w:hAnsi="Monserat" w:cs="Montserrat"/>
        </w:rPr>
      </w:pPr>
      <w:proofErr w:type="spellStart"/>
      <w:r w:rsidRPr="005574E7">
        <w:rPr>
          <w:rFonts w:ascii="Monserat" w:eastAsia="Montserrat" w:hAnsi="Monserat" w:cs="Montserrat"/>
        </w:rPr>
        <w:t>Activităţile</w:t>
      </w:r>
      <w:proofErr w:type="spellEnd"/>
      <w:r w:rsidRPr="005574E7">
        <w:rPr>
          <w:rFonts w:ascii="Monserat" w:eastAsia="Montserrat" w:hAnsi="Monserat" w:cs="Montserrat"/>
        </w:rPr>
        <w:t xml:space="preserve"> eligibile enumerate mai jos nu sunt limitative, alte </w:t>
      </w:r>
      <w:proofErr w:type="spellStart"/>
      <w:r w:rsidRPr="005574E7">
        <w:rPr>
          <w:rFonts w:ascii="Monserat" w:eastAsia="Montserrat" w:hAnsi="Monserat" w:cs="Montserrat"/>
        </w:rPr>
        <w:t>activităţi</w:t>
      </w:r>
      <w:proofErr w:type="spellEnd"/>
      <w:r w:rsidRPr="005574E7">
        <w:rPr>
          <w:rFonts w:ascii="Monserat" w:eastAsia="Montserrat" w:hAnsi="Monserat" w:cs="Montserrat"/>
        </w:rPr>
        <w:t xml:space="preserve"> de tipul celor de mai jos pot fi considerate eligibile dacă acestea contribuie la realizarea obiectivelor sprijinite prin </w:t>
      </w:r>
      <w:r w:rsidRPr="005574E7">
        <w:rPr>
          <w:rFonts w:ascii="Monserat" w:eastAsia="Montserrat" w:hAnsi="Monserat" w:cs="Montserrat"/>
          <w:b/>
        </w:rPr>
        <w:t>Prioritatea 3</w:t>
      </w:r>
      <w:r w:rsidRPr="005574E7">
        <w:rPr>
          <w:rFonts w:ascii="Monserat" w:eastAsia="Montserrat" w:hAnsi="Monserat" w:cs="Montserrat"/>
        </w:rPr>
        <w:t xml:space="preserve">, </w:t>
      </w:r>
      <w:proofErr w:type="spellStart"/>
      <w:r w:rsidRPr="005574E7">
        <w:rPr>
          <w:rFonts w:ascii="Monserat" w:eastAsia="Montserrat" w:hAnsi="Monserat" w:cs="Montserrat"/>
          <w:b/>
        </w:rPr>
        <w:t>operatiunea</w:t>
      </w:r>
      <w:proofErr w:type="spellEnd"/>
      <w:r w:rsidRPr="005574E7">
        <w:rPr>
          <w:rFonts w:ascii="Monserat" w:eastAsia="Montserrat" w:hAnsi="Monserat" w:cs="Montserrat"/>
        </w:rPr>
        <w:t xml:space="preserve"> „</w:t>
      </w:r>
      <w:r w:rsidRPr="005574E7">
        <w:rPr>
          <w:rFonts w:ascii="Monserat" w:eastAsia="Montserrat" w:hAnsi="Monserat" w:cs="Montserrat"/>
          <w:i/>
        </w:rPr>
        <w:t xml:space="preserve">Investiții care </w:t>
      </w:r>
      <w:proofErr w:type="spellStart"/>
      <w:r w:rsidRPr="005574E7">
        <w:rPr>
          <w:rFonts w:ascii="Monserat" w:eastAsia="Montserrat" w:hAnsi="Monserat" w:cs="Montserrat"/>
          <w:i/>
        </w:rPr>
        <w:t>promoveaza</w:t>
      </w:r>
      <w:proofErr w:type="spellEnd"/>
      <w:r w:rsidRPr="005574E7">
        <w:rPr>
          <w:rFonts w:ascii="Monserat" w:eastAsia="Montserrat" w:hAnsi="Monserat" w:cs="Montserrat"/>
          <w:i/>
        </w:rPr>
        <w:t xml:space="preserve"> creșterea infrastructurii verzi în zonele urbane și care oferă servicii de tip ecosistem (menținerea temperaturilor scăzute, îmbunătățirea calității aerului, retenția apelor pluviale, etc</w:t>
      </w:r>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dacă solicitantul justifică necesitatea derulării lor în scopul implementării în </w:t>
      </w:r>
      <w:proofErr w:type="spellStart"/>
      <w:r w:rsidRPr="005574E7">
        <w:rPr>
          <w:rFonts w:ascii="Monserat" w:eastAsia="Montserrat" w:hAnsi="Monserat" w:cs="Montserrat"/>
        </w:rPr>
        <w:t>condiţii</w:t>
      </w:r>
      <w:proofErr w:type="spellEnd"/>
      <w:r w:rsidRPr="005574E7">
        <w:rPr>
          <w:rFonts w:ascii="Monserat" w:eastAsia="Montserrat" w:hAnsi="Monserat" w:cs="Montserrat"/>
        </w:rPr>
        <w:t xml:space="preserve"> optime a proiectului.</w:t>
      </w:r>
    </w:p>
    <w:p w14:paraId="000002B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De asemenea, există posibilitatea ca un proiect să </w:t>
      </w:r>
      <w:proofErr w:type="spellStart"/>
      <w:r w:rsidRPr="005574E7">
        <w:rPr>
          <w:rFonts w:ascii="Monserat" w:eastAsia="Montserrat" w:hAnsi="Monserat" w:cs="Montserrat"/>
        </w:rPr>
        <w:t>conţină</w:t>
      </w:r>
      <w:proofErr w:type="spellEnd"/>
      <w:r w:rsidRPr="005574E7">
        <w:rPr>
          <w:rFonts w:ascii="Monserat" w:eastAsia="Montserrat" w:hAnsi="Monserat" w:cs="Montserrat"/>
        </w:rPr>
        <w:t xml:space="preserve"> inclusiv </w:t>
      </w:r>
      <w:proofErr w:type="spellStart"/>
      <w:r w:rsidRPr="005574E7">
        <w:rPr>
          <w:rFonts w:ascii="Monserat" w:eastAsia="Montserrat" w:hAnsi="Monserat" w:cs="Montserrat"/>
          <w:b/>
        </w:rPr>
        <w:t>activităţi</w:t>
      </w:r>
      <w:proofErr w:type="spellEnd"/>
      <w:r w:rsidRPr="005574E7">
        <w:rPr>
          <w:rFonts w:ascii="Monserat" w:eastAsia="Montserrat" w:hAnsi="Monserat" w:cs="Montserrat"/>
          <w:b/>
        </w:rPr>
        <w:t xml:space="preserve"> neeligibile,  </w:t>
      </w:r>
      <w:r w:rsidRPr="005574E7">
        <w:rPr>
          <w:rFonts w:ascii="Monserat" w:eastAsia="Montserrat" w:hAnsi="Monserat" w:cs="Montserrat"/>
        </w:rPr>
        <w:t>cheltuielile aferente acestora fiind considerate neeligibile.</w:t>
      </w:r>
    </w:p>
    <w:p w14:paraId="000002C0" w14:textId="2B5285CB" w:rsidR="00473F28" w:rsidRPr="005574E7" w:rsidRDefault="00FD3028">
      <w:pPr>
        <w:ind w:hanging="2"/>
        <w:jc w:val="both"/>
        <w:rPr>
          <w:rFonts w:ascii="Monserat" w:eastAsia="Montserrat" w:hAnsi="Monserat" w:cs="Montserrat"/>
        </w:rPr>
      </w:pPr>
      <w:r w:rsidRPr="005574E7">
        <w:rPr>
          <w:rFonts w:ascii="Monserat" w:eastAsia="Montserrat" w:hAnsi="Monserat" w:cs="Montserrat"/>
        </w:rPr>
        <w:t>Toate interven</w:t>
      </w:r>
      <w:r w:rsidR="008F2BC0">
        <w:rPr>
          <w:rFonts w:ascii="Monserat" w:eastAsia="Montserrat" w:hAnsi="Monserat" w:cs="Montserrat"/>
        </w:rPr>
        <w:t>ț</w:t>
      </w:r>
      <w:r w:rsidRPr="005574E7">
        <w:rPr>
          <w:rFonts w:ascii="Monserat" w:eastAsia="Montserrat" w:hAnsi="Monserat" w:cs="Montserrat"/>
        </w:rPr>
        <w:t xml:space="preserve">iile de pe acest obiectiv specific vor promova/ </w:t>
      </w:r>
      <w:proofErr w:type="spellStart"/>
      <w:r w:rsidRPr="005574E7">
        <w:rPr>
          <w:rFonts w:ascii="Monserat" w:eastAsia="Montserrat" w:hAnsi="Monserat" w:cs="Montserrat"/>
        </w:rPr>
        <w:t>prioritiza</w:t>
      </w:r>
      <w:proofErr w:type="spellEnd"/>
      <w:r w:rsidRPr="005574E7">
        <w:rPr>
          <w:rFonts w:ascii="Monserat" w:eastAsia="Montserrat" w:hAnsi="Monserat" w:cs="Montserrat"/>
        </w:rPr>
        <w:t xml:space="preserve"> solu</w:t>
      </w:r>
      <w:r w:rsidR="008F2BC0">
        <w:rPr>
          <w:rFonts w:ascii="Monserat" w:eastAsia="Montserrat" w:hAnsi="Monserat" w:cs="Montserrat"/>
        </w:rPr>
        <w:t>ț</w:t>
      </w:r>
      <w:r w:rsidRPr="005574E7">
        <w:rPr>
          <w:rFonts w:ascii="Monserat" w:eastAsia="Montserrat" w:hAnsi="Monserat" w:cs="Montserrat"/>
        </w:rPr>
        <w:t>iile bazate pe natur</w:t>
      </w:r>
      <w:r w:rsidR="008F2BC0">
        <w:rPr>
          <w:rFonts w:ascii="Monserat" w:eastAsia="Montserrat" w:hAnsi="Monserat" w:cs="Montserrat"/>
        </w:rPr>
        <w:t>ă</w:t>
      </w:r>
      <w:r w:rsidRPr="005574E7">
        <w:rPr>
          <w:rFonts w:ascii="Monserat" w:eastAsia="Montserrat" w:hAnsi="Monserat" w:cs="Montserrat"/>
        </w:rPr>
        <w:t xml:space="preserve">, pentru gestionarea </w:t>
      </w:r>
      <w:r w:rsidR="008F2BC0">
        <w:rPr>
          <w:rFonts w:ascii="Monserat" w:eastAsia="Montserrat" w:hAnsi="Monserat" w:cs="Montserrat"/>
        </w:rPr>
        <w:t>ș</w:t>
      </w:r>
      <w:r w:rsidRPr="005574E7">
        <w:rPr>
          <w:rFonts w:ascii="Monserat" w:eastAsia="Montserrat" w:hAnsi="Monserat" w:cs="Montserrat"/>
        </w:rPr>
        <w:t>i utilizarea durabil</w:t>
      </w:r>
      <w:r w:rsidR="008F2BC0">
        <w:rPr>
          <w:rFonts w:ascii="Monserat" w:eastAsia="Montserrat" w:hAnsi="Monserat" w:cs="Montserrat"/>
        </w:rPr>
        <w:t>ă</w:t>
      </w:r>
      <w:r w:rsidRPr="005574E7">
        <w:rPr>
          <w:rFonts w:ascii="Monserat" w:eastAsia="Montserrat" w:hAnsi="Monserat" w:cs="Montserrat"/>
        </w:rPr>
        <w:t xml:space="preserve"> a naturii in vederea adres</w:t>
      </w:r>
      <w:r w:rsidR="008F2BC0">
        <w:rPr>
          <w:rFonts w:ascii="Monserat" w:eastAsia="Montserrat" w:hAnsi="Monserat" w:cs="Montserrat"/>
        </w:rPr>
        <w:t>ă</w:t>
      </w:r>
      <w:r w:rsidRPr="005574E7">
        <w:rPr>
          <w:rFonts w:ascii="Monserat" w:eastAsia="Montserrat" w:hAnsi="Monserat" w:cs="Montserrat"/>
        </w:rPr>
        <w:t>rii provoc</w:t>
      </w:r>
      <w:r w:rsidR="008F2BC0">
        <w:rPr>
          <w:rFonts w:ascii="Monserat" w:eastAsia="Montserrat" w:hAnsi="Monserat" w:cs="Montserrat"/>
        </w:rPr>
        <w:t>ă</w:t>
      </w:r>
      <w:r w:rsidRPr="005574E7">
        <w:rPr>
          <w:rFonts w:ascii="Monserat" w:eastAsia="Montserrat" w:hAnsi="Monserat" w:cs="Montserrat"/>
        </w:rPr>
        <w:t xml:space="preserve">rilor climatice, ecologice </w:t>
      </w:r>
      <w:r w:rsidR="008F2BC0">
        <w:rPr>
          <w:rFonts w:ascii="Monserat" w:eastAsia="Montserrat" w:hAnsi="Monserat" w:cs="Montserrat"/>
        </w:rPr>
        <w:t>ș</w:t>
      </w:r>
      <w:r w:rsidRPr="005574E7">
        <w:rPr>
          <w:rFonts w:ascii="Monserat" w:eastAsia="Montserrat" w:hAnsi="Monserat" w:cs="Montserrat"/>
        </w:rPr>
        <w:t>i sociale.</w:t>
      </w:r>
    </w:p>
    <w:p w14:paraId="000002C1" w14:textId="77777777" w:rsidR="00473F28" w:rsidRPr="005574E7" w:rsidRDefault="00473F28">
      <w:pPr>
        <w:ind w:hanging="2"/>
        <w:jc w:val="both"/>
        <w:rPr>
          <w:rFonts w:ascii="Monserat" w:eastAsia="Montserrat" w:hAnsi="Monserat" w:cs="Montserrat"/>
        </w:rPr>
      </w:pPr>
    </w:p>
    <w:p w14:paraId="000002C2"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bookmarkStart w:id="91" w:name="_heading=h.1rvwp1q" w:colFirst="0" w:colLast="0"/>
      <w:bookmarkEnd w:id="91"/>
      <w:r w:rsidRPr="005574E7">
        <w:rPr>
          <w:rFonts w:ascii="Monserat" w:eastAsia="Montserrat" w:hAnsi="Monserat" w:cs="Montserrat"/>
          <w:b/>
          <w:color w:val="000000"/>
          <w:sz w:val="24"/>
          <w:szCs w:val="24"/>
        </w:rPr>
        <w:t xml:space="preserve">Cerința 7 - Încadrarea proiectului </w:t>
      </w:r>
      <w:proofErr w:type="spellStart"/>
      <w:r w:rsidRPr="005574E7">
        <w:rPr>
          <w:rFonts w:ascii="Monserat" w:eastAsia="Montserrat" w:hAnsi="Monserat" w:cs="Montserrat"/>
          <w:b/>
          <w:color w:val="000000"/>
          <w:sz w:val="24"/>
          <w:szCs w:val="24"/>
        </w:rPr>
        <w:t>şi</w:t>
      </w:r>
      <w:proofErr w:type="spellEnd"/>
      <w:r w:rsidRPr="005574E7">
        <w:rPr>
          <w:rFonts w:ascii="Monserat" w:eastAsia="Montserrat" w:hAnsi="Monserat" w:cs="Montserrat"/>
          <w:b/>
          <w:color w:val="000000"/>
          <w:sz w:val="24"/>
          <w:szCs w:val="24"/>
        </w:rPr>
        <w:t xml:space="preserve"> a </w:t>
      </w:r>
      <w:proofErr w:type="spellStart"/>
      <w:r w:rsidRPr="005574E7">
        <w:rPr>
          <w:rFonts w:ascii="Monserat" w:eastAsia="Montserrat" w:hAnsi="Monserat" w:cs="Montserrat"/>
          <w:b/>
          <w:color w:val="000000"/>
          <w:sz w:val="24"/>
          <w:szCs w:val="24"/>
        </w:rPr>
        <w:t>activităţilor</w:t>
      </w:r>
      <w:proofErr w:type="spellEnd"/>
      <w:r w:rsidRPr="005574E7">
        <w:rPr>
          <w:rFonts w:ascii="Monserat" w:eastAsia="Montserrat" w:hAnsi="Monserat" w:cs="Montserrat"/>
          <w:b/>
          <w:color w:val="000000"/>
          <w:sz w:val="24"/>
          <w:szCs w:val="24"/>
        </w:rPr>
        <w:t xml:space="preserve"> sale privind </w:t>
      </w:r>
      <w:proofErr w:type="spellStart"/>
      <w:r w:rsidRPr="005574E7">
        <w:rPr>
          <w:rFonts w:ascii="Monserat" w:eastAsia="Montserrat" w:hAnsi="Monserat" w:cs="Montserrat"/>
          <w:b/>
          <w:color w:val="000000"/>
          <w:sz w:val="24"/>
          <w:szCs w:val="24"/>
        </w:rPr>
        <w:t>investiţiile</w:t>
      </w:r>
      <w:proofErr w:type="spellEnd"/>
      <w:r w:rsidRPr="005574E7">
        <w:rPr>
          <w:rFonts w:ascii="Monserat" w:eastAsia="Montserrat" w:hAnsi="Monserat" w:cs="Montserrat"/>
          <w:b/>
          <w:color w:val="000000"/>
          <w:sz w:val="24"/>
          <w:szCs w:val="24"/>
        </w:rPr>
        <w:t xml:space="preserve"> în </w:t>
      </w:r>
      <w:proofErr w:type="spellStart"/>
      <w:r w:rsidRPr="005574E7">
        <w:rPr>
          <w:rFonts w:ascii="Monserat" w:eastAsia="Montserrat" w:hAnsi="Monserat" w:cs="Montserrat"/>
          <w:b/>
          <w:color w:val="000000"/>
          <w:sz w:val="24"/>
          <w:szCs w:val="24"/>
        </w:rPr>
        <w:t>acţiunile</w:t>
      </w:r>
      <w:proofErr w:type="spellEnd"/>
      <w:r w:rsidRPr="005574E7">
        <w:rPr>
          <w:rFonts w:ascii="Monserat" w:eastAsia="Montserrat" w:hAnsi="Monserat" w:cs="Montserrat"/>
          <w:b/>
          <w:color w:val="000000"/>
          <w:sz w:val="24"/>
          <w:szCs w:val="24"/>
        </w:rPr>
        <w:t xml:space="preserve"> specifice sprijinite în cadrul Priorității 3 si anume:</w:t>
      </w:r>
    </w:p>
    <w:p w14:paraId="000002C3" w14:textId="3F0DBD64" w:rsidR="00473F28" w:rsidRPr="005574E7" w:rsidRDefault="00E2366F">
      <w:pPr>
        <w:keepNext/>
        <w:numPr>
          <w:ilvl w:val="0"/>
          <w:numId w:val="10"/>
        </w:numPr>
        <w:pBdr>
          <w:top w:val="nil"/>
          <w:left w:val="nil"/>
          <w:bottom w:val="nil"/>
          <w:right w:val="nil"/>
          <w:between w:val="nil"/>
        </w:pBdr>
        <w:spacing w:after="0" w:line="240" w:lineRule="auto"/>
        <w:ind w:left="0" w:hanging="2"/>
        <w:jc w:val="both"/>
        <w:rPr>
          <w:rFonts w:ascii="Monserat" w:eastAsia="Montserrat" w:hAnsi="Monserat" w:cs="Montserrat"/>
          <w:b/>
          <w:color w:val="000000"/>
          <w:sz w:val="24"/>
          <w:szCs w:val="24"/>
        </w:rPr>
      </w:pPr>
      <w:sdt>
        <w:sdtPr>
          <w:rPr>
            <w:rFonts w:ascii="Monserat" w:hAnsi="Monserat"/>
          </w:rPr>
          <w:tag w:val="goog_rdk_462"/>
          <w:id w:val="-1738468166"/>
        </w:sdtPr>
        <w:sdtEndPr/>
        <w:sdtContent/>
      </w:sdt>
      <w:sdt>
        <w:sdtPr>
          <w:rPr>
            <w:rFonts w:ascii="Monserat" w:hAnsi="Monserat"/>
          </w:rPr>
          <w:tag w:val="goog_rdk_497"/>
          <w:id w:val="1813906312"/>
        </w:sdtPr>
        <w:sdtEndPr/>
        <w:sdtContent/>
      </w:sdt>
      <w:sdt>
        <w:sdtPr>
          <w:rPr>
            <w:rFonts w:ascii="Monserat" w:hAnsi="Monserat"/>
          </w:rPr>
          <w:tag w:val="goog_rdk_534"/>
          <w:id w:val="-1211416382"/>
        </w:sdtPr>
        <w:sdtEndPr/>
        <w:sdtContent>
          <w:r w:rsidR="00345F72">
            <w:rPr>
              <w:rFonts w:ascii="Monserat" w:hAnsi="Monserat"/>
            </w:rPr>
            <w:t xml:space="preserve"> </w:t>
          </w:r>
        </w:sdtContent>
      </w:sdt>
      <w:r w:rsidR="00FD3028" w:rsidRPr="005574E7">
        <w:rPr>
          <w:rFonts w:ascii="Monserat" w:eastAsia="Montserrat" w:hAnsi="Monserat" w:cs="Montserrat"/>
          <w:b/>
          <w:i/>
          <w:color w:val="000000"/>
          <w:sz w:val="24"/>
          <w:szCs w:val="24"/>
        </w:rPr>
        <w:t xml:space="preserve">Măsuri pentru crearea, amenajarea, modernizarea </w:t>
      </w:r>
      <w:r w:rsidR="00345F72">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 xml:space="preserve">i extinderea de spații verzi publice cu acces nelimitat - parcuri, grădini, scuaruri, </w:t>
      </w:r>
      <w:proofErr w:type="spellStart"/>
      <w:r w:rsidR="00FD3028" w:rsidRPr="005574E7">
        <w:rPr>
          <w:rFonts w:ascii="Monserat" w:eastAsia="Montserrat" w:hAnsi="Monserat" w:cs="Montserrat"/>
          <w:b/>
          <w:i/>
          <w:color w:val="000000"/>
          <w:sz w:val="24"/>
          <w:szCs w:val="24"/>
        </w:rPr>
        <w:t>fâşii</w:t>
      </w:r>
      <w:proofErr w:type="spellEnd"/>
      <w:r w:rsidR="00FD3028" w:rsidRPr="005574E7">
        <w:rPr>
          <w:rFonts w:ascii="Monserat" w:eastAsia="Montserrat" w:hAnsi="Monserat" w:cs="Montserrat"/>
          <w:b/>
          <w:i/>
          <w:color w:val="000000"/>
          <w:sz w:val="24"/>
          <w:szCs w:val="24"/>
        </w:rPr>
        <w:t xml:space="preserve"> plantate:</w:t>
      </w:r>
    </w:p>
    <w:p w14:paraId="000002C4" w14:textId="77777777" w:rsidR="00473F28" w:rsidRPr="005574E7" w:rsidRDefault="00473F28">
      <w:pPr>
        <w:ind w:hanging="2"/>
        <w:rPr>
          <w:rFonts w:ascii="Monserat" w:eastAsia="Montserrat" w:hAnsi="Monserat" w:cs="Montserrat"/>
        </w:rPr>
      </w:pPr>
    </w:p>
    <w:p w14:paraId="000002C5" w14:textId="514574EE" w:rsidR="00473F28" w:rsidRPr="005574E7" w:rsidRDefault="00FD3028">
      <w:pPr>
        <w:numPr>
          <w:ilvl w:val="0"/>
          <w:numId w:val="13"/>
        </w:numPr>
        <w:spacing w:after="0" w:line="360" w:lineRule="auto"/>
        <w:ind w:left="0" w:hanging="2"/>
        <w:jc w:val="both"/>
        <w:rPr>
          <w:rFonts w:ascii="Monserat" w:eastAsia="Montserrat" w:hAnsi="Monserat" w:cs="Montserrat"/>
        </w:rPr>
      </w:pPr>
      <w:r w:rsidRPr="005574E7">
        <w:rPr>
          <w:rFonts w:ascii="Monserat" w:eastAsia="Montserrat" w:hAnsi="Monserat" w:cs="Montserrat"/>
        </w:rPr>
        <w:t>ac</w:t>
      </w:r>
      <w:r w:rsidR="00345F72">
        <w:rPr>
          <w:rFonts w:ascii="Monserat" w:eastAsia="Montserrat" w:hAnsi="Monserat" w:cs="Montserrat"/>
        </w:rPr>
        <w:t>ț</w:t>
      </w:r>
      <w:r w:rsidRPr="005574E7">
        <w:rPr>
          <w:rFonts w:ascii="Monserat" w:eastAsia="Montserrat" w:hAnsi="Monserat" w:cs="Montserrat"/>
        </w:rPr>
        <w:t xml:space="preserve">iuni de </w:t>
      </w:r>
      <w:proofErr w:type="spellStart"/>
      <w:r w:rsidRPr="005574E7">
        <w:rPr>
          <w:rFonts w:ascii="Monserat" w:eastAsia="Montserrat" w:hAnsi="Monserat" w:cs="Montserrat"/>
        </w:rPr>
        <w:t>cura</w:t>
      </w:r>
      <w:r w:rsidR="00345F72">
        <w:rPr>
          <w:rFonts w:ascii="Monserat" w:eastAsia="Montserrat" w:hAnsi="Monserat" w:cs="Montserrat"/>
        </w:rPr>
        <w:t>ț</w:t>
      </w:r>
      <w:r w:rsidRPr="005574E7">
        <w:rPr>
          <w:rFonts w:ascii="Monserat" w:eastAsia="Montserrat" w:hAnsi="Monserat" w:cs="Montserrat"/>
        </w:rPr>
        <w:t>are</w:t>
      </w:r>
      <w:proofErr w:type="spellEnd"/>
      <w:r w:rsidRPr="005574E7">
        <w:rPr>
          <w:rFonts w:ascii="Monserat" w:eastAsia="Montserrat" w:hAnsi="Monserat" w:cs="Montserrat"/>
        </w:rPr>
        <w:t xml:space="preserve">, toaletare, modelare </w:t>
      </w:r>
      <w:r w:rsidR="00345F72">
        <w:rPr>
          <w:rFonts w:ascii="Monserat" w:eastAsia="Montserrat" w:hAnsi="Monserat" w:cs="Montserrat"/>
        </w:rPr>
        <w:t>ș</w:t>
      </w:r>
      <w:r w:rsidRPr="005574E7">
        <w:rPr>
          <w:rFonts w:ascii="Monserat" w:eastAsia="Montserrat" w:hAnsi="Monserat" w:cs="Montserrat"/>
        </w:rPr>
        <w:t xml:space="preserve">i salubrizare a terenurilor, </w:t>
      </w:r>
    </w:p>
    <w:p w14:paraId="000002C6" w14:textId="420F44EB" w:rsidR="00473F28" w:rsidRPr="005574E7" w:rsidRDefault="00FD3028">
      <w:pPr>
        <w:numPr>
          <w:ilvl w:val="0"/>
          <w:numId w:val="13"/>
        </w:numPr>
        <w:spacing w:after="0" w:line="360" w:lineRule="auto"/>
        <w:ind w:left="0" w:hanging="2"/>
        <w:jc w:val="both"/>
        <w:rPr>
          <w:rFonts w:ascii="Monserat" w:eastAsia="Montserrat" w:hAnsi="Monserat" w:cs="Montserrat"/>
        </w:rPr>
      </w:pPr>
      <w:r w:rsidRPr="005574E7">
        <w:rPr>
          <w:rFonts w:ascii="Monserat" w:eastAsia="Montserrat" w:hAnsi="Monserat" w:cs="Montserrat"/>
        </w:rPr>
        <w:t>demolare construc</w:t>
      </w:r>
      <w:r w:rsidR="00345F72">
        <w:rPr>
          <w:rFonts w:ascii="Monserat" w:eastAsia="Montserrat" w:hAnsi="Monserat" w:cs="Montserrat"/>
        </w:rPr>
        <w:t>ț</w:t>
      </w:r>
      <w:r w:rsidRPr="005574E7">
        <w:rPr>
          <w:rFonts w:ascii="Monserat" w:eastAsia="Montserrat" w:hAnsi="Monserat" w:cs="Montserrat"/>
        </w:rPr>
        <w:t>ii situate pe terenurile supuse interven</w:t>
      </w:r>
      <w:r w:rsidR="00345F72">
        <w:rPr>
          <w:rFonts w:ascii="Monserat" w:eastAsia="Montserrat" w:hAnsi="Monserat" w:cs="Montserrat"/>
        </w:rPr>
        <w:t>ț</w:t>
      </w:r>
      <w:r w:rsidRPr="005574E7">
        <w:rPr>
          <w:rFonts w:ascii="Monserat" w:eastAsia="Montserrat" w:hAnsi="Monserat" w:cs="Montserrat"/>
        </w:rPr>
        <w:t>iei,</w:t>
      </w:r>
    </w:p>
    <w:p w14:paraId="000002C7" w14:textId="7FCB1D0F" w:rsidR="00473F28" w:rsidRPr="005574E7" w:rsidRDefault="00FD3028">
      <w:pPr>
        <w:numPr>
          <w:ilvl w:val="0"/>
          <w:numId w:val="13"/>
        </w:numPr>
        <w:spacing w:after="0" w:line="360" w:lineRule="auto"/>
        <w:ind w:left="0" w:hanging="2"/>
        <w:jc w:val="both"/>
        <w:rPr>
          <w:rFonts w:ascii="Monserat" w:eastAsia="Montserrat" w:hAnsi="Monserat" w:cs="Montserrat"/>
        </w:rPr>
      </w:pPr>
      <w:r w:rsidRPr="005574E7">
        <w:rPr>
          <w:rFonts w:ascii="Monserat" w:eastAsia="Montserrat" w:hAnsi="Monserat" w:cs="Montserrat"/>
        </w:rPr>
        <w:t xml:space="preserve">plantare cu plante perene, arbori </w:t>
      </w:r>
      <w:r w:rsidR="00345F72">
        <w:rPr>
          <w:rFonts w:ascii="Monserat" w:eastAsia="Montserrat" w:hAnsi="Monserat" w:cs="Montserrat"/>
        </w:rPr>
        <w:t>ș</w:t>
      </w:r>
      <w:r w:rsidRPr="005574E7">
        <w:rPr>
          <w:rFonts w:ascii="Monserat" w:eastAsia="Montserrat" w:hAnsi="Monserat" w:cs="Montserrat"/>
        </w:rPr>
        <w:t xml:space="preserve">i </w:t>
      </w:r>
      <w:proofErr w:type="spellStart"/>
      <w:r w:rsidRPr="005574E7">
        <w:rPr>
          <w:rFonts w:ascii="Monserat" w:eastAsia="Montserrat" w:hAnsi="Monserat" w:cs="Montserrat"/>
        </w:rPr>
        <w:t>arbusti</w:t>
      </w:r>
      <w:proofErr w:type="spellEnd"/>
      <w:r w:rsidRPr="005574E7">
        <w:rPr>
          <w:rFonts w:ascii="Monserat" w:eastAsia="Montserrat" w:hAnsi="Monserat" w:cs="Montserrat"/>
        </w:rPr>
        <w:t xml:space="preserve">, care se </w:t>
      </w:r>
      <w:proofErr w:type="spellStart"/>
      <w:r w:rsidRPr="005574E7">
        <w:rPr>
          <w:rFonts w:ascii="Monserat" w:eastAsia="Montserrat" w:hAnsi="Monserat" w:cs="Montserrat"/>
        </w:rPr>
        <w:t>preteaza</w:t>
      </w:r>
      <w:proofErr w:type="spellEnd"/>
      <w:r w:rsidRPr="005574E7">
        <w:rPr>
          <w:rFonts w:ascii="Monserat" w:eastAsia="Montserrat" w:hAnsi="Monserat" w:cs="Montserrat"/>
        </w:rPr>
        <w:t xml:space="preserve"> zonei climatice,</w:t>
      </w:r>
    </w:p>
    <w:p w14:paraId="000002C8" w14:textId="1F43138F" w:rsidR="00473F28" w:rsidRPr="005574E7" w:rsidRDefault="00FD3028">
      <w:pPr>
        <w:numPr>
          <w:ilvl w:val="0"/>
          <w:numId w:val="13"/>
        </w:numPr>
        <w:spacing w:after="0" w:line="360" w:lineRule="auto"/>
        <w:ind w:left="0" w:hanging="2"/>
        <w:jc w:val="both"/>
        <w:rPr>
          <w:rFonts w:ascii="Monserat" w:eastAsia="Montserrat" w:hAnsi="Monserat" w:cs="Montserrat"/>
        </w:rPr>
      </w:pPr>
      <w:r w:rsidRPr="005574E7">
        <w:rPr>
          <w:rFonts w:ascii="Monserat" w:eastAsia="Montserrat" w:hAnsi="Monserat" w:cs="Montserrat"/>
        </w:rPr>
        <w:t>gazonare de suprafe</w:t>
      </w:r>
      <w:r w:rsidR="00345F72">
        <w:rPr>
          <w:rFonts w:ascii="Monserat" w:eastAsia="Montserrat" w:hAnsi="Monserat" w:cs="Montserrat"/>
        </w:rPr>
        <w:t>ț</w:t>
      </w:r>
      <w:r w:rsidRPr="005574E7">
        <w:rPr>
          <w:rFonts w:ascii="Monserat" w:eastAsia="Montserrat" w:hAnsi="Monserat" w:cs="Montserrat"/>
        </w:rPr>
        <w:t xml:space="preserve">e, </w:t>
      </w:r>
    </w:p>
    <w:p w14:paraId="000002C9" w14:textId="43396060" w:rsidR="00473F28" w:rsidRPr="005574E7" w:rsidRDefault="00FD3028">
      <w:pPr>
        <w:numPr>
          <w:ilvl w:val="0"/>
          <w:numId w:val="13"/>
        </w:numPr>
        <w:spacing w:after="0" w:line="360" w:lineRule="auto"/>
        <w:ind w:left="0" w:hanging="2"/>
        <w:jc w:val="both"/>
        <w:rPr>
          <w:rFonts w:ascii="Monserat" w:eastAsia="Montserrat" w:hAnsi="Monserat" w:cs="Montserrat"/>
        </w:rPr>
      </w:pPr>
      <w:r w:rsidRPr="005574E7">
        <w:rPr>
          <w:rFonts w:ascii="Monserat" w:eastAsia="Montserrat" w:hAnsi="Monserat" w:cs="Montserrat"/>
        </w:rPr>
        <w:t xml:space="preserve">amenajare de </w:t>
      </w:r>
      <w:proofErr w:type="spellStart"/>
      <w:r w:rsidRPr="005574E7">
        <w:rPr>
          <w:rFonts w:ascii="Monserat" w:eastAsia="Montserrat" w:hAnsi="Monserat" w:cs="Montserrat"/>
        </w:rPr>
        <w:t>pa</w:t>
      </w:r>
      <w:r w:rsidR="00345F72">
        <w:rPr>
          <w:rFonts w:ascii="Monserat" w:eastAsia="Montserrat" w:hAnsi="Monserat" w:cs="Montserrat"/>
        </w:rPr>
        <w:t>ș</w:t>
      </w:r>
      <w:r w:rsidRPr="005574E7">
        <w:rPr>
          <w:rFonts w:ascii="Monserat" w:eastAsia="Montserrat" w:hAnsi="Monserat" w:cs="Montserrat"/>
        </w:rPr>
        <w:t>uni</w:t>
      </w:r>
      <w:proofErr w:type="spellEnd"/>
      <w:r w:rsidR="00345F72">
        <w:rPr>
          <w:rFonts w:ascii="Monserat" w:eastAsia="Montserrat" w:hAnsi="Monserat" w:cs="Montserrat"/>
        </w:rPr>
        <w:t xml:space="preserve"> pentru albine (prin </w:t>
      </w:r>
      <w:proofErr w:type="spellStart"/>
      <w:r w:rsidR="00345F72">
        <w:rPr>
          <w:rFonts w:ascii="Monserat" w:eastAsia="Montserrat" w:hAnsi="Monserat" w:cs="Montserrat"/>
        </w:rPr>
        <w:t>insămânțarea</w:t>
      </w:r>
      <w:proofErr w:type="spellEnd"/>
      <w:r w:rsidR="00345F72">
        <w:rPr>
          <w:rFonts w:ascii="Monserat" w:eastAsia="Montserrat" w:hAnsi="Monserat" w:cs="Montserrat"/>
        </w:rPr>
        <w:t xml:space="preserve"> amestecurilor de semințe pentru diferite specii de plante perene)</w:t>
      </w:r>
      <w:r w:rsidRPr="005574E7">
        <w:rPr>
          <w:rFonts w:ascii="Monserat" w:eastAsia="Montserrat" w:hAnsi="Monserat" w:cs="Montserrat"/>
        </w:rPr>
        <w:t xml:space="preserve"> </w:t>
      </w:r>
      <w:r w:rsidR="00345F72">
        <w:rPr>
          <w:rFonts w:ascii="Monserat" w:eastAsia="Montserrat" w:hAnsi="Monserat" w:cs="Montserrat"/>
        </w:rPr>
        <w:t>ș</w:t>
      </w:r>
      <w:r w:rsidRPr="005574E7">
        <w:rPr>
          <w:rFonts w:ascii="Monserat" w:eastAsia="Montserrat" w:hAnsi="Monserat" w:cs="Montserrat"/>
        </w:rPr>
        <w:t>i hoteluri pentru albine</w:t>
      </w:r>
    </w:p>
    <w:p w14:paraId="000002CA" w14:textId="74C2866F" w:rsidR="00473F28" w:rsidRPr="005574E7" w:rsidRDefault="00FD3028">
      <w:pPr>
        <w:numPr>
          <w:ilvl w:val="0"/>
          <w:numId w:val="13"/>
        </w:numPr>
        <w:spacing w:after="0" w:line="360" w:lineRule="auto"/>
        <w:ind w:left="0" w:hanging="2"/>
        <w:jc w:val="both"/>
        <w:rPr>
          <w:rFonts w:ascii="Monserat" w:eastAsia="Montserrat" w:hAnsi="Monserat" w:cs="Montserrat"/>
        </w:rPr>
      </w:pPr>
      <w:r w:rsidRPr="005574E7">
        <w:rPr>
          <w:rFonts w:ascii="Monserat" w:eastAsia="Montserrat" w:hAnsi="Monserat" w:cs="Montserrat"/>
        </w:rPr>
        <w:t>construc</w:t>
      </w:r>
      <w:r w:rsidR="00345F72">
        <w:rPr>
          <w:rFonts w:ascii="Monserat" w:eastAsia="Montserrat" w:hAnsi="Monserat" w:cs="Montserrat"/>
        </w:rPr>
        <w:t>ț</w:t>
      </w:r>
      <w:r w:rsidRPr="005574E7">
        <w:rPr>
          <w:rFonts w:ascii="Monserat" w:eastAsia="Montserrat" w:hAnsi="Monserat" w:cs="Montserrat"/>
        </w:rPr>
        <w:t>ia/ amenajarea de foi</w:t>
      </w:r>
      <w:r w:rsidR="00345F72">
        <w:rPr>
          <w:rFonts w:ascii="Monserat" w:eastAsia="Montserrat" w:hAnsi="Monserat" w:cs="Montserrat"/>
        </w:rPr>
        <w:t>ș</w:t>
      </w:r>
      <w:r w:rsidRPr="005574E7">
        <w:rPr>
          <w:rFonts w:ascii="Monserat" w:eastAsia="Montserrat" w:hAnsi="Monserat" w:cs="Montserrat"/>
        </w:rPr>
        <w:t>oare,</w:t>
      </w:r>
    </w:p>
    <w:p w14:paraId="000002CB" w14:textId="5F0F91EF" w:rsidR="00473F28" w:rsidRPr="005574E7" w:rsidRDefault="00FD3028">
      <w:pPr>
        <w:numPr>
          <w:ilvl w:val="0"/>
          <w:numId w:val="13"/>
        </w:numPr>
        <w:spacing w:after="0" w:line="360" w:lineRule="auto"/>
        <w:ind w:left="0" w:hanging="2"/>
        <w:jc w:val="both"/>
        <w:rPr>
          <w:rFonts w:ascii="Monserat" w:eastAsia="Montserrat" w:hAnsi="Monserat" w:cs="Montserrat"/>
        </w:rPr>
      </w:pPr>
      <w:r w:rsidRPr="005574E7">
        <w:rPr>
          <w:rFonts w:ascii="Monserat" w:eastAsia="Montserrat" w:hAnsi="Monserat" w:cs="Montserrat"/>
        </w:rPr>
        <w:t>construc</w:t>
      </w:r>
      <w:r w:rsidR="00345F72">
        <w:rPr>
          <w:rFonts w:ascii="Monserat" w:eastAsia="Montserrat" w:hAnsi="Monserat" w:cs="Montserrat"/>
        </w:rPr>
        <w:t>ț</w:t>
      </w:r>
      <w:r w:rsidRPr="005574E7">
        <w:rPr>
          <w:rFonts w:ascii="Monserat" w:eastAsia="Montserrat" w:hAnsi="Monserat" w:cs="Montserrat"/>
        </w:rPr>
        <w:t>ia/ amenajarea de puncte de observare p</w:t>
      </w:r>
      <w:r w:rsidR="00345F72">
        <w:rPr>
          <w:rFonts w:ascii="Monserat" w:eastAsia="Montserrat" w:hAnsi="Monserat" w:cs="Montserrat"/>
        </w:rPr>
        <w:t>ă</w:t>
      </w:r>
      <w:r w:rsidRPr="005574E7">
        <w:rPr>
          <w:rFonts w:ascii="Monserat" w:eastAsia="Montserrat" w:hAnsi="Monserat" w:cs="Montserrat"/>
        </w:rPr>
        <w:t>s</w:t>
      </w:r>
      <w:r w:rsidR="00345F72">
        <w:rPr>
          <w:rFonts w:ascii="Monserat" w:eastAsia="Montserrat" w:hAnsi="Monserat" w:cs="Montserrat"/>
        </w:rPr>
        <w:t>ă</w:t>
      </w:r>
      <w:r w:rsidRPr="005574E7">
        <w:rPr>
          <w:rFonts w:ascii="Monserat" w:eastAsia="Montserrat" w:hAnsi="Monserat" w:cs="Montserrat"/>
        </w:rPr>
        <w:t>ri</w:t>
      </w:r>
    </w:p>
    <w:p w14:paraId="000002CC" w14:textId="77777777" w:rsidR="00473F28" w:rsidRPr="005574E7" w:rsidRDefault="00473F28">
      <w:pPr>
        <w:spacing w:after="0"/>
        <w:ind w:hanging="2"/>
        <w:jc w:val="both"/>
        <w:rPr>
          <w:rFonts w:ascii="Monserat" w:eastAsia="Montserrat" w:hAnsi="Monserat" w:cs="Montserrat"/>
          <w:highlight w:val="yellow"/>
        </w:rPr>
      </w:pPr>
    </w:p>
    <w:p w14:paraId="000002CD" w14:textId="77777777" w:rsidR="00473F28" w:rsidRPr="005574E7" w:rsidRDefault="00473F28">
      <w:pPr>
        <w:spacing w:after="0"/>
        <w:ind w:hanging="2"/>
        <w:jc w:val="both"/>
        <w:rPr>
          <w:rFonts w:ascii="Monserat" w:eastAsia="Montserrat" w:hAnsi="Monserat" w:cs="Montserrat"/>
          <w:highlight w:val="yellow"/>
        </w:rPr>
      </w:pPr>
      <w:bookmarkStart w:id="92" w:name="_heading=h.4bvk7pj" w:colFirst="0" w:colLast="0"/>
      <w:bookmarkEnd w:id="92"/>
    </w:p>
    <w:p w14:paraId="000002CE" w14:textId="7CF282DF" w:rsidR="00473F28" w:rsidRPr="005574E7" w:rsidRDefault="003743DF">
      <w:pPr>
        <w:keepNext/>
        <w:numPr>
          <w:ilvl w:val="0"/>
          <w:numId w:val="10"/>
        </w:numPr>
        <w:pBdr>
          <w:top w:val="nil"/>
          <w:left w:val="nil"/>
          <w:bottom w:val="nil"/>
          <w:right w:val="nil"/>
          <w:between w:val="nil"/>
        </w:pBdr>
        <w:spacing w:after="0" w:line="240" w:lineRule="auto"/>
        <w:ind w:left="0" w:hanging="2"/>
        <w:jc w:val="both"/>
        <w:rPr>
          <w:rFonts w:ascii="Monserat" w:eastAsia="Montserrat" w:hAnsi="Monserat" w:cs="Montserrat"/>
          <w:b/>
          <w:color w:val="000000"/>
          <w:sz w:val="24"/>
          <w:szCs w:val="24"/>
        </w:rPr>
      </w:pPr>
      <w:r>
        <w:rPr>
          <w:rFonts w:ascii="Monserat" w:eastAsia="Montserrat" w:hAnsi="Monserat" w:cs="Montserrat"/>
          <w:b/>
          <w:i/>
          <w:color w:val="000000"/>
          <w:sz w:val="24"/>
          <w:szCs w:val="24"/>
        </w:rPr>
        <w:t xml:space="preserve"> </w:t>
      </w:r>
      <w:r w:rsidR="00FD3028" w:rsidRPr="005574E7">
        <w:rPr>
          <w:rFonts w:ascii="Monserat" w:eastAsia="Montserrat" w:hAnsi="Monserat" w:cs="Montserrat"/>
          <w:b/>
          <w:i/>
          <w:color w:val="000000"/>
          <w:sz w:val="24"/>
          <w:szCs w:val="24"/>
        </w:rPr>
        <w:t xml:space="preserve">Măsuri pentru amenajarea și modernizarea de păduri-parc (in conformitate si cu prevederile Codului silvic - Legea nr. 46/2008 republicata la 12.08.2015 - Codul Silvic, Anexa nr. 1, </w:t>
      </w:r>
      <w:proofErr w:type="spellStart"/>
      <w:r w:rsidR="00FD3028" w:rsidRPr="005574E7">
        <w:rPr>
          <w:rFonts w:ascii="Monserat" w:eastAsia="Montserrat" w:hAnsi="Monserat" w:cs="Montserrat"/>
          <w:b/>
          <w:i/>
          <w:color w:val="000000"/>
          <w:sz w:val="24"/>
          <w:szCs w:val="24"/>
        </w:rPr>
        <w:t>Pct</w:t>
      </w:r>
      <w:proofErr w:type="spellEnd"/>
      <w:r w:rsidR="00FD3028" w:rsidRPr="005574E7">
        <w:rPr>
          <w:rFonts w:ascii="Monserat" w:eastAsia="Montserrat" w:hAnsi="Monserat" w:cs="Montserrat"/>
          <w:b/>
          <w:i/>
          <w:color w:val="000000"/>
          <w:sz w:val="24"/>
          <w:szCs w:val="24"/>
        </w:rPr>
        <w:t xml:space="preserve"> 4):</w:t>
      </w:r>
    </w:p>
    <w:p w14:paraId="000002CF" w14:textId="77777777" w:rsidR="00473F28" w:rsidRPr="005574E7" w:rsidRDefault="00473F28">
      <w:pPr>
        <w:keepNext/>
        <w:pBdr>
          <w:top w:val="nil"/>
          <w:left w:val="nil"/>
          <w:bottom w:val="nil"/>
          <w:right w:val="nil"/>
          <w:between w:val="nil"/>
        </w:pBdr>
        <w:spacing w:after="0" w:line="240" w:lineRule="auto"/>
        <w:jc w:val="both"/>
        <w:rPr>
          <w:rFonts w:ascii="Monserat" w:eastAsia="Montserrat" w:hAnsi="Monserat" w:cs="Montserrat"/>
          <w:b/>
          <w:color w:val="000000"/>
          <w:sz w:val="24"/>
          <w:szCs w:val="24"/>
        </w:rPr>
      </w:pPr>
    </w:p>
    <w:p w14:paraId="000002D0" w14:textId="77777777" w:rsidR="00473F28" w:rsidRPr="005574E7" w:rsidRDefault="00FD3028">
      <w:pPr>
        <w:numPr>
          <w:ilvl w:val="0"/>
          <w:numId w:val="18"/>
        </w:numPr>
        <w:spacing w:after="0"/>
        <w:ind w:left="0" w:hanging="2"/>
        <w:jc w:val="both"/>
        <w:rPr>
          <w:rFonts w:ascii="Monserat" w:eastAsia="Montserrat" w:hAnsi="Monserat" w:cs="Montserrat"/>
        </w:rPr>
      </w:pPr>
      <w:r w:rsidRPr="005574E7">
        <w:rPr>
          <w:rFonts w:ascii="Monserat" w:eastAsia="Montserrat" w:hAnsi="Monserat" w:cs="Montserrat"/>
        </w:rPr>
        <w:t>alei realizate din materiale ecologice, cu lățimea de maximum 2 m sau piste pentru biciclete;</w:t>
      </w:r>
    </w:p>
    <w:p w14:paraId="000002D1" w14:textId="1F12AF98" w:rsidR="00473F28" w:rsidRPr="005574E7" w:rsidRDefault="00FD3028">
      <w:pPr>
        <w:numPr>
          <w:ilvl w:val="0"/>
          <w:numId w:val="18"/>
        </w:numPr>
        <w:spacing w:before="120" w:after="120"/>
        <w:ind w:left="0" w:hanging="2"/>
        <w:jc w:val="both"/>
        <w:rPr>
          <w:rFonts w:ascii="Monserat" w:eastAsia="Montserrat" w:hAnsi="Monserat" w:cs="Montserrat"/>
        </w:rPr>
      </w:pPr>
      <w:r w:rsidRPr="005574E7">
        <w:rPr>
          <w:rFonts w:ascii="Monserat" w:eastAsia="Montserrat" w:hAnsi="Monserat" w:cs="Montserrat"/>
        </w:rPr>
        <w:t>bănci</w:t>
      </w:r>
      <w:r w:rsidR="003743DF">
        <w:rPr>
          <w:rFonts w:ascii="Monserat" w:eastAsia="Montserrat" w:hAnsi="Monserat" w:cs="Montserrat"/>
        </w:rPr>
        <w:t xml:space="preserve"> (din materiale prietenoase cu mediul)</w:t>
      </w:r>
    </w:p>
    <w:p w14:paraId="000002D3" w14:textId="77777777" w:rsidR="00473F28" w:rsidRPr="005574E7" w:rsidRDefault="00E2366F">
      <w:pPr>
        <w:numPr>
          <w:ilvl w:val="0"/>
          <w:numId w:val="18"/>
        </w:numPr>
        <w:spacing w:before="120" w:after="120"/>
        <w:ind w:left="0" w:hanging="2"/>
        <w:jc w:val="both"/>
        <w:rPr>
          <w:rFonts w:ascii="Monserat" w:eastAsia="Montserrat" w:hAnsi="Monserat" w:cs="Montserrat"/>
        </w:rPr>
      </w:pPr>
      <w:sdt>
        <w:sdtPr>
          <w:rPr>
            <w:rFonts w:ascii="Monserat" w:hAnsi="Monserat"/>
          </w:rPr>
          <w:tag w:val="goog_rdk_88"/>
          <w:id w:val="2071837885"/>
        </w:sdtPr>
        <w:sdtEndPr/>
        <w:sdtContent/>
      </w:sdt>
      <w:r w:rsidR="00FD3028" w:rsidRPr="005574E7">
        <w:rPr>
          <w:rFonts w:ascii="Monserat" w:eastAsia="Montserrat" w:hAnsi="Monserat" w:cs="Montserrat"/>
        </w:rPr>
        <w:t>construcții pr</w:t>
      </w:r>
      <w:sdt>
        <w:sdtPr>
          <w:rPr>
            <w:rFonts w:ascii="Monserat" w:hAnsi="Monserat"/>
          </w:rPr>
          <w:tag w:val="goog_rdk_139"/>
          <w:id w:val="-47074091"/>
        </w:sdtPr>
        <w:sdtEndPr/>
        <w:sdtContent/>
      </w:sdt>
      <w:sdt>
        <w:sdtPr>
          <w:rPr>
            <w:rFonts w:ascii="Monserat" w:hAnsi="Monserat"/>
          </w:rPr>
          <w:tag w:val="goog_rdk_163"/>
          <w:id w:val="-1484152081"/>
        </w:sdtPr>
        <w:sdtEndPr/>
        <w:sdtContent/>
      </w:sdt>
      <w:sdt>
        <w:sdtPr>
          <w:rPr>
            <w:rFonts w:ascii="Monserat" w:hAnsi="Monserat"/>
          </w:rPr>
          <w:tag w:val="goog_rdk_187"/>
          <w:id w:val="370742601"/>
        </w:sdtPr>
        <w:sdtEndPr/>
        <w:sdtContent/>
      </w:sdt>
      <w:sdt>
        <w:sdtPr>
          <w:rPr>
            <w:rFonts w:ascii="Monserat" w:hAnsi="Monserat"/>
          </w:rPr>
          <w:tag w:val="goog_rdk_212"/>
          <w:id w:val="-338928319"/>
        </w:sdtPr>
        <w:sdtEndPr/>
        <w:sdtContent/>
      </w:sdt>
      <w:sdt>
        <w:sdtPr>
          <w:rPr>
            <w:rFonts w:ascii="Monserat" w:hAnsi="Monserat"/>
          </w:rPr>
          <w:tag w:val="goog_rdk_254"/>
          <w:id w:val="-258999712"/>
        </w:sdtPr>
        <w:sdtEndPr/>
        <w:sdtContent/>
      </w:sdt>
      <w:sdt>
        <w:sdtPr>
          <w:rPr>
            <w:rFonts w:ascii="Monserat" w:hAnsi="Monserat"/>
          </w:rPr>
          <w:tag w:val="goog_rdk_281"/>
          <w:id w:val="-1797677145"/>
        </w:sdtPr>
        <w:sdtEndPr/>
        <w:sdtContent/>
      </w:sdt>
      <w:sdt>
        <w:sdtPr>
          <w:rPr>
            <w:rFonts w:ascii="Monserat" w:hAnsi="Monserat"/>
          </w:rPr>
          <w:tag w:val="goog_rdk_308"/>
          <w:id w:val="517672912"/>
        </w:sdtPr>
        <w:sdtEndPr/>
        <w:sdtContent/>
      </w:sdt>
      <w:sdt>
        <w:sdtPr>
          <w:rPr>
            <w:rFonts w:ascii="Monserat" w:hAnsi="Monserat"/>
          </w:rPr>
          <w:tag w:val="goog_rdk_336"/>
          <w:id w:val="-425648211"/>
        </w:sdtPr>
        <w:sdtEndPr/>
        <w:sdtContent/>
      </w:sdt>
      <w:sdt>
        <w:sdtPr>
          <w:rPr>
            <w:rFonts w:ascii="Monserat" w:hAnsi="Monserat"/>
          </w:rPr>
          <w:tag w:val="goog_rdk_365"/>
          <w:id w:val="655413693"/>
        </w:sdtPr>
        <w:sdtEndPr/>
        <w:sdtContent/>
      </w:sdt>
      <w:sdt>
        <w:sdtPr>
          <w:rPr>
            <w:rFonts w:ascii="Monserat" w:hAnsi="Monserat"/>
          </w:rPr>
          <w:tag w:val="goog_rdk_395"/>
          <w:id w:val="-1491241977"/>
        </w:sdtPr>
        <w:sdtEndPr/>
        <w:sdtContent/>
      </w:sdt>
      <w:sdt>
        <w:sdtPr>
          <w:rPr>
            <w:rFonts w:ascii="Monserat" w:hAnsi="Monserat"/>
          </w:rPr>
          <w:tag w:val="goog_rdk_424"/>
          <w:id w:val="-2010516360"/>
        </w:sdtPr>
        <w:sdtEndPr/>
        <w:sdtContent/>
      </w:sdt>
      <w:sdt>
        <w:sdtPr>
          <w:rPr>
            <w:rFonts w:ascii="Monserat" w:hAnsi="Monserat"/>
          </w:rPr>
          <w:tag w:val="goog_rdk_454"/>
          <w:id w:val="-91938775"/>
        </w:sdtPr>
        <w:sdtEndPr/>
        <w:sdtContent/>
      </w:sdt>
      <w:sdt>
        <w:sdtPr>
          <w:rPr>
            <w:rFonts w:ascii="Monserat" w:hAnsi="Monserat"/>
          </w:rPr>
          <w:tag w:val="goog_rdk_486"/>
          <w:id w:val="489135892"/>
        </w:sdtPr>
        <w:sdtEndPr/>
        <w:sdtContent/>
      </w:sdt>
      <w:sdt>
        <w:sdtPr>
          <w:rPr>
            <w:rFonts w:ascii="Monserat" w:hAnsi="Monserat"/>
          </w:rPr>
          <w:tag w:val="goog_rdk_522"/>
          <w:id w:val="690112329"/>
        </w:sdtPr>
        <w:sdtEndPr/>
        <w:sdtContent/>
      </w:sdt>
      <w:sdt>
        <w:sdtPr>
          <w:rPr>
            <w:rFonts w:ascii="Monserat" w:hAnsi="Monserat"/>
          </w:rPr>
          <w:tag w:val="goog_rdk_559"/>
          <w:id w:val="407427372"/>
        </w:sdtPr>
        <w:sdtEndPr/>
        <w:sdtContent/>
      </w:sdt>
      <w:r w:rsidR="00FD3028" w:rsidRPr="005574E7">
        <w:rPr>
          <w:rFonts w:ascii="Monserat" w:eastAsia="Montserrat" w:hAnsi="Monserat" w:cs="Montserrat"/>
        </w:rPr>
        <w:t>ovizorii din lemn cu suprafața construită de maximum 15 mp,</w:t>
      </w:r>
    </w:p>
    <w:p w14:paraId="000002D4" w14:textId="77777777" w:rsidR="00473F28" w:rsidRPr="005574E7" w:rsidRDefault="00FD3028">
      <w:pPr>
        <w:numPr>
          <w:ilvl w:val="0"/>
          <w:numId w:val="18"/>
        </w:numPr>
        <w:spacing w:before="120" w:after="120"/>
        <w:ind w:left="0" w:hanging="2"/>
        <w:jc w:val="both"/>
        <w:rPr>
          <w:rFonts w:ascii="Monserat" w:eastAsia="Montserrat" w:hAnsi="Monserat" w:cs="Montserrat"/>
        </w:rPr>
      </w:pPr>
      <w:r w:rsidRPr="005574E7">
        <w:rPr>
          <w:rFonts w:ascii="Monserat" w:eastAsia="Montserrat" w:hAnsi="Monserat" w:cs="Montserrat"/>
        </w:rPr>
        <w:t xml:space="preserve">împăduriri cu specii care nu sunt din tipul natural fundamental în locul arborilor extrași. </w:t>
      </w:r>
    </w:p>
    <w:p w14:paraId="000002D5" w14:textId="77777777" w:rsidR="00473F28" w:rsidRPr="005574E7" w:rsidRDefault="00473F28">
      <w:pPr>
        <w:spacing w:before="120" w:after="120"/>
        <w:jc w:val="both"/>
        <w:rPr>
          <w:rFonts w:ascii="Monserat" w:eastAsia="Montserrat" w:hAnsi="Monserat" w:cs="Montserrat"/>
        </w:rPr>
      </w:pPr>
    </w:p>
    <w:p w14:paraId="000002D6" w14:textId="77777777" w:rsidR="00473F28" w:rsidRPr="005574E7" w:rsidRDefault="00FD3028">
      <w:pPr>
        <w:spacing w:before="120" w:after="120"/>
        <w:jc w:val="both"/>
        <w:rPr>
          <w:rFonts w:ascii="Monserat" w:eastAsia="Montserrat" w:hAnsi="Monserat" w:cs="Montserrat"/>
        </w:rPr>
      </w:pPr>
      <w:r w:rsidRPr="005574E7">
        <w:rPr>
          <w:rFonts w:ascii="Monserat" w:eastAsia="Montserrat" w:hAnsi="Monserat" w:cs="Montserrat"/>
        </w:rPr>
        <w:t>Pădurile-parc se vor constitui la solicitarea proprietarului/ administratorului, în baza unor studii de specialitate, cu avizul Comisiei tehnice de avizare pentru silvicultură.</w:t>
      </w:r>
    </w:p>
    <w:p w14:paraId="000002D7" w14:textId="77777777" w:rsidR="00473F28" w:rsidRPr="005574E7" w:rsidRDefault="00473F28">
      <w:pPr>
        <w:ind w:hanging="2"/>
        <w:jc w:val="both"/>
        <w:rPr>
          <w:rFonts w:ascii="Monserat" w:eastAsia="Montserrat" w:hAnsi="Monserat" w:cs="Montserrat"/>
        </w:rPr>
      </w:pPr>
      <w:bookmarkStart w:id="93" w:name="_heading=h.2r0uhxc" w:colFirst="0" w:colLast="0"/>
      <w:bookmarkEnd w:id="93"/>
    </w:p>
    <w:p w14:paraId="000002D8" w14:textId="09556D89" w:rsidR="00473F28" w:rsidRPr="005574E7" w:rsidRDefault="003743DF">
      <w:pPr>
        <w:keepNext/>
        <w:numPr>
          <w:ilvl w:val="0"/>
          <w:numId w:val="10"/>
        </w:numPr>
        <w:pBdr>
          <w:top w:val="nil"/>
          <w:left w:val="nil"/>
          <w:bottom w:val="nil"/>
          <w:right w:val="nil"/>
          <w:between w:val="nil"/>
        </w:pBdr>
        <w:spacing w:after="0" w:line="240" w:lineRule="auto"/>
        <w:ind w:left="0" w:hanging="2"/>
        <w:jc w:val="both"/>
        <w:rPr>
          <w:rFonts w:ascii="Monserat" w:eastAsia="Montserrat" w:hAnsi="Monserat" w:cs="Montserrat"/>
          <w:b/>
          <w:color w:val="000000"/>
          <w:sz w:val="24"/>
          <w:szCs w:val="24"/>
        </w:rPr>
      </w:pPr>
      <w:r>
        <w:rPr>
          <w:rFonts w:ascii="Monserat" w:eastAsia="Montserrat" w:hAnsi="Monserat" w:cs="Montserrat"/>
          <w:b/>
          <w:i/>
          <w:color w:val="000000"/>
          <w:sz w:val="24"/>
          <w:szCs w:val="24"/>
        </w:rPr>
        <w:t xml:space="preserve"> </w:t>
      </w:r>
      <w:r w:rsidR="00FD3028" w:rsidRPr="005574E7">
        <w:rPr>
          <w:rFonts w:ascii="Monserat" w:eastAsia="Montserrat" w:hAnsi="Monserat" w:cs="Montserrat"/>
          <w:b/>
          <w:i/>
          <w:color w:val="000000"/>
          <w:sz w:val="24"/>
          <w:szCs w:val="24"/>
        </w:rPr>
        <w:t>Ca parte integranta a opera</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 xml:space="preserve">iunilor de la punctele I </w:t>
      </w:r>
      <w:r>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 xml:space="preserve">i II de mai sus, </w:t>
      </w:r>
      <w:r>
        <w:rPr>
          <w:rFonts w:ascii="Monserat" w:eastAsia="Montserrat" w:hAnsi="Monserat" w:cs="Montserrat"/>
          <w:b/>
          <w:i/>
          <w:color w:val="000000"/>
          <w:sz w:val="24"/>
          <w:szCs w:val="24"/>
        </w:rPr>
        <w:t>î</w:t>
      </w:r>
      <w:r w:rsidR="00FD3028" w:rsidRPr="005574E7">
        <w:rPr>
          <w:rFonts w:ascii="Monserat" w:eastAsia="Montserrat" w:hAnsi="Monserat" w:cs="Montserrat"/>
          <w:b/>
          <w:i/>
          <w:color w:val="000000"/>
          <w:sz w:val="24"/>
          <w:szCs w:val="24"/>
        </w:rPr>
        <w:t>n mod obligatoriu, proiectele vor avea prev</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zute ac</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iuni de informare, consultare, con</w:t>
      </w:r>
      <w:r>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 xml:space="preserve">tientizare a grupurilor </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int</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 xml:space="preserve"> privind viitoarele beneficii aduse de infrastructura verde asupra calit</w:t>
      </w:r>
      <w:r>
        <w:rPr>
          <w:rFonts w:ascii="Monserat" w:eastAsia="Montserrat" w:hAnsi="Monserat" w:cs="Montserrat"/>
          <w:b/>
          <w:i/>
          <w:color w:val="000000"/>
          <w:sz w:val="24"/>
          <w:szCs w:val="24"/>
        </w:rPr>
        <w:t>ăț</w:t>
      </w:r>
      <w:r w:rsidR="00FD3028" w:rsidRPr="005574E7">
        <w:rPr>
          <w:rFonts w:ascii="Monserat" w:eastAsia="Montserrat" w:hAnsi="Monserat" w:cs="Montserrat"/>
          <w:b/>
          <w:i/>
          <w:color w:val="000000"/>
          <w:sz w:val="24"/>
          <w:szCs w:val="24"/>
        </w:rPr>
        <w:t>ii vie</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 xml:space="preserve">ii </w:t>
      </w:r>
      <w:r>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i s</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n</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t</w:t>
      </w:r>
      <w:r>
        <w:rPr>
          <w:rFonts w:ascii="Monserat" w:eastAsia="Montserrat" w:hAnsi="Monserat" w:cs="Montserrat"/>
          <w:b/>
          <w:i/>
          <w:color w:val="000000"/>
          <w:sz w:val="24"/>
          <w:szCs w:val="24"/>
        </w:rPr>
        <w:t>ăț</w:t>
      </w:r>
      <w:r w:rsidR="00FD3028" w:rsidRPr="005574E7">
        <w:rPr>
          <w:rFonts w:ascii="Monserat" w:eastAsia="Montserrat" w:hAnsi="Monserat" w:cs="Montserrat"/>
          <w:b/>
          <w:i/>
          <w:color w:val="000000"/>
          <w:sz w:val="24"/>
          <w:szCs w:val="24"/>
        </w:rPr>
        <w:t>ii locuitorilor</w:t>
      </w:r>
    </w:p>
    <w:p w14:paraId="000002D9" w14:textId="77777777" w:rsidR="00473F28" w:rsidRPr="005574E7" w:rsidRDefault="00473F28">
      <w:pPr>
        <w:ind w:hanging="2"/>
        <w:rPr>
          <w:rFonts w:ascii="Monserat" w:eastAsia="Montserrat" w:hAnsi="Monserat" w:cs="Montserrat"/>
        </w:rPr>
      </w:pPr>
      <w:bookmarkStart w:id="94" w:name="_heading=h.1664s55" w:colFirst="0" w:colLast="0"/>
      <w:bookmarkEnd w:id="94"/>
    </w:p>
    <w:p w14:paraId="000002DA" w14:textId="1E50D830" w:rsidR="00473F28" w:rsidRPr="005574E7" w:rsidRDefault="003743DF">
      <w:pPr>
        <w:keepNext/>
        <w:numPr>
          <w:ilvl w:val="0"/>
          <w:numId w:val="10"/>
        </w:numPr>
        <w:pBdr>
          <w:top w:val="nil"/>
          <w:left w:val="nil"/>
          <w:bottom w:val="nil"/>
          <w:right w:val="nil"/>
          <w:between w:val="nil"/>
        </w:pBdr>
        <w:spacing w:after="0" w:line="240" w:lineRule="auto"/>
        <w:ind w:left="0" w:hanging="2"/>
        <w:jc w:val="both"/>
        <w:rPr>
          <w:rFonts w:ascii="Monserat" w:eastAsia="Montserrat" w:hAnsi="Monserat" w:cs="Montserrat"/>
          <w:b/>
          <w:color w:val="000000"/>
          <w:sz w:val="24"/>
          <w:szCs w:val="24"/>
        </w:rPr>
      </w:pPr>
      <w:r>
        <w:rPr>
          <w:rFonts w:ascii="Monserat" w:eastAsia="Montserrat" w:hAnsi="Monserat" w:cs="Montserrat"/>
          <w:b/>
          <w:i/>
          <w:color w:val="000000"/>
          <w:sz w:val="24"/>
          <w:szCs w:val="24"/>
        </w:rPr>
        <w:t xml:space="preserve"> </w:t>
      </w:r>
      <w:r w:rsidR="00FD3028" w:rsidRPr="005574E7">
        <w:rPr>
          <w:rFonts w:ascii="Monserat" w:eastAsia="Montserrat" w:hAnsi="Monserat" w:cs="Montserrat"/>
          <w:b/>
          <w:i/>
          <w:color w:val="000000"/>
          <w:sz w:val="24"/>
          <w:szCs w:val="24"/>
        </w:rPr>
        <w:t>Ca parte integrant</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 xml:space="preserve"> a opera</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iunilor de la</w:t>
      </w:r>
      <w:r>
        <w:rPr>
          <w:rFonts w:ascii="Monserat" w:eastAsia="Montserrat" w:hAnsi="Monserat" w:cs="Montserrat"/>
          <w:b/>
          <w:i/>
          <w:color w:val="000000"/>
          <w:sz w:val="24"/>
          <w:szCs w:val="24"/>
        </w:rPr>
        <w:t xml:space="preserve"> punctul I</w:t>
      </w:r>
      <w:r w:rsidR="00FD3028" w:rsidRPr="005574E7">
        <w:rPr>
          <w:rFonts w:ascii="Monserat" w:eastAsia="Montserrat" w:hAnsi="Monserat" w:cs="Montserrat"/>
          <w:b/>
          <w:i/>
          <w:color w:val="000000"/>
          <w:sz w:val="24"/>
          <w:szCs w:val="24"/>
        </w:rPr>
        <w:t xml:space="preserve">, pot fi vizate </w:t>
      </w:r>
      <w:r>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i ac</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iuni pentru implicarea comunit</w:t>
      </w:r>
      <w:r>
        <w:rPr>
          <w:rFonts w:ascii="Monserat" w:eastAsia="Montserrat" w:hAnsi="Monserat" w:cs="Montserrat"/>
          <w:b/>
          <w:i/>
          <w:color w:val="000000"/>
          <w:sz w:val="24"/>
          <w:szCs w:val="24"/>
        </w:rPr>
        <w:t>ăț</w:t>
      </w:r>
      <w:r w:rsidR="00FD3028" w:rsidRPr="005574E7">
        <w:rPr>
          <w:rFonts w:ascii="Monserat" w:eastAsia="Montserrat" w:hAnsi="Monserat" w:cs="Montserrat"/>
          <w:b/>
          <w:i/>
          <w:color w:val="000000"/>
          <w:sz w:val="24"/>
          <w:szCs w:val="24"/>
        </w:rPr>
        <w:t xml:space="preserve">ii locale </w:t>
      </w:r>
      <w:r>
        <w:rPr>
          <w:rFonts w:ascii="Monserat" w:eastAsia="Montserrat" w:hAnsi="Monserat" w:cs="Montserrat"/>
          <w:b/>
          <w:i/>
          <w:color w:val="000000"/>
          <w:sz w:val="24"/>
          <w:szCs w:val="24"/>
        </w:rPr>
        <w:t>î</w:t>
      </w:r>
      <w:r w:rsidR="00FD3028" w:rsidRPr="005574E7">
        <w:rPr>
          <w:rFonts w:ascii="Monserat" w:eastAsia="Montserrat" w:hAnsi="Monserat" w:cs="Montserrat"/>
          <w:b/>
          <w:i/>
          <w:color w:val="000000"/>
          <w:sz w:val="24"/>
          <w:szCs w:val="24"/>
        </w:rPr>
        <w:t>n procesele de con</w:t>
      </w:r>
      <w:r>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 xml:space="preserve">tientizare </w:t>
      </w:r>
      <w:r>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i utilizare a solu</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iilor bazate pe natur</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 xml:space="preserve"> prin schimburi de idei pentru a dezvolta viziunile </w:t>
      </w:r>
      <w:r>
        <w:rPr>
          <w:rFonts w:ascii="Monserat" w:eastAsia="Montserrat" w:hAnsi="Monserat" w:cs="Montserrat"/>
          <w:b/>
          <w:i/>
          <w:color w:val="000000"/>
          <w:sz w:val="24"/>
          <w:szCs w:val="24"/>
        </w:rPr>
        <w:t>ș</w:t>
      </w:r>
      <w:r w:rsidR="00FD3028" w:rsidRPr="005574E7">
        <w:rPr>
          <w:rFonts w:ascii="Monserat" w:eastAsia="Montserrat" w:hAnsi="Monserat" w:cs="Montserrat"/>
          <w:b/>
          <w:i/>
          <w:color w:val="000000"/>
          <w:sz w:val="24"/>
          <w:szCs w:val="24"/>
        </w:rPr>
        <w:t>i func</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iunile dorite pentru zona creat</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 amenajat</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w:t>
      </w:r>
    </w:p>
    <w:p w14:paraId="000002DB" w14:textId="77777777" w:rsidR="00473F28" w:rsidRPr="005574E7" w:rsidRDefault="00473F28">
      <w:pPr>
        <w:spacing w:after="0"/>
        <w:ind w:hanging="2"/>
        <w:jc w:val="both"/>
        <w:rPr>
          <w:rFonts w:ascii="Monserat" w:eastAsia="Montserrat" w:hAnsi="Monserat" w:cs="Montserrat"/>
          <w:highlight w:val="yellow"/>
        </w:rPr>
      </w:pPr>
      <w:bookmarkStart w:id="95" w:name="_heading=h.3q5sasy" w:colFirst="0" w:colLast="0"/>
      <w:bookmarkEnd w:id="95"/>
    </w:p>
    <w:p w14:paraId="000002DC" w14:textId="45B04C32" w:rsidR="00473F28" w:rsidRPr="005574E7" w:rsidRDefault="003743DF">
      <w:pPr>
        <w:keepNext/>
        <w:numPr>
          <w:ilvl w:val="0"/>
          <w:numId w:val="10"/>
        </w:numPr>
        <w:pBdr>
          <w:top w:val="nil"/>
          <w:left w:val="nil"/>
          <w:bottom w:val="nil"/>
          <w:right w:val="nil"/>
          <w:between w:val="nil"/>
        </w:pBdr>
        <w:spacing w:after="0" w:line="240" w:lineRule="auto"/>
        <w:ind w:left="0" w:hanging="2"/>
        <w:jc w:val="both"/>
        <w:rPr>
          <w:rFonts w:ascii="Monserat" w:eastAsia="Montserrat" w:hAnsi="Monserat" w:cs="Montserrat"/>
          <w:b/>
          <w:color w:val="000000"/>
          <w:sz w:val="24"/>
          <w:szCs w:val="24"/>
        </w:rPr>
      </w:pPr>
      <w:r>
        <w:rPr>
          <w:rFonts w:ascii="Monserat" w:eastAsia="Montserrat" w:hAnsi="Monserat" w:cs="Montserrat"/>
          <w:b/>
          <w:i/>
          <w:color w:val="000000"/>
          <w:sz w:val="24"/>
          <w:szCs w:val="24"/>
        </w:rPr>
        <w:t xml:space="preserve"> </w:t>
      </w:r>
      <w:r w:rsidR="00FD3028" w:rsidRPr="005574E7">
        <w:rPr>
          <w:rFonts w:ascii="Monserat" w:eastAsia="Montserrat" w:hAnsi="Monserat" w:cs="Montserrat"/>
          <w:b/>
          <w:i/>
          <w:color w:val="000000"/>
          <w:sz w:val="24"/>
          <w:szCs w:val="24"/>
        </w:rPr>
        <w:t>M</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suri conexe (în limita unui procent de maxim</w:t>
      </w:r>
      <w:r>
        <w:rPr>
          <w:rFonts w:ascii="Monserat" w:eastAsia="Montserrat" w:hAnsi="Monserat" w:cs="Montserrat"/>
          <w:b/>
          <w:i/>
          <w:color w:val="000000"/>
          <w:sz w:val="24"/>
          <w:szCs w:val="24"/>
        </w:rPr>
        <w:t>um</w:t>
      </w:r>
      <w:r w:rsidR="00FD3028" w:rsidRPr="005574E7">
        <w:rPr>
          <w:rFonts w:ascii="Monserat" w:eastAsia="Montserrat" w:hAnsi="Monserat" w:cs="Montserrat"/>
          <w:b/>
          <w:i/>
          <w:color w:val="000000"/>
          <w:sz w:val="24"/>
          <w:szCs w:val="24"/>
        </w:rPr>
        <w:t xml:space="preserve"> 15% din valoarea totală eligibilă a investi</w:t>
      </w:r>
      <w:r>
        <w:rPr>
          <w:rFonts w:ascii="Monserat" w:eastAsia="Montserrat" w:hAnsi="Monserat" w:cs="Montserrat"/>
          <w:b/>
          <w:i/>
          <w:color w:val="000000"/>
          <w:sz w:val="24"/>
          <w:szCs w:val="24"/>
        </w:rPr>
        <w:t>ț</w:t>
      </w:r>
      <w:r w:rsidR="00FD3028" w:rsidRPr="005574E7">
        <w:rPr>
          <w:rFonts w:ascii="Monserat" w:eastAsia="Montserrat" w:hAnsi="Monserat" w:cs="Montserrat"/>
          <w:b/>
          <w:i/>
          <w:color w:val="000000"/>
          <w:sz w:val="24"/>
          <w:szCs w:val="24"/>
        </w:rPr>
        <w:t>iei de baz</w:t>
      </w:r>
      <w:r>
        <w:rPr>
          <w:rFonts w:ascii="Monserat" w:eastAsia="Montserrat" w:hAnsi="Monserat" w:cs="Montserrat"/>
          <w:b/>
          <w:i/>
          <w:color w:val="000000"/>
          <w:sz w:val="24"/>
          <w:szCs w:val="24"/>
        </w:rPr>
        <w:t>ă</w:t>
      </w:r>
      <w:r w:rsidR="00FD3028" w:rsidRPr="005574E7">
        <w:rPr>
          <w:rFonts w:ascii="Monserat" w:eastAsia="Montserrat" w:hAnsi="Monserat" w:cs="Montserrat"/>
          <w:b/>
          <w:i/>
          <w:color w:val="000000"/>
          <w:sz w:val="24"/>
          <w:szCs w:val="24"/>
        </w:rPr>
        <w:t>, respectiv a cheltuielilor aferente Cap. 1, Cap. 2, Cap. 4 și</w:t>
      </w:r>
      <w:r>
        <w:rPr>
          <w:rFonts w:ascii="Monserat" w:eastAsia="Montserrat" w:hAnsi="Monserat" w:cs="Montserrat"/>
          <w:b/>
          <w:i/>
          <w:color w:val="000000"/>
          <w:sz w:val="24"/>
          <w:szCs w:val="24"/>
        </w:rPr>
        <w:t xml:space="preserve"> C</w:t>
      </w:r>
      <w:r w:rsidR="00FD3028" w:rsidRPr="005574E7">
        <w:rPr>
          <w:rFonts w:ascii="Monserat" w:eastAsia="Montserrat" w:hAnsi="Monserat" w:cs="Montserrat"/>
          <w:b/>
          <w:i/>
          <w:color w:val="000000"/>
          <w:sz w:val="24"/>
          <w:szCs w:val="24"/>
        </w:rPr>
        <w:t>ap. 5 (5.1.1) din Devizul general (conform HG 907/2016)):</w:t>
      </w:r>
    </w:p>
    <w:p w14:paraId="000002DD" w14:textId="77427C8F" w:rsidR="00473F28" w:rsidRPr="005574E7" w:rsidRDefault="00FD3028">
      <w:pPr>
        <w:numPr>
          <w:ilvl w:val="0"/>
          <w:numId w:val="17"/>
        </w:numPr>
        <w:spacing w:before="120" w:after="120"/>
        <w:ind w:left="0" w:hanging="2"/>
        <w:jc w:val="both"/>
        <w:rPr>
          <w:rFonts w:ascii="Monserat" w:eastAsia="Montserrat" w:hAnsi="Monserat" w:cs="Montserrat"/>
          <w:color w:val="000000"/>
        </w:rPr>
      </w:pPr>
      <w:r w:rsidRPr="005574E7">
        <w:rPr>
          <w:rFonts w:ascii="Monserat" w:eastAsia="Montserrat" w:hAnsi="Monserat" w:cs="Montserrat"/>
        </w:rPr>
        <w:t xml:space="preserve">investiții care sunt legate de accesibilitatea </w:t>
      </w:r>
      <w:r w:rsidR="003743DF">
        <w:rPr>
          <w:rFonts w:ascii="Monserat" w:eastAsia="Montserrat" w:hAnsi="Monserat" w:cs="Montserrat"/>
        </w:rPr>
        <w:t>î</w:t>
      </w:r>
      <w:r w:rsidRPr="005574E7">
        <w:rPr>
          <w:rFonts w:ascii="Monserat" w:eastAsia="Montserrat" w:hAnsi="Monserat" w:cs="Montserrat"/>
        </w:rPr>
        <w:t>n spațiile verzi (amenajarea de poteci și trasee pentru biciclete)</w:t>
      </w:r>
      <w:r w:rsidR="003743DF">
        <w:rPr>
          <w:rFonts w:ascii="Monserat" w:eastAsia="Montserrat" w:hAnsi="Monserat" w:cs="Montserrat"/>
        </w:rPr>
        <w:t xml:space="preserve"> -</w:t>
      </w:r>
      <w:r w:rsidRPr="005574E7">
        <w:rPr>
          <w:rFonts w:ascii="Monserat" w:eastAsia="Montserrat" w:hAnsi="Monserat" w:cs="Montserrat"/>
        </w:rPr>
        <w:t xml:space="preserve"> soluții bazate pe natură, </w:t>
      </w:r>
    </w:p>
    <w:p w14:paraId="000002DE" w14:textId="4CB16D6A" w:rsidR="00473F28" w:rsidRPr="005574E7" w:rsidRDefault="00FD3028">
      <w:pPr>
        <w:numPr>
          <w:ilvl w:val="0"/>
          <w:numId w:val="17"/>
        </w:numPr>
        <w:spacing w:before="120" w:after="120"/>
        <w:ind w:left="0" w:hanging="2"/>
        <w:jc w:val="both"/>
        <w:rPr>
          <w:rFonts w:ascii="Monserat" w:eastAsia="Montserrat" w:hAnsi="Monserat" w:cs="Montserrat"/>
        </w:rPr>
      </w:pPr>
      <w:r w:rsidRPr="005574E7">
        <w:rPr>
          <w:rFonts w:ascii="Monserat" w:eastAsia="Montserrat" w:hAnsi="Monserat" w:cs="Montserrat"/>
        </w:rPr>
        <w:t>mobilier urban din materiale prietenoase cu mediul (bănci, coșuri de gunoi, suporturi biciclete)</w:t>
      </w:r>
      <w:r w:rsidR="003743DF">
        <w:rPr>
          <w:rFonts w:ascii="Monserat" w:eastAsia="Montserrat" w:hAnsi="Monserat" w:cs="Montserrat"/>
        </w:rPr>
        <w:t>,</w:t>
      </w:r>
    </w:p>
    <w:p w14:paraId="000002DF" w14:textId="77777777" w:rsidR="00473F28" w:rsidRPr="005574E7" w:rsidRDefault="00FD3028">
      <w:pPr>
        <w:numPr>
          <w:ilvl w:val="0"/>
          <w:numId w:val="17"/>
        </w:numPr>
        <w:spacing w:before="120" w:after="120"/>
        <w:ind w:left="0" w:hanging="2"/>
        <w:jc w:val="both"/>
        <w:rPr>
          <w:rFonts w:ascii="Monserat" w:eastAsia="Montserrat" w:hAnsi="Monserat" w:cs="Montserrat"/>
        </w:rPr>
      </w:pPr>
      <w:r w:rsidRPr="005574E7">
        <w:rPr>
          <w:rFonts w:ascii="Monserat" w:eastAsia="Montserrat" w:hAnsi="Monserat" w:cs="Montserrat"/>
        </w:rPr>
        <w:t xml:space="preserve">managementul informatizat al fondului de arbori aferent investiției, </w:t>
      </w:r>
    </w:p>
    <w:p w14:paraId="000002E0" w14:textId="3FB5CEF4" w:rsidR="00473F28" w:rsidRPr="005574E7" w:rsidRDefault="00FD3028">
      <w:pPr>
        <w:numPr>
          <w:ilvl w:val="0"/>
          <w:numId w:val="17"/>
        </w:numPr>
        <w:spacing w:before="120" w:after="120"/>
        <w:ind w:left="0" w:hanging="2"/>
        <w:jc w:val="both"/>
        <w:rPr>
          <w:rFonts w:ascii="Monserat" w:eastAsia="Montserrat" w:hAnsi="Monserat" w:cs="Montserrat"/>
        </w:rPr>
      </w:pPr>
      <w:r w:rsidRPr="005574E7">
        <w:rPr>
          <w:rFonts w:ascii="Monserat" w:eastAsia="Montserrat" w:hAnsi="Monserat" w:cs="Montserrat"/>
        </w:rPr>
        <w:t>sisteme de iriga</w:t>
      </w:r>
      <w:r w:rsidR="003743DF">
        <w:rPr>
          <w:rFonts w:ascii="Monserat" w:eastAsia="Montserrat" w:hAnsi="Monserat" w:cs="Montserrat"/>
        </w:rPr>
        <w:t>ț</w:t>
      </w:r>
      <w:r w:rsidRPr="005574E7">
        <w:rPr>
          <w:rFonts w:ascii="Monserat" w:eastAsia="Montserrat" w:hAnsi="Monserat" w:cs="Montserrat"/>
        </w:rPr>
        <w:t>ii</w:t>
      </w:r>
    </w:p>
    <w:p w14:paraId="000002E1" w14:textId="6474ECD0" w:rsidR="00473F28" w:rsidRPr="005574E7" w:rsidRDefault="00FD3028">
      <w:pPr>
        <w:numPr>
          <w:ilvl w:val="0"/>
          <w:numId w:val="17"/>
        </w:numPr>
        <w:spacing w:before="120" w:after="120"/>
        <w:ind w:left="0" w:hanging="2"/>
        <w:jc w:val="both"/>
        <w:rPr>
          <w:rFonts w:ascii="Monserat" w:eastAsia="Montserrat" w:hAnsi="Monserat" w:cs="Montserrat"/>
        </w:rPr>
      </w:pPr>
      <w:proofErr w:type="spellStart"/>
      <w:r w:rsidRPr="005574E7">
        <w:rPr>
          <w:rFonts w:ascii="Monserat" w:eastAsia="Montserrat" w:hAnsi="Monserat" w:cs="Montserrat"/>
        </w:rPr>
        <w:t>spaţii</w:t>
      </w:r>
      <w:proofErr w:type="spellEnd"/>
      <w:r w:rsidRPr="005574E7">
        <w:rPr>
          <w:rFonts w:ascii="Monserat" w:eastAsia="Montserrat" w:hAnsi="Monserat" w:cs="Montserrat"/>
        </w:rPr>
        <w:t xml:space="preserve"> pentru </w:t>
      </w:r>
      <w:proofErr w:type="spellStart"/>
      <w:r w:rsidRPr="005574E7">
        <w:rPr>
          <w:rFonts w:ascii="Monserat" w:eastAsia="Montserrat" w:hAnsi="Monserat" w:cs="Montserrat"/>
        </w:rPr>
        <w:t>întreţinere</w:t>
      </w:r>
      <w:proofErr w:type="spellEnd"/>
      <w:r w:rsidRPr="005574E7">
        <w:rPr>
          <w:rFonts w:ascii="Monserat" w:eastAsia="Montserrat" w:hAnsi="Monserat" w:cs="Montserrat"/>
        </w:rPr>
        <w:t xml:space="preserve">/ vestiare, scene, crearea de facilități pentru recreere pe terenurile amenajate (ex. zone speciale pentru sport, locuri de joacă pentru copii) doar </w:t>
      </w:r>
      <w:r w:rsidR="0092220A">
        <w:rPr>
          <w:rFonts w:ascii="Monserat" w:eastAsia="Montserrat" w:hAnsi="Monserat" w:cs="Montserrat"/>
        </w:rPr>
        <w:t>î</w:t>
      </w:r>
      <w:r w:rsidRPr="005574E7">
        <w:rPr>
          <w:rFonts w:ascii="Monserat" w:eastAsia="Montserrat" w:hAnsi="Monserat" w:cs="Montserrat"/>
        </w:rPr>
        <w:t>n cadrul spa</w:t>
      </w:r>
      <w:r w:rsidR="0092220A">
        <w:rPr>
          <w:rFonts w:ascii="Monserat" w:eastAsia="Montserrat" w:hAnsi="Monserat" w:cs="Montserrat"/>
        </w:rPr>
        <w:t>ț</w:t>
      </w:r>
      <w:r w:rsidRPr="005574E7">
        <w:rPr>
          <w:rFonts w:ascii="Monserat" w:eastAsia="Montserrat" w:hAnsi="Monserat" w:cs="Montserrat"/>
        </w:rPr>
        <w:t xml:space="preserve">iilor verzi amenajate </w:t>
      </w:r>
      <w:r w:rsidR="0092220A">
        <w:rPr>
          <w:rFonts w:ascii="Monserat" w:eastAsia="Montserrat" w:hAnsi="Monserat" w:cs="Montserrat"/>
        </w:rPr>
        <w:t>î</w:t>
      </w:r>
      <w:r w:rsidRPr="005574E7">
        <w:rPr>
          <w:rFonts w:ascii="Monserat" w:eastAsia="Montserrat" w:hAnsi="Monserat" w:cs="Montserrat"/>
        </w:rPr>
        <w:t>n cadrul proiectului</w:t>
      </w:r>
    </w:p>
    <w:p w14:paraId="000002E2" w14:textId="77777777" w:rsidR="00473F28" w:rsidRPr="005574E7" w:rsidRDefault="00FD3028">
      <w:pPr>
        <w:numPr>
          <w:ilvl w:val="0"/>
          <w:numId w:val="17"/>
        </w:numPr>
        <w:spacing w:before="120" w:after="120"/>
        <w:ind w:left="0" w:hanging="2"/>
        <w:jc w:val="both"/>
        <w:rPr>
          <w:rFonts w:ascii="Monserat" w:eastAsia="Montserrat" w:hAnsi="Monserat" w:cs="Montserrat"/>
        </w:rPr>
      </w:pPr>
      <w:r w:rsidRPr="005574E7">
        <w:rPr>
          <w:rFonts w:ascii="Monserat" w:eastAsia="Montserrat" w:hAnsi="Monserat" w:cs="Montserrat"/>
        </w:rPr>
        <w:t xml:space="preserve">puncte de </w:t>
      </w:r>
      <w:sdt>
        <w:sdtPr>
          <w:rPr>
            <w:rFonts w:ascii="Monserat" w:hAnsi="Monserat"/>
          </w:rPr>
          <w:tag w:val="goog_rdk_493"/>
          <w:id w:val="635146289"/>
        </w:sdtPr>
        <w:sdtEndPr/>
        <w:sdtContent/>
      </w:sdt>
      <w:sdt>
        <w:sdtPr>
          <w:rPr>
            <w:rFonts w:ascii="Monserat" w:hAnsi="Monserat"/>
          </w:rPr>
          <w:tag w:val="goog_rdk_529"/>
          <w:id w:val="160515019"/>
        </w:sdtPr>
        <w:sdtEndPr/>
        <w:sdtContent/>
      </w:sdt>
      <w:sdt>
        <w:sdtPr>
          <w:rPr>
            <w:rFonts w:ascii="Monserat" w:hAnsi="Monserat"/>
          </w:rPr>
          <w:tag w:val="goog_rdk_566"/>
          <w:id w:val="632673216"/>
        </w:sdtPr>
        <w:sdtEndPr/>
        <w:sdtContent/>
      </w:sdt>
      <w:r w:rsidRPr="005574E7">
        <w:rPr>
          <w:rFonts w:ascii="Monserat" w:eastAsia="Montserrat" w:hAnsi="Monserat" w:cs="Montserrat"/>
        </w:rPr>
        <w:t>informare</w:t>
      </w:r>
    </w:p>
    <w:p w14:paraId="000002E3" w14:textId="77777777" w:rsidR="00473F28" w:rsidRDefault="00FD3028">
      <w:pPr>
        <w:numPr>
          <w:ilvl w:val="0"/>
          <w:numId w:val="17"/>
        </w:numPr>
        <w:spacing w:before="120" w:after="120"/>
        <w:ind w:left="0" w:hanging="2"/>
        <w:jc w:val="both"/>
        <w:rPr>
          <w:rFonts w:ascii="Monserat" w:eastAsia="Montserrat" w:hAnsi="Monserat" w:cs="Montserrat"/>
        </w:rPr>
      </w:pPr>
      <w:r w:rsidRPr="005574E7">
        <w:rPr>
          <w:rFonts w:ascii="Monserat" w:eastAsia="Montserrat" w:hAnsi="Monserat" w:cs="Montserrat"/>
        </w:rPr>
        <w:t>toalete ecologice, etc</w:t>
      </w:r>
    </w:p>
    <w:p w14:paraId="4E3270E4" w14:textId="77777777" w:rsidR="0092220A" w:rsidRPr="005574E7" w:rsidRDefault="0092220A" w:rsidP="0092220A">
      <w:pPr>
        <w:spacing w:before="120" w:after="120"/>
        <w:jc w:val="both"/>
        <w:rPr>
          <w:rFonts w:ascii="Monserat" w:eastAsia="Montserrat" w:hAnsi="Monserat" w:cs="Montserrat"/>
        </w:rPr>
      </w:pPr>
    </w:p>
    <w:p w14:paraId="000002E4" w14:textId="295EC74F" w:rsidR="00473F28" w:rsidRPr="005574E7" w:rsidRDefault="00FD3028" w:rsidP="004A5657">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96" w:name="_heading=h.25b2l0r" w:colFirst="0" w:colLast="0"/>
      <w:bookmarkStart w:id="97" w:name="_Toc160718977"/>
      <w:bookmarkEnd w:id="96"/>
      <w:r w:rsidRPr="005574E7">
        <w:rPr>
          <w:rFonts w:ascii="Monserat" w:eastAsia="Montserrat" w:hAnsi="Monserat" w:cs="Montserrat"/>
          <w:bCs w:val="0"/>
          <w:color w:val="000000"/>
          <w:sz w:val="24"/>
          <w:szCs w:val="24"/>
        </w:rPr>
        <w:t>Activitatea de baz</w:t>
      </w:r>
      <w:r w:rsidR="0092220A">
        <w:rPr>
          <w:rFonts w:ascii="Monserat" w:eastAsia="Montserrat" w:hAnsi="Monserat" w:cs="Montserrat"/>
          <w:bCs w:val="0"/>
          <w:color w:val="000000"/>
          <w:sz w:val="24"/>
          <w:szCs w:val="24"/>
        </w:rPr>
        <w:t>ă</w:t>
      </w:r>
      <w:bookmarkEnd w:id="97"/>
    </w:p>
    <w:p w14:paraId="000002E5" w14:textId="0A4F800A"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sz w:val="24"/>
          <w:szCs w:val="24"/>
        </w:rPr>
      </w:pPr>
      <w:r w:rsidRPr="005574E7">
        <w:rPr>
          <w:rFonts w:ascii="Monserat" w:eastAsia="Montserrat" w:hAnsi="Monserat" w:cs="Montserrat"/>
          <w:sz w:val="24"/>
          <w:szCs w:val="24"/>
        </w:rPr>
        <w:t>Activitatea de bază în cadrul unui proiect reprezint</w:t>
      </w:r>
      <w:r w:rsidR="0092220A">
        <w:rPr>
          <w:rFonts w:ascii="Monserat" w:eastAsia="Montserrat" w:hAnsi="Monserat" w:cs="Montserrat"/>
          <w:sz w:val="24"/>
          <w:szCs w:val="24"/>
        </w:rPr>
        <w:t>ă</w:t>
      </w:r>
      <w:r w:rsidRPr="005574E7">
        <w:rPr>
          <w:rFonts w:ascii="Monserat" w:eastAsia="Montserrat" w:hAnsi="Monserat" w:cs="Montserrat"/>
          <w:sz w:val="24"/>
          <w:szCs w:val="24"/>
        </w:rPr>
        <w:t xml:space="preserve"> activitatea sau pachetul de activități declarate de către beneficiar ca fiind principale sau de referință pentru un proiect, care se verifică de către autoritatea de management/ </w:t>
      </w:r>
      <w:sdt>
        <w:sdtPr>
          <w:rPr>
            <w:rFonts w:ascii="Monserat" w:hAnsi="Monserat"/>
          </w:rPr>
          <w:tag w:val="goog_rdk_532"/>
          <w:id w:val="1090581085"/>
        </w:sdtPr>
        <w:sdtEndPr/>
        <w:sdtContent/>
      </w:sdt>
      <w:r w:rsidRPr="005574E7">
        <w:rPr>
          <w:rFonts w:ascii="Monserat" w:eastAsia="Montserrat" w:hAnsi="Monserat" w:cs="Montserrat"/>
          <w:sz w:val="24"/>
          <w:szCs w:val="24"/>
        </w:rPr>
        <w:t>organismul intermediar, după caz, în etapa de contractare, la momentul întocmirii planului de monitorizare al proiectului și care trebuie să respecte următoarele condiții cumulative:</w:t>
      </w:r>
    </w:p>
    <w:p w14:paraId="000002E6" w14:textId="77777777" w:rsidR="00473F28" w:rsidRPr="005574E7" w:rsidRDefault="00FD3028">
      <w:pPr>
        <w:spacing w:before="60" w:after="60"/>
        <w:ind w:hanging="2"/>
        <w:jc w:val="both"/>
        <w:rPr>
          <w:rFonts w:ascii="Monserat" w:eastAsia="Montserrat" w:hAnsi="Monserat" w:cs="Montserrat"/>
        </w:rPr>
      </w:pPr>
      <w:r w:rsidRPr="005574E7">
        <w:rPr>
          <w:rFonts w:ascii="Monserat" w:eastAsia="Montserrat" w:hAnsi="Monserat" w:cs="Montserrat"/>
        </w:rPr>
        <w:t>(i) are legătură directă cu obiectul proiectului pentru care se acordă finanțarea și contribuie în mod direct și semnificativ la realizarea obiectivelor și la obținerea rezultatelor acestuia;</w:t>
      </w:r>
    </w:p>
    <w:p w14:paraId="000002E7" w14:textId="77777777" w:rsidR="00473F28" w:rsidRPr="005574E7" w:rsidRDefault="00FD3028">
      <w:pPr>
        <w:spacing w:before="60" w:after="60"/>
        <w:ind w:hanging="2"/>
        <w:jc w:val="both"/>
        <w:rPr>
          <w:rFonts w:ascii="Monserat" w:eastAsia="Montserrat" w:hAnsi="Monserat" w:cs="Montserrat"/>
        </w:rPr>
      </w:pPr>
      <w:r w:rsidRPr="005574E7">
        <w:rPr>
          <w:rFonts w:ascii="Monserat" w:eastAsia="Montserrat" w:hAnsi="Monserat" w:cs="Montserrat"/>
        </w:rPr>
        <w:t xml:space="preserve">(ii) se regăsește în cererea de finanțare sub forma activităților eligibile obligatorii specificate în Ghidul Solicitantului de la </w:t>
      </w:r>
      <w:proofErr w:type="spellStart"/>
      <w:r w:rsidRPr="005574E7">
        <w:rPr>
          <w:rFonts w:ascii="Monserat" w:eastAsia="Montserrat" w:hAnsi="Monserat" w:cs="Montserrat"/>
        </w:rPr>
        <w:t>sectiunea</w:t>
      </w:r>
      <w:proofErr w:type="spellEnd"/>
      <w:r w:rsidRPr="005574E7">
        <w:rPr>
          <w:rFonts w:ascii="Monserat" w:eastAsia="Montserrat" w:hAnsi="Monserat" w:cs="Montserrat"/>
        </w:rPr>
        <w:t xml:space="preserve"> 5.2.2;</w:t>
      </w:r>
    </w:p>
    <w:p w14:paraId="000002E8" w14:textId="77777777" w:rsidR="00473F28" w:rsidRPr="005574E7" w:rsidRDefault="00FD3028">
      <w:pPr>
        <w:spacing w:before="60" w:after="60"/>
        <w:ind w:hanging="2"/>
        <w:jc w:val="both"/>
        <w:rPr>
          <w:rFonts w:ascii="Monserat" w:eastAsia="Montserrat" w:hAnsi="Monserat" w:cs="Montserrat"/>
        </w:rPr>
      </w:pPr>
      <w:r w:rsidRPr="005574E7">
        <w:rPr>
          <w:rFonts w:ascii="Monserat" w:eastAsia="Montserrat" w:hAnsi="Monserat" w:cs="Montserrat"/>
        </w:rPr>
        <w:t>(iii) nu face parte din activitățile conexe, așa cum sunt acestea definite în Ghidul Solicitantului;</w:t>
      </w:r>
    </w:p>
    <w:p w14:paraId="000002E9" w14:textId="77777777" w:rsidR="00473F28" w:rsidRPr="005574E7" w:rsidRDefault="00473F28">
      <w:pPr>
        <w:spacing w:before="60" w:after="60"/>
        <w:ind w:hanging="2"/>
        <w:jc w:val="both"/>
        <w:rPr>
          <w:rFonts w:ascii="Monserat" w:eastAsia="Montserrat" w:hAnsi="Monserat" w:cs="Montserrat"/>
        </w:rPr>
      </w:pPr>
      <w:bookmarkStart w:id="98" w:name="_heading=h.kgcv8k" w:colFirst="0" w:colLast="0"/>
      <w:bookmarkEnd w:id="98"/>
    </w:p>
    <w:p w14:paraId="000002EA" w14:textId="394AFD5D" w:rsidR="00473F28" w:rsidRPr="005574E7" w:rsidRDefault="00FD3028" w:rsidP="004A5657">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99" w:name="_Toc160718978"/>
      <w:r w:rsidRPr="005574E7">
        <w:rPr>
          <w:rFonts w:ascii="Monserat" w:eastAsia="Montserrat" w:hAnsi="Monserat" w:cs="Montserrat"/>
          <w:bCs w:val="0"/>
          <w:color w:val="000000"/>
          <w:sz w:val="24"/>
          <w:szCs w:val="24"/>
        </w:rPr>
        <w:t>Activit</w:t>
      </w:r>
      <w:r w:rsidR="00716D76">
        <w:rPr>
          <w:rFonts w:ascii="Monserat" w:eastAsia="Montserrat" w:hAnsi="Monserat" w:cs="Montserrat"/>
          <w:bCs w:val="0"/>
          <w:color w:val="000000"/>
          <w:sz w:val="24"/>
          <w:szCs w:val="24"/>
        </w:rPr>
        <w:t>ăț</w:t>
      </w:r>
      <w:r w:rsidRPr="005574E7">
        <w:rPr>
          <w:rFonts w:ascii="Monserat" w:eastAsia="Montserrat" w:hAnsi="Monserat" w:cs="Montserrat"/>
          <w:bCs w:val="0"/>
          <w:color w:val="000000"/>
          <w:sz w:val="24"/>
          <w:szCs w:val="24"/>
        </w:rPr>
        <w:t>i neeligibile</w:t>
      </w:r>
      <w:bookmarkEnd w:id="99"/>
    </w:p>
    <w:p w14:paraId="000002EB" w14:textId="66AD5FFD"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Prin prezenta prioritate de </w:t>
      </w:r>
      <w:proofErr w:type="spellStart"/>
      <w:r w:rsidRPr="005574E7">
        <w:rPr>
          <w:rFonts w:ascii="Monserat" w:eastAsia="Montserrat" w:hAnsi="Monserat" w:cs="Montserrat"/>
        </w:rPr>
        <w:t>investiţii</w:t>
      </w:r>
      <w:proofErr w:type="spellEnd"/>
      <w:r w:rsidRPr="005574E7">
        <w:rPr>
          <w:rFonts w:ascii="Monserat" w:eastAsia="Montserrat" w:hAnsi="Monserat" w:cs="Montserrat"/>
        </w:rPr>
        <w:t xml:space="preserve"> nu se vor </w:t>
      </w:r>
      <w:proofErr w:type="spellStart"/>
      <w:r w:rsidRPr="005574E7">
        <w:rPr>
          <w:rFonts w:ascii="Monserat" w:eastAsia="Montserrat" w:hAnsi="Monserat" w:cs="Montserrat"/>
        </w:rPr>
        <w:t>finanţa</w:t>
      </w:r>
      <w:proofErr w:type="spellEnd"/>
      <w:r w:rsidRPr="005574E7">
        <w:rPr>
          <w:rFonts w:ascii="Monserat" w:eastAsia="Montserrat" w:hAnsi="Monserat" w:cs="Montserrat"/>
        </w:rPr>
        <w:t xml:space="preserve"> proiectele de </w:t>
      </w:r>
      <w:proofErr w:type="spellStart"/>
      <w:r w:rsidRPr="005574E7">
        <w:rPr>
          <w:rFonts w:ascii="Monserat" w:eastAsia="Montserrat" w:hAnsi="Monserat" w:cs="Montserrat"/>
        </w:rPr>
        <w:t>investiţii</w:t>
      </w:r>
      <w:proofErr w:type="spellEnd"/>
      <w:r w:rsidRPr="005574E7">
        <w:rPr>
          <w:rFonts w:ascii="Monserat" w:eastAsia="Montserrat" w:hAnsi="Monserat" w:cs="Montserrat"/>
        </w:rPr>
        <w:t xml:space="preserve"> care cuprind </w:t>
      </w:r>
      <w:proofErr w:type="spellStart"/>
      <w:r w:rsidRPr="005574E7">
        <w:rPr>
          <w:rFonts w:ascii="Monserat" w:eastAsia="Montserrat" w:hAnsi="Monserat" w:cs="Montserrat"/>
        </w:rPr>
        <w:t>activităţi</w:t>
      </w:r>
      <w:proofErr w:type="spellEnd"/>
      <w:r w:rsidRPr="005574E7">
        <w:rPr>
          <w:rFonts w:ascii="Monserat" w:eastAsia="Montserrat" w:hAnsi="Monserat" w:cs="Montserrat"/>
        </w:rPr>
        <w:t xml:space="preserve"> de decontaminare chimică </w:t>
      </w:r>
      <w:proofErr w:type="spellStart"/>
      <w:r w:rsidRPr="005574E7">
        <w:rPr>
          <w:rFonts w:ascii="Monserat" w:eastAsia="Montserrat" w:hAnsi="Monserat" w:cs="Montserrat"/>
        </w:rPr>
        <w:t>desfăşurate</w:t>
      </w:r>
      <w:proofErr w:type="spellEnd"/>
      <w:r w:rsidRPr="005574E7">
        <w:rPr>
          <w:rFonts w:ascii="Monserat" w:eastAsia="Montserrat" w:hAnsi="Monserat" w:cs="Montserrat"/>
        </w:rPr>
        <w:t xml:space="preserve"> pe terenul obiect al </w:t>
      </w:r>
      <w:proofErr w:type="spellStart"/>
      <w:r w:rsidRPr="005574E7">
        <w:rPr>
          <w:rFonts w:ascii="Monserat" w:eastAsia="Montserrat" w:hAnsi="Monserat" w:cs="Montserrat"/>
        </w:rPr>
        <w:t>investiţiei</w:t>
      </w:r>
      <w:proofErr w:type="spellEnd"/>
      <w:r w:rsidRPr="005574E7">
        <w:rPr>
          <w:rFonts w:ascii="Monserat" w:eastAsia="Montserrat" w:hAnsi="Monserat" w:cs="Montserrat"/>
        </w:rPr>
        <w:t>. Astfel, dac</w:t>
      </w:r>
      <w:r w:rsidR="00716D76">
        <w:rPr>
          <w:rFonts w:ascii="Monserat" w:eastAsia="Montserrat" w:hAnsi="Monserat" w:cs="Montserrat"/>
        </w:rPr>
        <w:t>ă</w:t>
      </w:r>
      <w:r w:rsidRPr="005574E7">
        <w:rPr>
          <w:rFonts w:ascii="Monserat" w:eastAsia="Montserrat" w:hAnsi="Monserat" w:cs="Montserrat"/>
        </w:rPr>
        <w:t xml:space="preserve"> este cazul, activitățile de decontaminare chimică nu se vor include în buget nici măcar </w:t>
      </w:r>
      <w:r w:rsidR="00716D76">
        <w:rPr>
          <w:rFonts w:ascii="Monserat" w:eastAsia="Montserrat" w:hAnsi="Monserat" w:cs="Montserrat"/>
        </w:rPr>
        <w:t xml:space="preserve">sub forma </w:t>
      </w:r>
      <w:r w:rsidRPr="005574E7">
        <w:rPr>
          <w:rFonts w:ascii="Monserat" w:eastAsia="Montserrat" w:hAnsi="Monserat" w:cs="Montserrat"/>
        </w:rPr>
        <w:t xml:space="preserve">cheltuieli neeligibile. </w:t>
      </w:r>
    </w:p>
    <w:p w14:paraId="000002EC" w14:textId="4BA94DA1"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b/>
        </w:rPr>
        <w:t>Astfel, sunt neeligibile proiectele care con</w:t>
      </w:r>
      <w:r w:rsidR="00716D76">
        <w:rPr>
          <w:rFonts w:ascii="Monserat" w:eastAsia="Montserrat" w:hAnsi="Monserat" w:cs="Montserrat"/>
          <w:b/>
        </w:rPr>
        <w:t>ț</w:t>
      </w:r>
      <w:r w:rsidRPr="005574E7">
        <w:rPr>
          <w:rFonts w:ascii="Monserat" w:eastAsia="Montserrat" w:hAnsi="Monserat" w:cs="Montserrat"/>
          <w:b/>
        </w:rPr>
        <w:t xml:space="preserve">in </w:t>
      </w:r>
      <w:proofErr w:type="spellStart"/>
      <w:r w:rsidRPr="005574E7">
        <w:rPr>
          <w:rFonts w:ascii="Monserat" w:eastAsia="Montserrat" w:hAnsi="Monserat" w:cs="Montserrat"/>
          <w:b/>
        </w:rPr>
        <w:t>urmatoarele</w:t>
      </w:r>
      <w:proofErr w:type="spellEnd"/>
      <w:r w:rsidRPr="005574E7">
        <w:rPr>
          <w:rFonts w:ascii="Monserat" w:eastAsia="Montserrat" w:hAnsi="Monserat" w:cs="Montserrat"/>
          <w:b/>
        </w:rPr>
        <w:t xml:space="preserve"> activit</w:t>
      </w:r>
      <w:r w:rsidR="00716D76">
        <w:rPr>
          <w:rFonts w:ascii="Monserat" w:eastAsia="Montserrat" w:hAnsi="Monserat" w:cs="Montserrat"/>
          <w:b/>
        </w:rPr>
        <w:t>ăț</w:t>
      </w:r>
      <w:r w:rsidRPr="005574E7">
        <w:rPr>
          <w:rFonts w:ascii="Monserat" w:eastAsia="Montserrat" w:hAnsi="Monserat" w:cs="Montserrat"/>
          <w:b/>
        </w:rPr>
        <w:t>i:</w:t>
      </w:r>
    </w:p>
    <w:p w14:paraId="000002E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decontaminarea solului și a apei freatice la locul poluării, folosind, de exemplu, metode mecanice, chimice sau biologice; </w:t>
      </w:r>
    </w:p>
    <w:p w14:paraId="000002E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decontaminarea uzinelor sau a amplasamentelor industriale, inclusiv uzine nucleare și terenul aferent; </w:t>
      </w:r>
    </w:p>
    <w:p w14:paraId="000002E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decontaminarea și curățarea apelor de suprafață în urma poluării accidentale, de exemplu prin colectarea poluanților sau prin aplicarea de substanțe chimice; </w:t>
      </w:r>
    </w:p>
    <w:p w14:paraId="000002F0" w14:textId="3902C993"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curățarea poluanților de pe sol </w:t>
      </w:r>
      <w:r w:rsidR="00F31952">
        <w:rPr>
          <w:rFonts w:ascii="Monserat" w:eastAsia="Montserrat" w:hAnsi="Monserat" w:cs="Montserrat"/>
        </w:rPr>
        <w:t>ș</w:t>
      </w:r>
      <w:r w:rsidRPr="005574E7">
        <w:rPr>
          <w:rFonts w:ascii="Monserat" w:eastAsia="Montserrat" w:hAnsi="Monserat" w:cs="Montserrat"/>
        </w:rPr>
        <w:t xml:space="preserve">i de pe suprafața apei, inclusiv zonele costiere; </w:t>
      </w:r>
    </w:p>
    <w:p w14:paraId="000002F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lucrări de îndepărtare a azbestului, vopselei pe bază de plumb și a altor materiale toxice. </w:t>
      </w:r>
    </w:p>
    <w:p w14:paraId="000002F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proiectele care propun diminuarea </w:t>
      </w:r>
      <w:proofErr w:type="spellStart"/>
      <w:r w:rsidRPr="005574E7">
        <w:rPr>
          <w:rFonts w:ascii="Monserat" w:eastAsia="Montserrat" w:hAnsi="Monserat" w:cs="Montserrat"/>
        </w:rPr>
        <w:t>suprafetelor</w:t>
      </w:r>
      <w:proofErr w:type="spellEnd"/>
      <w:r w:rsidRPr="005574E7">
        <w:rPr>
          <w:rFonts w:ascii="Monserat" w:eastAsia="Montserrat" w:hAnsi="Monserat" w:cs="Montserrat"/>
        </w:rPr>
        <w:t xml:space="preserve"> spatiilor verzi (Art. 5, Legea 24/ 2007 republicata)</w:t>
      </w:r>
    </w:p>
    <w:p w14:paraId="000002F3"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color w:val="000000"/>
        </w:rPr>
      </w:pPr>
      <w:bookmarkStart w:id="100" w:name="_heading=h.34g0dwd" w:colFirst="0" w:colLast="0"/>
      <w:bookmarkEnd w:id="100"/>
    </w:p>
    <w:p w14:paraId="000002F4" w14:textId="77777777" w:rsidR="00473F28" w:rsidRPr="005574E7" w:rsidRDefault="00FD3028" w:rsidP="004A565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01" w:name="_Toc160718979"/>
      <w:r w:rsidRPr="005574E7">
        <w:rPr>
          <w:rFonts w:ascii="Monserat" w:eastAsia="Montserrat" w:hAnsi="Monserat" w:cs="Montserrat"/>
          <w:bCs w:val="0"/>
          <w:color w:val="000000"/>
          <w:sz w:val="24"/>
          <w:szCs w:val="24"/>
        </w:rPr>
        <w:t>Eligibilitatea cheltuielilor</w:t>
      </w:r>
      <w:bookmarkEnd w:id="101"/>
    </w:p>
    <w:p w14:paraId="000002F5" w14:textId="1DE6442E" w:rsidR="00473F28" w:rsidRPr="005574E7" w:rsidRDefault="00FD3028" w:rsidP="004A5657">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02" w:name="_heading=h.1jlao46" w:colFirst="0" w:colLast="0"/>
      <w:bookmarkStart w:id="103" w:name="_Toc160718980"/>
      <w:bookmarkEnd w:id="102"/>
      <w:r w:rsidRPr="005574E7">
        <w:rPr>
          <w:rFonts w:ascii="Monserat" w:eastAsia="Montserrat" w:hAnsi="Monserat" w:cs="Montserrat"/>
          <w:bCs w:val="0"/>
          <w:color w:val="000000"/>
          <w:sz w:val="24"/>
          <w:szCs w:val="24"/>
        </w:rPr>
        <w:t>Baza legal</w:t>
      </w:r>
      <w:r w:rsidR="00F31952">
        <w:rPr>
          <w:rFonts w:ascii="Monserat" w:eastAsia="Montserrat" w:hAnsi="Monserat" w:cs="Montserrat"/>
          <w:bCs w:val="0"/>
          <w:color w:val="000000"/>
          <w:sz w:val="24"/>
          <w:szCs w:val="24"/>
        </w:rPr>
        <w:t>ă</w:t>
      </w:r>
      <w:r w:rsidRPr="005574E7">
        <w:rPr>
          <w:rFonts w:ascii="Monserat" w:eastAsia="Montserrat" w:hAnsi="Monserat" w:cs="Montserrat"/>
          <w:bCs w:val="0"/>
          <w:color w:val="000000"/>
          <w:sz w:val="24"/>
          <w:szCs w:val="24"/>
        </w:rPr>
        <w:t xml:space="preserve"> pentru stabilirea </w:t>
      </w:r>
      <w:proofErr w:type="spellStart"/>
      <w:r w:rsidRPr="005574E7">
        <w:rPr>
          <w:rFonts w:ascii="Monserat" w:eastAsia="Montserrat" w:hAnsi="Monserat" w:cs="Montserrat"/>
          <w:bCs w:val="0"/>
          <w:color w:val="000000"/>
          <w:sz w:val="24"/>
          <w:szCs w:val="24"/>
        </w:rPr>
        <w:t>stabilirea</w:t>
      </w:r>
      <w:proofErr w:type="spellEnd"/>
      <w:r w:rsidRPr="005574E7">
        <w:rPr>
          <w:rFonts w:ascii="Monserat" w:eastAsia="Montserrat" w:hAnsi="Monserat" w:cs="Montserrat"/>
          <w:bCs w:val="0"/>
          <w:color w:val="000000"/>
          <w:sz w:val="24"/>
          <w:szCs w:val="24"/>
        </w:rPr>
        <w:t xml:space="preserve"> eligibilit</w:t>
      </w:r>
      <w:r w:rsidR="00F31952">
        <w:rPr>
          <w:rFonts w:ascii="Monserat" w:eastAsia="Montserrat" w:hAnsi="Monserat" w:cs="Montserrat"/>
          <w:bCs w:val="0"/>
          <w:color w:val="000000"/>
          <w:sz w:val="24"/>
          <w:szCs w:val="24"/>
        </w:rPr>
        <w:t>ăț</w:t>
      </w:r>
      <w:r w:rsidRPr="005574E7">
        <w:rPr>
          <w:rFonts w:ascii="Monserat" w:eastAsia="Montserrat" w:hAnsi="Monserat" w:cs="Montserrat"/>
          <w:bCs w:val="0"/>
          <w:color w:val="000000"/>
          <w:sz w:val="24"/>
          <w:szCs w:val="24"/>
        </w:rPr>
        <w:t>ii cheltuielilor</w:t>
      </w:r>
      <w:bookmarkEnd w:id="103"/>
    </w:p>
    <w:p w14:paraId="000002F6" w14:textId="77777777" w:rsidR="00473F28" w:rsidRPr="005574E7" w:rsidRDefault="00FD3028">
      <w:pPr>
        <w:pBdr>
          <w:top w:val="nil"/>
          <w:left w:val="nil"/>
          <w:bottom w:val="nil"/>
          <w:right w:val="nil"/>
          <w:between w:val="nil"/>
        </w:pBdr>
        <w:spacing w:before="125" w:line="276" w:lineRule="auto"/>
        <w:ind w:hanging="2"/>
        <w:rPr>
          <w:rFonts w:ascii="Monserat" w:eastAsia="Montserrat" w:hAnsi="Monserat" w:cs="Montserrat"/>
          <w:color w:val="000000"/>
        </w:rPr>
      </w:pPr>
      <w:bookmarkStart w:id="104" w:name="_heading=h.43ky6rz" w:colFirst="0" w:colLast="0"/>
      <w:bookmarkEnd w:id="104"/>
      <w:r w:rsidRPr="005574E7">
        <w:rPr>
          <w:rFonts w:ascii="Monserat" w:eastAsia="Montserrat" w:hAnsi="Monserat" w:cs="Montserrat"/>
          <w:color w:val="000000"/>
        </w:rPr>
        <w:t>Baza legală pentru stabilirea eligibilității cheltuielilor:</w:t>
      </w:r>
    </w:p>
    <w:p w14:paraId="000002F7" w14:textId="77777777" w:rsidR="00473F28" w:rsidRPr="005574E7" w:rsidRDefault="00FD3028">
      <w:pPr>
        <w:numPr>
          <w:ilvl w:val="0"/>
          <w:numId w:val="7"/>
        </w:numPr>
        <w:spacing w:before="120" w:after="0" w:line="276" w:lineRule="auto"/>
        <w:ind w:left="0" w:hanging="2"/>
        <w:jc w:val="both"/>
        <w:rPr>
          <w:rFonts w:ascii="Monserat" w:eastAsia="Montserrat" w:hAnsi="Monserat" w:cs="Montserrat"/>
        </w:rPr>
      </w:pPr>
      <w:r w:rsidRPr="005574E7">
        <w:rPr>
          <w:rFonts w:ascii="Monserat" w:eastAsia="Montserrat" w:hAnsi="Monserat" w:cs="Montserrat"/>
        </w:rPr>
        <w:t>REGULAMENTUL (UE, Euratom) 2093/2020 AL CONSILIULUI din 17 decembrie 2020 de stabilire a cadrului financiar multianual pentru perioada 2021-2027;</w:t>
      </w:r>
    </w:p>
    <w:p w14:paraId="000002F8" w14:textId="77777777" w:rsidR="00473F28" w:rsidRPr="005574E7" w:rsidRDefault="00FD3028">
      <w:pPr>
        <w:numPr>
          <w:ilvl w:val="0"/>
          <w:numId w:val="7"/>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2F9" w14:textId="77777777" w:rsidR="00473F28" w:rsidRPr="005574E7" w:rsidRDefault="00FD3028">
      <w:pPr>
        <w:numPr>
          <w:ilvl w:val="0"/>
          <w:numId w:val="7"/>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REGULAMENTUL (UE) 1058/2021 AL PARLAMENTULUI EUROPEAN ȘI AL CONSILIULUI din 24 iunie 2021 privind Fondul european de dezvoltare regională și Fondul de coeziune; </w:t>
      </w:r>
    </w:p>
    <w:p w14:paraId="000002FA" w14:textId="77777777" w:rsidR="00473F28" w:rsidRPr="005574E7" w:rsidRDefault="00FD3028">
      <w:pPr>
        <w:numPr>
          <w:ilvl w:val="0"/>
          <w:numId w:val="7"/>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Hotărârea Guvernului nr. 873/2022 pentru stabilirea cadrului legal privind eligibilitatea cheltuielilor efectuate de beneficiari în cadrul </w:t>
      </w:r>
      <w:proofErr w:type="spellStart"/>
      <w:r w:rsidRPr="005574E7">
        <w:rPr>
          <w:rFonts w:ascii="Monserat" w:eastAsia="Montserrat" w:hAnsi="Monserat" w:cs="Montserrat"/>
        </w:rPr>
        <w:t>operaţiunilor</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finanţate</w:t>
      </w:r>
      <w:proofErr w:type="spellEnd"/>
      <w:r w:rsidRPr="005574E7">
        <w:rPr>
          <w:rFonts w:ascii="Monserat" w:eastAsia="Montserrat" w:hAnsi="Monserat" w:cs="Montserrat"/>
        </w:rPr>
        <w:t xml:space="preserve"> în perioada de programare 2021-2027 prin Fondul european de dezvoltare regională, Fondul social european Plus, Fondul de coeziune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Fondul pentru o </w:t>
      </w:r>
      <w:proofErr w:type="spellStart"/>
      <w:r w:rsidRPr="005574E7">
        <w:rPr>
          <w:rFonts w:ascii="Monserat" w:eastAsia="Montserrat" w:hAnsi="Monserat" w:cs="Montserrat"/>
        </w:rPr>
        <w:t>tranziţie</w:t>
      </w:r>
      <w:proofErr w:type="spellEnd"/>
      <w:r w:rsidRPr="005574E7">
        <w:rPr>
          <w:rFonts w:ascii="Monserat" w:eastAsia="Montserrat" w:hAnsi="Monserat" w:cs="Montserrat"/>
        </w:rPr>
        <w:t xml:space="preserve"> justă;</w:t>
      </w:r>
    </w:p>
    <w:p w14:paraId="000002FB" w14:textId="77777777" w:rsidR="00473F28" w:rsidRPr="005574E7" w:rsidRDefault="00FD3028">
      <w:pPr>
        <w:numPr>
          <w:ilvl w:val="0"/>
          <w:numId w:val="7"/>
        </w:numPr>
        <w:spacing w:after="0"/>
        <w:ind w:left="0" w:hanging="2"/>
        <w:jc w:val="both"/>
        <w:rPr>
          <w:rFonts w:ascii="Monserat" w:eastAsia="Montserrat" w:hAnsi="Monserat" w:cs="Montserrat"/>
        </w:rPr>
      </w:pPr>
      <w:proofErr w:type="spellStart"/>
      <w:r w:rsidRPr="005574E7">
        <w:rPr>
          <w:rFonts w:ascii="Monserat" w:eastAsia="Montserrat" w:hAnsi="Monserat" w:cs="Montserrat"/>
        </w:rPr>
        <w:t>Ordonanţa</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000002FC" w14:textId="77777777" w:rsidR="00473F28" w:rsidRPr="005574E7" w:rsidRDefault="00FD3028">
      <w:pPr>
        <w:numPr>
          <w:ilvl w:val="0"/>
          <w:numId w:val="7"/>
        </w:numPr>
        <w:spacing w:after="0"/>
        <w:ind w:left="0" w:hanging="2"/>
        <w:jc w:val="both"/>
        <w:rPr>
          <w:rFonts w:ascii="Monserat" w:eastAsia="Montserrat" w:hAnsi="Monserat" w:cs="Montserrat"/>
        </w:rPr>
      </w:pPr>
      <w:r w:rsidRPr="005574E7">
        <w:rPr>
          <w:rFonts w:ascii="Monserat" w:eastAsia="Montserrat" w:hAnsi="Monserat" w:cs="Montserrat"/>
        </w:rPr>
        <w:t xml:space="preserve">H.G. nr. 829/2022 pentru aprobarea Normelor metodologice de aplicare a prevederilor </w:t>
      </w:r>
      <w:proofErr w:type="spellStart"/>
      <w:r w:rsidRPr="005574E7">
        <w:rPr>
          <w:rFonts w:ascii="Monserat" w:eastAsia="Montserrat" w:hAnsi="Monserat" w:cs="Montserrat"/>
        </w:rPr>
        <w:t>Ordonanţei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a Guvernului nr. 133/17.12.2021.</w:t>
      </w:r>
    </w:p>
    <w:sdt>
      <w:sdtPr>
        <w:rPr>
          <w:rFonts w:ascii="Monserat" w:hAnsi="Monserat"/>
        </w:rPr>
        <w:tag w:val="goog_rdk_97"/>
        <w:id w:val="-185681068"/>
      </w:sdtPr>
      <w:sdtEndPr/>
      <w:sdtContent>
        <w:p w14:paraId="000002FD" w14:textId="77777777" w:rsidR="00473F28" w:rsidRPr="005574E7" w:rsidRDefault="00FD3028">
          <w:pPr>
            <w:numPr>
              <w:ilvl w:val="0"/>
              <w:numId w:val="7"/>
            </w:numPr>
            <w:spacing w:after="0"/>
            <w:ind w:left="0" w:hanging="2"/>
            <w:jc w:val="both"/>
            <w:rPr>
              <w:ins w:id="105" w:author="Oana Catalina Fodor" w:date="2024-02-15T09:52:00Z"/>
              <w:rFonts w:ascii="Monserat" w:eastAsia="Montserrat" w:hAnsi="Monserat" w:cs="Montserrat"/>
            </w:rPr>
          </w:pPr>
          <w:proofErr w:type="spellStart"/>
          <w:r w:rsidRPr="005574E7">
            <w:rPr>
              <w:rFonts w:ascii="Monserat" w:eastAsia="Montserrat" w:hAnsi="Monserat" w:cs="Montserrat"/>
            </w:rPr>
            <w:t>Ordonanta</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nr. 23/12.04.2023 privind instituirea unor măsuri de simplificare și digitalizare pentru gestionarea fondurilor europene aferente Politicii de Coeziune 2021-2027</w:t>
          </w:r>
          <w:sdt>
            <w:sdtPr>
              <w:rPr>
                <w:rFonts w:ascii="Monserat" w:hAnsi="Monserat"/>
              </w:rPr>
              <w:tag w:val="goog_rdk_96"/>
              <w:id w:val="1506945045"/>
            </w:sdtPr>
            <w:sdtEndPr/>
            <w:sdtContent/>
          </w:sdt>
        </w:p>
      </w:sdtContent>
    </w:sdt>
    <w:sdt>
      <w:sdtPr>
        <w:rPr>
          <w:rFonts w:ascii="Monserat" w:hAnsi="Monserat"/>
        </w:rPr>
        <w:tag w:val="goog_rdk_99"/>
        <w:id w:val="-1655595635"/>
      </w:sdtPr>
      <w:sdtEndPr/>
      <w:sdtContent>
        <w:p w14:paraId="000002FE" w14:textId="77777777" w:rsidR="00473F28" w:rsidRPr="005574E7" w:rsidRDefault="00E2366F" w:rsidP="007B7C61">
          <w:pPr>
            <w:numPr>
              <w:ilvl w:val="0"/>
              <w:numId w:val="7"/>
            </w:numPr>
            <w:spacing w:after="280"/>
            <w:jc w:val="both"/>
            <w:rPr>
              <w:rFonts w:ascii="Monserat" w:eastAsia="Montserrat" w:hAnsi="Monserat" w:cs="Montserrat"/>
            </w:rPr>
          </w:pPr>
          <w:sdt>
            <w:sdtPr>
              <w:rPr>
                <w:rFonts w:ascii="Monserat" w:hAnsi="Monserat"/>
              </w:rPr>
              <w:tag w:val="goog_rdk_98"/>
              <w:id w:val="-50468704"/>
            </w:sdtPr>
            <w:sdtEndPr/>
            <w:sdtContent>
              <w:ins w:id="106" w:author="Oana Catalina Fodor" w:date="2024-02-15T09:52:00Z">
                <w:r w:rsidR="00FD3028" w:rsidRPr="005574E7">
                  <w:rPr>
                    <w:rFonts w:ascii="Monserat" w:eastAsia="Montserrat" w:hAnsi="Monserat" w:cs="Montserrat"/>
                  </w:rPr>
                  <w:t xml:space="preserve">Ordinul comun MIPE 4013/23.10.2023/ OMF5316/27.11.2023 privind aprobarea </w:t>
                </w:r>
                <w:proofErr w:type="spellStart"/>
                <w:r w:rsidR="00FD3028" w:rsidRPr="005574E7">
                  <w:rPr>
                    <w:rFonts w:ascii="Monserat" w:eastAsia="Montserrat" w:hAnsi="Monserat" w:cs="Montserrat"/>
                  </w:rPr>
                  <w:t>Instructiunilor</w:t>
                </w:r>
                <w:proofErr w:type="spellEnd"/>
                <w:r w:rsidR="00FD3028" w:rsidRPr="005574E7">
                  <w:rPr>
                    <w:rFonts w:ascii="Monserat" w:eastAsia="Montserrat" w:hAnsi="Monserat" w:cs="Montserrat"/>
                  </w:rPr>
                  <w:t xml:space="preserve"> de aplicare a prevederilor art.9 alin (1) si (2) din HG 873/20022.</w:t>
                </w:r>
              </w:ins>
            </w:sdtContent>
          </w:sdt>
        </w:p>
      </w:sdtContent>
    </w:sdt>
    <w:p w14:paraId="000002FF" w14:textId="77777777" w:rsidR="00473F28" w:rsidRPr="005574E7" w:rsidRDefault="00473F28">
      <w:pPr>
        <w:spacing w:after="0" w:line="276" w:lineRule="auto"/>
        <w:ind w:hanging="2"/>
        <w:jc w:val="both"/>
        <w:rPr>
          <w:rFonts w:ascii="Monserat" w:eastAsia="Montserrat" w:hAnsi="Monserat" w:cs="Montserrat"/>
        </w:rPr>
      </w:pPr>
    </w:p>
    <w:p w14:paraId="00000300" w14:textId="77777777" w:rsidR="00473F28" w:rsidRPr="005574E7" w:rsidRDefault="00FD3028">
      <w:pPr>
        <w:spacing w:after="200" w:line="276" w:lineRule="auto"/>
        <w:ind w:hanging="2"/>
        <w:jc w:val="both"/>
        <w:rPr>
          <w:rFonts w:ascii="Monserat" w:eastAsia="Montserrat" w:hAnsi="Monserat" w:cs="Montserrat"/>
        </w:rPr>
      </w:pPr>
      <w:r w:rsidRPr="005574E7">
        <w:rPr>
          <w:rFonts w:ascii="Monserat" w:eastAsia="Montserrat" w:hAnsi="Monserat" w:cs="Montserrat"/>
          <w:b/>
        </w:rPr>
        <w:t>Condițiile cumulative de eligibilitate a cheltuielilor:</w:t>
      </w:r>
    </w:p>
    <w:p w14:paraId="00000301" w14:textId="77777777" w:rsidR="00473F28" w:rsidRPr="005574E7" w:rsidRDefault="00FD3028">
      <w:pPr>
        <w:numPr>
          <w:ilvl w:val="0"/>
          <w:numId w:val="2"/>
        </w:numPr>
        <w:spacing w:before="120" w:after="0" w:line="276" w:lineRule="auto"/>
        <w:ind w:left="0" w:hanging="2"/>
        <w:jc w:val="both"/>
        <w:rPr>
          <w:rFonts w:ascii="Monserat" w:eastAsia="Montserrat" w:hAnsi="Monserat" w:cs="Montserrat"/>
        </w:rPr>
      </w:pPr>
      <w:r w:rsidRPr="005574E7">
        <w:rPr>
          <w:rFonts w:ascii="Monserat" w:eastAsia="Montserrat" w:hAnsi="Monserat" w:cs="Montserrat"/>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302" w14:textId="5C422BEF" w:rsidR="00473F28" w:rsidRPr="005574E7" w:rsidRDefault="00FD3028">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s</w:t>
      </w:r>
      <w:r w:rsidR="00F442BC">
        <w:rPr>
          <w:rFonts w:ascii="Monserat" w:eastAsia="Montserrat" w:hAnsi="Monserat" w:cs="Montserrat"/>
        </w:rPr>
        <w:t>ă</w:t>
      </w:r>
      <w:r w:rsidRPr="005574E7">
        <w:rPr>
          <w:rFonts w:ascii="Monserat" w:eastAsia="Montserrat" w:hAnsi="Monserat" w:cs="Montserrat"/>
        </w:rPr>
        <w:t xml:space="preserve"> fie suportate de un beneficiar și plătite în cadrul implementării operațiunilor, între data transmiterii programului către Comisie sau data de 1 ianuarie 2021, oricare dintre aceste date survine prima, și 31 decembrie 2029” (art. 63 din Regulamentul UE 1</w:t>
      </w:r>
      <w:sdt>
        <w:sdtPr>
          <w:rPr>
            <w:rFonts w:ascii="Monserat" w:hAnsi="Monserat"/>
          </w:rPr>
          <w:tag w:val="goog_rdk_100"/>
          <w:id w:val="-1877605508"/>
        </w:sdtPr>
        <w:sdtEndPr/>
        <w:sdtContent>
          <w:ins w:id="107" w:author="Victoria Surdu (Vika)" w:date="2024-02-16T08:15:00Z">
            <w:r w:rsidRPr="005574E7">
              <w:rPr>
                <w:rFonts w:ascii="Monserat" w:eastAsia="Montserrat" w:hAnsi="Monserat" w:cs="Montserrat"/>
              </w:rPr>
              <w:t>0</w:t>
            </w:r>
          </w:ins>
        </w:sdtContent>
      </w:sdt>
      <w:r w:rsidRPr="005574E7">
        <w:rPr>
          <w:rFonts w:ascii="Monserat" w:eastAsia="Montserrat" w:hAnsi="Monserat" w:cs="Montserrat"/>
        </w:rPr>
        <w:t>60/2021, alin. (2));</w:t>
      </w:r>
    </w:p>
    <w:p w14:paraId="00000303" w14:textId="1851DBED" w:rsidR="00473F28" w:rsidRPr="005574E7" w:rsidRDefault="00FD3028">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să fie însoțită de facturi emise în conformitate cu prevederile </w:t>
      </w:r>
      <w:hyperlink r:id="rId17">
        <w:r w:rsidRPr="005574E7">
          <w:rPr>
            <w:rFonts w:ascii="Monserat" w:eastAsia="Montserrat" w:hAnsi="Monserat" w:cs="Montserrat"/>
          </w:rPr>
          <w:t>Legii nr. 227/2015 privind Codul fiscal</w:t>
        </w:r>
      </w:hyperlink>
      <w:r w:rsidRPr="005574E7">
        <w:rPr>
          <w:rFonts w:ascii="Monserat" w:eastAsia="Montserrat" w:hAnsi="Monserat" w:cs="Montserrat"/>
        </w:rPr>
        <w:t>, cu modificările și completările ulterioare, sau cu prevederile legislației statului în care acestea au fost emise ori de alte documente cu valoare probatorie echivalentă facturilor, pe baza cărora cheltuielile să poată fi verificate/</w:t>
      </w:r>
      <w:r w:rsidR="00F442BC">
        <w:rPr>
          <w:rFonts w:ascii="Monserat" w:eastAsia="Montserrat" w:hAnsi="Monserat" w:cs="Montserrat"/>
        </w:rPr>
        <w:t xml:space="preserve"> </w:t>
      </w:r>
      <w:r w:rsidRPr="005574E7">
        <w:rPr>
          <w:rFonts w:ascii="Monserat" w:eastAsia="Montserrat" w:hAnsi="Monserat" w:cs="Montserrat"/>
        </w:rPr>
        <w:t>controlate/</w:t>
      </w:r>
      <w:r w:rsidR="00F442BC">
        <w:rPr>
          <w:rFonts w:ascii="Monserat" w:eastAsia="Montserrat" w:hAnsi="Monserat" w:cs="Montserrat"/>
        </w:rPr>
        <w:t xml:space="preserve"> </w:t>
      </w:r>
      <w:r w:rsidRPr="005574E7">
        <w:rPr>
          <w:rFonts w:ascii="Monserat" w:eastAsia="Montserrat" w:hAnsi="Monserat" w:cs="Montserrat"/>
        </w:rPr>
        <w:t>auditate, cu excepția cheltuielilor prevăzute la art. 3 din HG 873/2022, precum și formelor de sprijin prevăzute la art. 5 din HG 873/2022;</w:t>
      </w:r>
    </w:p>
    <w:p w14:paraId="00000304" w14:textId="77777777" w:rsidR="00473F28" w:rsidRPr="005574E7" w:rsidRDefault="00FD3028" w:rsidP="001D184D">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să fie însoțită de documente justificative privind efectuarea plății și realitatea cheltuielii efectuate, pe baza cărora cheltuielile să poată fi verificate/ controlate/ auditate, cu excepția cheltuielilor prevăzute la art. 3 și 4, precum și a formelor de sprijin prevăzute la art. 5 din HG 873/2022;</w:t>
      </w:r>
    </w:p>
    <w:p w14:paraId="00000305" w14:textId="77777777" w:rsidR="00473F28" w:rsidRPr="005574E7" w:rsidRDefault="00FD3028" w:rsidP="001D184D">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să fie în conformitate cu prevederile programului;</w:t>
      </w:r>
    </w:p>
    <w:p w14:paraId="00000306" w14:textId="77777777" w:rsidR="00473F28" w:rsidRPr="005574E7" w:rsidRDefault="00FD3028" w:rsidP="001D184D">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să fie în conformitate cu prevederile contractului/ deciziei de finanțare;</w:t>
      </w:r>
    </w:p>
    <w:p w14:paraId="00000307" w14:textId="77777777" w:rsidR="00473F28" w:rsidRPr="005574E7" w:rsidRDefault="00FD3028" w:rsidP="001D184D">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să fie rezonabilă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necesară realizării </w:t>
      </w:r>
      <w:proofErr w:type="spellStart"/>
      <w:r w:rsidRPr="005574E7">
        <w:rPr>
          <w:rFonts w:ascii="Monserat" w:eastAsia="Montserrat" w:hAnsi="Monserat" w:cs="Montserrat"/>
        </w:rPr>
        <w:t>operaţiunii</w:t>
      </w:r>
      <w:proofErr w:type="spellEnd"/>
      <w:r w:rsidRPr="005574E7">
        <w:rPr>
          <w:rFonts w:ascii="Monserat" w:eastAsia="Montserrat" w:hAnsi="Monserat" w:cs="Montserrat"/>
        </w:rPr>
        <w:t>;</w:t>
      </w:r>
    </w:p>
    <w:p w14:paraId="00000308" w14:textId="77777777" w:rsidR="00473F28" w:rsidRPr="005574E7" w:rsidRDefault="00FD3028" w:rsidP="001D184D">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să respecte prevederile </w:t>
      </w:r>
      <w:proofErr w:type="spellStart"/>
      <w:r w:rsidRPr="005574E7">
        <w:rPr>
          <w:rFonts w:ascii="Monserat" w:eastAsia="Montserrat" w:hAnsi="Monserat" w:cs="Montserrat"/>
        </w:rPr>
        <w:t>legislaţiei</w:t>
      </w:r>
      <w:proofErr w:type="spellEnd"/>
      <w:r w:rsidRPr="005574E7">
        <w:rPr>
          <w:rFonts w:ascii="Monserat" w:eastAsia="Montserrat" w:hAnsi="Monserat" w:cs="Montserrat"/>
        </w:rPr>
        <w:t xml:space="preserve"> Uniunii Europene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naţionale</w:t>
      </w:r>
      <w:proofErr w:type="spellEnd"/>
      <w:r w:rsidRPr="005574E7">
        <w:rPr>
          <w:rFonts w:ascii="Monserat" w:eastAsia="Montserrat" w:hAnsi="Monserat" w:cs="Montserrat"/>
        </w:rPr>
        <w:t xml:space="preserve"> aplicabile;</w:t>
      </w:r>
    </w:p>
    <w:p w14:paraId="00000309" w14:textId="77777777" w:rsidR="00473F28" w:rsidRPr="005574E7" w:rsidRDefault="00FD3028" w:rsidP="001D184D">
      <w:pPr>
        <w:numPr>
          <w:ilvl w:val="0"/>
          <w:numId w:val="2"/>
        </w:numPr>
        <w:spacing w:after="0" w:line="276" w:lineRule="auto"/>
        <w:ind w:left="0" w:hanging="2"/>
        <w:jc w:val="both"/>
        <w:rPr>
          <w:rFonts w:ascii="Monserat" w:eastAsia="Montserrat" w:hAnsi="Monserat" w:cs="Montserrat"/>
        </w:rPr>
      </w:pPr>
      <w:r w:rsidRPr="005574E7">
        <w:rPr>
          <w:rFonts w:ascii="Monserat" w:eastAsia="Montserrat" w:hAnsi="Monserat" w:cs="Montserrat"/>
        </w:rPr>
        <w:t>să fie înregistrată în contabilitatea beneficiarului, cu respectarea  prevederilor art. 74 alin. (1) lit. a) pct. (i) din Regulamentul (UE) nr. 1.060/2021, cu excepția formelor de sprijin prevăzute la art. 5 din HG 873/2022.</w:t>
      </w:r>
    </w:p>
    <w:p w14:paraId="0000030A" w14:textId="77777777" w:rsidR="00473F28" w:rsidRPr="005574E7" w:rsidRDefault="00473F28" w:rsidP="001D184D">
      <w:pPr>
        <w:spacing w:after="0" w:line="276" w:lineRule="auto"/>
        <w:ind w:hanging="2"/>
        <w:jc w:val="both"/>
        <w:rPr>
          <w:rFonts w:ascii="Monserat" w:eastAsia="Montserrat" w:hAnsi="Monserat" w:cs="Montserrat"/>
        </w:rPr>
      </w:pPr>
    </w:p>
    <w:p w14:paraId="41F04F88" w14:textId="77777777" w:rsidR="006B4F3F" w:rsidRPr="005574E7" w:rsidRDefault="006B4F3F" w:rsidP="001D184D">
      <w:pPr>
        <w:ind w:hanging="2"/>
        <w:jc w:val="both"/>
        <w:textDirection w:val="btLr"/>
        <w:rPr>
          <w:rFonts w:ascii="Monserat" w:eastAsia="Montserrat" w:hAnsi="Monserat" w:cs="Montserrat"/>
        </w:rPr>
      </w:pPr>
      <w:r w:rsidRPr="005574E7">
        <w:rPr>
          <w:rFonts w:ascii="Monserat" w:eastAsia="Montserrat" w:hAnsi="Monserat" w:cs="Montserrat"/>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w:t>
      </w:r>
      <w:proofErr w:type="spellStart"/>
      <w:r w:rsidRPr="005574E7">
        <w:rPr>
          <w:rFonts w:ascii="Monserat" w:eastAsia="Montserrat" w:hAnsi="Monserat" w:cs="Montserrat"/>
        </w:rPr>
        <w:t>isi</w:t>
      </w:r>
      <w:proofErr w:type="spellEnd"/>
      <w:r w:rsidRPr="005574E7">
        <w:rPr>
          <w:rFonts w:ascii="Monserat" w:eastAsia="Montserrat" w:hAnsi="Monserat" w:cs="Montserrat"/>
        </w:rPr>
        <w:t xml:space="preserve"> include in bugetul proiectului TVA eligibila, are </w:t>
      </w:r>
      <w:proofErr w:type="spellStart"/>
      <w:r w:rsidRPr="005574E7">
        <w:rPr>
          <w:rFonts w:ascii="Monserat" w:eastAsia="Montserrat" w:hAnsi="Monserat" w:cs="Montserrat"/>
        </w:rPr>
        <w:t>obligatia</w:t>
      </w:r>
      <w:proofErr w:type="spellEnd"/>
      <w:r w:rsidRPr="005574E7">
        <w:rPr>
          <w:rFonts w:ascii="Monserat" w:eastAsia="Montserrat" w:hAnsi="Monserat" w:cs="Montserrat"/>
        </w:rPr>
        <w:t xml:space="preserve"> depunerii la Autoritatea de Management, la </w:t>
      </w:r>
      <w:proofErr w:type="spellStart"/>
      <w:r w:rsidRPr="005574E7">
        <w:rPr>
          <w:rFonts w:ascii="Monserat" w:eastAsia="Montserrat" w:hAnsi="Monserat" w:cs="Montserrat"/>
        </w:rPr>
        <w:t>depunererea</w:t>
      </w:r>
      <w:proofErr w:type="spellEnd"/>
      <w:r w:rsidRPr="005574E7">
        <w:rPr>
          <w:rFonts w:ascii="Monserat" w:eastAsia="Montserrat" w:hAnsi="Monserat" w:cs="Montserrat"/>
        </w:rPr>
        <w:t xml:space="preserve"> unei cereri de rambursare/plata, a unei </w:t>
      </w:r>
      <w:proofErr w:type="spellStart"/>
      <w:r w:rsidRPr="005574E7">
        <w:rPr>
          <w:rFonts w:ascii="Monserat" w:eastAsia="Montserrat" w:hAnsi="Monserat" w:cs="Montserrat"/>
        </w:rPr>
        <w:t>declaratii</w:t>
      </w:r>
      <w:proofErr w:type="spellEnd"/>
      <w:r w:rsidRPr="005574E7">
        <w:rPr>
          <w:rFonts w:ascii="Monserat" w:eastAsia="Montserrat" w:hAnsi="Monserat" w:cs="Montserrat"/>
        </w:rPr>
        <w:t xml:space="preserve"> pe propria </w:t>
      </w:r>
      <w:proofErr w:type="spellStart"/>
      <w:r w:rsidRPr="005574E7">
        <w:rPr>
          <w:rFonts w:ascii="Monserat" w:eastAsia="Montserrat" w:hAnsi="Monserat" w:cs="Montserrat"/>
        </w:rPr>
        <w:t>raspundere</w:t>
      </w:r>
      <w:proofErr w:type="spellEnd"/>
      <w:r w:rsidRPr="005574E7">
        <w:rPr>
          <w:rFonts w:ascii="Monserat" w:eastAsia="Montserrat" w:hAnsi="Monserat" w:cs="Montserrat"/>
        </w:rPr>
        <w:t xml:space="preserve"> (Anexa 1 la Ordinul comun MIPE 4013/23.10.2023 / OMF5316/27.11.2023, respectiv Anexa 18 la Ghidul Solicitantului) din care sa rezulte ca TVA solicitata la rambursare/plata nu a fost si nu va fi solicitata la rambursare conform </w:t>
      </w:r>
      <w:proofErr w:type="spellStart"/>
      <w:r w:rsidRPr="005574E7">
        <w:rPr>
          <w:rFonts w:ascii="Monserat" w:eastAsia="Montserrat" w:hAnsi="Monserat" w:cs="Montserrat"/>
        </w:rPr>
        <w:t>legislatiei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nationale</w:t>
      </w:r>
      <w:proofErr w:type="spellEnd"/>
      <w:r w:rsidRPr="005574E7">
        <w:rPr>
          <w:rFonts w:ascii="Monserat" w:eastAsia="Montserrat" w:hAnsi="Monserat" w:cs="Montserrat"/>
        </w:rPr>
        <w:t xml:space="preserve"> in domeniul fiscal.</w:t>
      </w:r>
    </w:p>
    <w:p w14:paraId="6BC43795" w14:textId="5EDF1B67" w:rsidR="006B4F3F" w:rsidRPr="005574E7" w:rsidRDefault="006B4F3F" w:rsidP="001D184D">
      <w:pPr>
        <w:ind w:hanging="2"/>
        <w:jc w:val="both"/>
        <w:rPr>
          <w:rFonts w:ascii="Monserat" w:eastAsia="Montserrat" w:hAnsi="Monserat" w:cs="Montserrat"/>
        </w:rPr>
      </w:pPr>
      <w:r w:rsidRPr="005574E7">
        <w:rPr>
          <w:rFonts w:ascii="Monserat" w:eastAsia="Montserrat" w:hAnsi="Monserat" w:cs="Montserrat"/>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w:t>
      </w:r>
      <w:r w:rsidR="00F442BC">
        <w:rPr>
          <w:rFonts w:ascii="Monserat" w:eastAsia="Montserrat" w:hAnsi="Monserat" w:cs="Montserrat"/>
        </w:rPr>
        <w:t xml:space="preserve"> </w:t>
      </w:r>
      <w:r w:rsidRPr="005574E7">
        <w:rPr>
          <w:rFonts w:ascii="Monserat" w:eastAsia="Montserrat" w:hAnsi="Monserat" w:cs="Montserrat"/>
        </w:rPr>
        <w:t>neimpozabila conform cap III, art.4 si art. 5 din Ordinul comun MIPE 4013/23.10.2023 / OMF5316/</w:t>
      </w:r>
      <w:r w:rsidR="00F442BC">
        <w:rPr>
          <w:rFonts w:ascii="Monserat" w:eastAsia="Montserrat" w:hAnsi="Monserat" w:cs="Montserrat"/>
        </w:rPr>
        <w:t xml:space="preserve"> </w:t>
      </w:r>
      <w:r w:rsidRPr="005574E7">
        <w:rPr>
          <w:rFonts w:ascii="Monserat" w:eastAsia="Montserrat" w:hAnsi="Monserat" w:cs="Montserrat"/>
        </w:rPr>
        <w:t xml:space="preserve">27.11.2023) are </w:t>
      </w:r>
      <w:proofErr w:type="spellStart"/>
      <w:r w:rsidRPr="005574E7">
        <w:rPr>
          <w:rFonts w:ascii="Monserat" w:eastAsia="Montserrat" w:hAnsi="Monserat" w:cs="Montserrat"/>
        </w:rPr>
        <w:t>obligatia</w:t>
      </w:r>
      <w:proofErr w:type="spellEnd"/>
      <w:r w:rsidRPr="005574E7">
        <w:rPr>
          <w:rFonts w:ascii="Monserat" w:eastAsia="Montserrat" w:hAnsi="Monserat" w:cs="Montserrat"/>
        </w:rPr>
        <w:t xml:space="preserve"> depunerii la Autoritatea de Management, la </w:t>
      </w:r>
      <w:proofErr w:type="spellStart"/>
      <w:r w:rsidRPr="005574E7">
        <w:rPr>
          <w:rFonts w:ascii="Monserat" w:eastAsia="Montserrat" w:hAnsi="Monserat" w:cs="Montserrat"/>
        </w:rPr>
        <w:t>depunererea</w:t>
      </w:r>
      <w:proofErr w:type="spellEnd"/>
      <w:r w:rsidRPr="005574E7">
        <w:rPr>
          <w:rFonts w:ascii="Monserat" w:eastAsia="Montserrat" w:hAnsi="Monserat" w:cs="Montserrat"/>
        </w:rPr>
        <w:t xml:space="preserve"> unei cereri de rambursare/</w:t>
      </w:r>
      <w:r w:rsidR="00F442BC">
        <w:rPr>
          <w:rFonts w:ascii="Monserat" w:eastAsia="Montserrat" w:hAnsi="Monserat" w:cs="Montserrat"/>
        </w:rPr>
        <w:t xml:space="preserve"> </w:t>
      </w:r>
      <w:r w:rsidRPr="005574E7">
        <w:rPr>
          <w:rFonts w:ascii="Monserat" w:eastAsia="Montserrat" w:hAnsi="Monserat" w:cs="Montserrat"/>
        </w:rPr>
        <w:t xml:space="preserve">plata, a unei </w:t>
      </w:r>
      <w:proofErr w:type="spellStart"/>
      <w:r w:rsidRPr="005574E7">
        <w:rPr>
          <w:rFonts w:ascii="Monserat" w:eastAsia="Montserrat" w:hAnsi="Monserat" w:cs="Montserrat"/>
        </w:rPr>
        <w:t>declaratii</w:t>
      </w:r>
      <w:proofErr w:type="spellEnd"/>
      <w:r w:rsidRPr="005574E7">
        <w:rPr>
          <w:rFonts w:ascii="Monserat" w:eastAsia="Montserrat" w:hAnsi="Monserat" w:cs="Montserrat"/>
        </w:rPr>
        <w:t xml:space="preserve"> pe propria </w:t>
      </w:r>
      <w:proofErr w:type="spellStart"/>
      <w:r w:rsidRPr="005574E7">
        <w:rPr>
          <w:rFonts w:ascii="Monserat" w:eastAsia="Montserrat" w:hAnsi="Monserat" w:cs="Montserrat"/>
        </w:rPr>
        <w:t>raspundere</w:t>
      </w:r>
      <w:proofErr w:type="spellEnd"/>
      <w:r w:rsidRPr="005574E7">
        <w:rPr>
          <w:rFonts w:ascii="Monserat" w:eastAsia="Montserrat" w:hAnsi="Monserat" w:cs="Montserrat"/>
        </w:rPr>
        <w:t xml:space="preserve"> (Anexa 3 la Ordinul comun MIPE 4013/23.10.2023 / OMF5316/</w:t>
      </w:r>
      <w:r w:rsidR="00F442BC">
        <w:rPr>
          <w:rFonts w:ascii="Monserat" w:eastAsia="Montserrat" w:hAnsi="Monserat" w:cs="Montserrat"/>
        </w:rPr>
        <w:t xml:space="preserve"> </w:t>
      </w:r>
      <w:r w:rsidRPr="005574E7">
        <w:rPr>
          <w:rFonts w:ascii="Monserat" w:eastAsia="Montserrat" w:hAnsi="Monserat" w:cs="Montserrat"/>
        </w:rPr>
        <w:t xml:space="preserve">27.11.2023, respectiv Anexa 19 la Ghidul Solicitantului) din care sa rezulte ca TVA solicitata la rambursare/plata este nedeductibila conform </w:t>
      </w:r>
      <w:proofErr w:type="spellStart"/>
      <w:r w:rsidRPr="005574E7">
        <w:rPr>
          <w:rFonts w:ascii="Monserat" w:eastAsia="Montserrat" w:hAnsi="Monserat" w:cs="Montserrat"/>
        </w:rPr>
        <w:t>legislatiei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nationale</w:t>
      </w:r>
      <w:proofErr w:type="spellEnd"/>
      <w:r w:rsidRPr="005574E7">
        <w:rPr>
          <w:rFonts w:ascii="Monserat" w:eastAsia="Montserrat" w:hAnsi="Monserat" w:cs="Montserrat"/>
        </w:rPr>
        <w:t xml:space="preserve"> in domeniul TVA</w:t>
      </w:r>
      <w:r w:rsidR="001D184D" w:rsidRPr="005574E7">
        <w:rPr>
          <w:rFonts w:ascii="Monserat" w:eastAsia="Montserrat" w:hAnsi="Monserat" w:cs="Montserrat"/>
        </w:rPr>
        <w:t>.</w:t>
      </w:r>
    </w:p>
    <w:p w14:paraId="0000030E" w14:textId="77777777" w:rsidR="00473F28" w:rsidRPr="005574E7" w:rsidRDefault="00FD3028" w:rsidP="00AC6591">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08" w:name="_Toc160718981"/>
      <w:r w:rsidRPr="005574E7">
        <w:rPr>
          <w:rFonts w:ascii="Monserat" w:eastAsia="Montserrat" w:hAnsi="Monserat" w:cs="Montserrat"/>
          <w:bCs w:val="0"/>
          <w:color w:val="000000"/>
          <w:sz w:val="24"/>
          <w:szCs w:val="24"/>
        </w:rPr>
        <w:t xml:space="preserve">Categorii </w:t>
      </w:r>
      <w:proofErr w:type="spellStart"/>
      <w:r w:rsidRPr="005574E7">
        <w:rPr>
          <w:rFonts w:ascii="Monserat" w:eastAsia="Montserrat" w:hAnsi="Monserat" w:cs="Montserrat"/>
          <w:bCs w:val="0"/>
          <w:color w:val="000000"/>
          <w:sz w:val="24"/>
          <w:szCs w:val="24"/>
        </w:rPr>
        <w:t>şi</w:t>
      </w:r>
      <w:proofErr w:type="spellEnd"/>
      <w:r w:rsidRPr="005574E7">
        <w:rPr>
          <w:rFonts w:ascii="Monserat" w:eastAsia="Montserrat" w:hAnsi="Monserat" w:cs="Montserrat"/>
          <w:bCs w:val="0"/>
          <w:color w:val="000000"/>
          <w:sz w:val="24"/>
          <w:szCs w:val="24"/>
        </w:rPr>
        <w:t xml:space="preserve"> plafoane de cheltuieli eligibile</w:t>
      </w:r>
      <w:bookmarkEnd w:id="108"/>
    </w:p>
    <w:p w14:paraId="00000310" w14:textId="302B188F" w:rsidR="00473F28" w:rsidRDefault="00FD3028">
      <w:pPr>
        <w:ind w:hanging="2"/>
        <w:rPr>
          <w:rFonts w:ascii="Monserat" w:eastAsia="Montserrat" w:hAnsi="Monserat" w:cs="Montserrat"/>
        </w:rPr>
      </w:pPr>
      <w:r w:rsidRPr="005574E7">
        <w:rPr>
          <w:rFonts w:ascii="Monserat" w:eastAsia="Montserrat" w:hAnsi="Monserat" w:cs="Montserrat"/>
        </w:rPr>
        <w:t>Detalierea plafoanelor maxime aferente cheltuielilor eligibile aplicabile acestui apel de proiecte, se regăsesc în Anexa 5 la prezentul ghid</w:t>
      </w:r>
      <w:r w:rsidR="00F442BC">
        <w:rPr>
          <w:rFonts w:ascii="Monserat" w:eastAsia="Montserrat" w:hAnsi="Monserat" w:cs="Montserrat"/>
        </w:rPr>
        <w:t>.</w:t>
      </w:r>
    </w:p>
    <w:p w14:paraId="14EAFA42" w14:textId="77777777" w:rsidR="00F442BC" w:rsidRPr="005574E7" w:rsidRDefault="00F442BC">
      <w:pPr>
        <w:ind w:hanging="2"/>
        <w:rPr>
          <w:rFonts w:ascii="Monserat" w:eastAsia="Montserrat" w:hAnsi="Monserat" w:cs="Montserrat"/>
        </w:rPr>
      </w:pPr>
    </w:p>
    <w:p w14:paraId="00000311" w14:textId="77777777" w:rsidR="00473F28" w:rsidRPr="005574E7" w:rsidRDefault="00FD3028" w:rsidP="00AC6591">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09" w:name="_heading=h.xvir7l" w:colFirst="0" w:colLast="0"/>
      <w:bookmarkEnd w:id="109"/>
      <w:r w:rsidRPr="005574E7">
        <w:rPr>
          <w:rFonts w:ascii="Monserat" w:eastAsia="Montserrat" w:hAnsi="Monserat" w:cs="Montserrat"/>
          <w:bCs w:val="0"/>
          <w:color w:val="000000"/>
          <w:sz w:val="24"/>
          <w:szCs w:val="24"/>
        </w:rPr>
        <w:t xml:space="preserve"> </w:t>
      </w:r>
      <w:bookmarkStart w:id="110" w:name="_Toc160718982"/>
      <w:r w:rsidRPr="005574E7">
        <w:rPr>
          <w:rFonts w:ascii="Monserat" w:eastAsia="Montserrat" w:hAnsi="Monserat" w:cs="Montserrat"/>
          <w:bCs w:val="0"/>
          <w:color w:val="000000"/>
          <w:sz w:val="24"/>
          <w:szCs w:val="24"/>
        </w:rPr>
        <w:t>Categorii de cheltuieli neeligibile</w:t>
      </w:r>
      <w:bookmarkEnd w:id="110"/>
    </w:p>
    <w:p w14:paraId="00000312" w14:textId="77777777" w:rsidR="00473F28" w:rsidRPr="005574E7" w:rsidRDefault="00473F28">
      <w:pPr>
        <w:ind w:hanging="2"/>
        <w:jc w:val="both"/>
        <w:rPr>
          <w:rFonts w:ascii="Monserat" w:eastAsia="Montserrat" w:hAnsi="Monserat" w:cs="Montserrat"/>
        </w:rPr>
      </w:pPr>
    </w:p>
    <w:p w14:paraId="00000313" w14:textId="77777777" w:rsidR="00473F28" w:rsidRPr="005574E7" w:rsidRDefault="00FD3028">
      <w:pPr>
        <w:spacing w:line="276" w:lineRule="auto"/>
        <w:ind w:hanging="2"/>
        <w:jc w:val="both"/>
        <w:rPr>
          <w:rFonts w:ascii="Monserat" w:eastAsia="Montserrat" w:hAnsi="Monserat" w:cs="Montserrat"/>
        </w:rPr>
      </w:pPr>
      <w:bookmarkStart w:id="111" w:name="_heading=h.3hv69ve" w:colFirst="0" w:colLast="0"/>
      <w:bookmarkEnd w:id="111"/>
      <w:r w:rsidRPr="005574E7">
        <w:rPr>
          <w:rFonts w:ascii="Monserat" w:eastAsia="Montserrat" w:hAnsi="Monserat" w:cs="Montserrat"/>
        </w:rPr>
        <w:t>În cadrul acestui apel de proiecte sunt neeligibile:</w:t>
      </w:r>
    </w:p>
    <w:p w14:paraId="00000314" w14:textId="77777777" w:rsidR="00473F28" w:rsidRPr="005574E7" w:rsidRDefault="00FD3028">
      <w:pPr>
        <w:numPr>
          <w:ilvl w:val="0"/>
          <w:numId w:val="11"/>
        </w:numPr>
        <w:spacing w:before="120" w:after="0" w:line="276" w:lineRule="auto"/>
        <w:ind w:left="0" w:hanging="2"/>
        <w:jc w:val="both"/>
        <w:rPr>
          <w:rFonts w:ascii="Monserat" w:eastAsia="Montserrat" w:hAnsi="Monserat" w:cs="Montserrat"/>
        </w:rPr>
      </w:pPr>
      <w:r w:rsidRPr="005574E7">
        <w:rPr>
          <w:rFonts w:ascii="Monserat" w:eastAsia="Montserrat" w:hAnsi="Monserat" w:cs="Montserrat"/>
        </w:rPr>
        <w:t xml:space="preserve">categoriile de cheltuieli </w:t>
      </w:r>
      <w:proofErr w:type="spellStart"/>
      <w:r w:rsidRPr="005574E7">
        <w:rPr>
          <w:rFonts w:ascii="Monserat" w:eastAsia="Montserrat" w:hAnsi="Monserat" w:cs="Montserrat"/>
        </w:rPr>
        <w:t>prevazute</w:t>
      </w:r>
      <w:proofErr w:type="spellEnd"/>
      <w:r w:rsidRPr="005574E7">
        <w:rPr>
          <w:rFonts w:ascii="Monserat" w:eastAsia="Montserrat" w:hAnsi="Monserat" w:cs="Montserrat"/>
        </w:rPr>
        <w:t xml:space="preserv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si </w:t>
      </w:r>
      <w:proofErr w:type="spellStart"/>
      <w:r w:rsidRPr="005574E7">
        <w:rPr>
          <w:rFonts w:ascii="Monserat" w:eastAsia="Montserrat" w:hAnsi="Monserat" w:cs="Montserrat"/>
        </w:rPr>
        <w:t>urmatoarele</w:t>
      </w:r>
      <w:proofErr w:type="spellEnd"/>
      <w:r w:rsidRPr="005574E7">
        <w:rPr>
          <w:rFonts w:ascii="Monserat" w:eastAsia="Montserrat" w:hAnsi="Monserat" w:cs="Montserrat"/>
        </w:rPr>
        <w:t>:</w:t>
      </w:r>
    </w:p>
    <w:p w14:paraId="00000315" w14:textId="77777777" w:rsidR="00473F28" w:rsidRPr="005574E7" w:rsidRDefault="00FD3028">
      <w:pPr>
        <w:numPr>
          <w:ilvl w:val="0"/>
          <w:numId w:val="14"/>
        </w:numPr>
        <w:spacing w:after="0" w:line="276" w:lineRule="auto"/>
        <w:ind w:left="0" w:hanging="2"/>
        <w:jc w:val="both"/>
        <w:rPr>
          <w:rFonts w:ascii="Monserat" w:eastAsia="Montserrat" w:hAnsi="Monserat" w:cs="Montserrat"/>
        </w:rPr>
      </w:pPr>
      <w:r w:rsidRPr="005574E7">
        <w:rPr>
          <w:rFonts w:ascii="Monserat" w:eastAsia="Montserrat" w:hAnsi="Monserat" w:cs="Montserrat"/>
        </w:rPr>
        <w:t>cheltuielile prevăzute la art. 64 din Regulamentul (UE) 2021/1.060;</w:t>
      </w:r>
    </w:p>
    <w:p w14:paraId="00000316" w14:textId="77777777" w:rsidR="00473F28" w:rsidRPr="005574E7" w:rsidRDefault="00FD3028">
      <w:pPr>
        <w:numPr>
          <w:ilvl w:val="0"/>
          <w:numId w:val="14"/>
        </w:numPr>
        <w:spacing w:after="0" w:line="276" w:lineRule="auto"/>
        <w:ind w:left="0" w:hanging="2"/>
        <w:jc w:val="both"/>
        <w:rPr>
          <w:rFonts w:ascii="Monserat" w:eastAsia="Montserrat" w:hAnsi="Monserat" w:cs="Montserrat"/>
        </w:rPr>
      </w:pPr>
      <w:r w:rsidRPr="005574E7">
        <w:rPr>
          <w:rFonts w:ascii="Monserat" w:eastAsia="Montserrat" w:hAnsi="Monserat" w:cs="Montserrat"/>
        </w:rPr>
        <w:t>costuri privind relocarea</w:t>
      </w:r>
      <w:r w:rsidRPr="005574E7">
        <w:rPr>
          <w:rFonts w:ascii="Monserat" w:eastAsia="Montserrat" w:hAnsi="Monserat" w:cs="Montserrat"/>
          <w:color w:val="000000"/>
          <w:highlight w:val="white"/>
        </w:rPr>
        <w:t xml:space="preserve"> </w:t>
      </w:r>
      <w:r w:rsidRPr="005574E7">
        <w:rPr>
          <w:rFonts w:ascii="Monserat" w:eastAsia="Montserrat" w:hAnsi="Monserat" w:cs="Montserrat"/>
        </w:rPr>
        <w:t>potrivit art. 66 din Regulamentul (UE) 2021/1.060;</w:t>
      </w:r>
    </w:p>
    <w:p w14:paraId="00000317" w14:textId="77777777" w:rsidR="00473F28" w:rsidRPr="005574E7" w:rsidRDefault="00FD3028">
      <w:pPr>
        <w:numPr>
          <w:ilvl w:val="0"/>
          <w:numId w:val="12"/>
        </w:numPr>
        <w:spacing w:after="0" w:line="276" w:lineRule="auto"/>
        <w:ind w:left="0" w:hanging="2"/>
        <w:jc w:val="both"/>
        <w:rPr>
          <w:rFonts w:ascii="Monserat" w:eastAsia="Montserrat" w:hAnsi="Monserat" w:cs="Montserrat"/>
        </w:rPr>
      </w:pPr>
      <w:r w:rsidRPr="005574E7">
        <w:rPr>
          <w:rFonts w:ascii="Monserat" w:eastAsia="Montserrat" w:hAnsi="Monserat" w:cs="Montserrat"/>
        </w:rPr>
        <w:t>cheltuielile excluse de la finanțare potrivit art. 7 alin. (1), (4) și (5) din Regulamentul (UE) 2021/1.058 privind Fondul european de dezvoltare regională și Fondul de coeziune;</w:t>
      </w:r>
    </w:p>
    <w:p w14:paraId="00000318" w14:textId="77777777" w:rsidR="00473F28" w:rsidRPr="005574E7" w:rsidRDefault="00FD3028">
      <w:pPr>
        <w:numPr>
          <w:ilvl w:val="0"/>
          <w:numId w:val="12"/>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cheltuielile privind </w:t>
      </w:r>
      <w:proofErr w:type="spellStart"/>
      <w:r w:rsidRPr="005574E7">
        <w:rPr>
          <w:rFonts w:ascii="Monserat" w:eastAsia="Montserrat" w:hAnsi="Monserat" w:cs="Montserrat"/>
        </w:rPr>
        <w:t>achiziţia</w:t>
      </w:r>
      <w:proofErr w:type="spellEnd"/>
      <w:r w:rsidRPr="005574E7">
        <w:rPr>
          <w:rFonts w:ascii="Monserat" w:eastAsia="Montserrat" w:hAnsi="Monserat" w:cs="Montserrat"/>
        </w:rPr>
        <w:t xml:space="preserve"> de dotări/echipamente/utilaje/mijloace de transport second-hand;</w:t>
      </w:r>
    </w:p>
    <w:p w14:paraId="00000319" w14:textId="77777777" w:rsidR="00473F28" w:rsidRPr="005574E7" w:rsidRDefault="00FD3028">
      <w:pPr>
        <w:numPr>
          <w:ilvl w:val="0"/>
          <w:numId w:val="12"/>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amenzi, </w:t>
      </w:r>
      <w:proofErr w:type="spellStart"/>
      <w:r w:rsidRPr="005574E7">
        <w:rPr>
          <w:rFonts w:ascii="Monserat" w:eastAsia="Montserrat" w:hAnsi="Monserat" w:cs="Montserrat"/>
        </w:rPr>
        <w:t>penalităţi</w:t>
      </w:r>
      <w:proofErr w:type="spellEnd"/>
      <w:r w:rsidRPr="005574E7">
        <w:rPr>
          <w:rFonts w:ascii="Monserat" w:eastAsia="Montserrat" w:hAnsi="Monserat" w:cs="Montserrat"/>
        </w:rPr>
        <w:t xml:space="preserve">, cheltuieli de judecată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cheltuieli de arbitraj;</w:t>
      </w:r>
    </w:p>
    <w:p w14:paraId="0000031A" w14:textId="77777777" w:rsidR="00473F28" w:rsidRPr="005574E7" w:rsidRDefault="00FD3028">
      <w:pPr>
        <w:numPr>
          <w:ilvl w:val="0"/>
          <w:numId w:val="12"/>
        </w:numPr>
        <w:spacing w:after="0" w:line="276" w:lineRule="auto"/>
        <w:ind w:left="0" w:hanging="2"/>
        <w:jc w:val="both"/>
        <w:rPr>
          <w:rFonts w:ascii="Monserat" w:eastAsia="Montserrat" w:hAnsi="Monserat" w:cs="Montserrat"/>
        </w:rPr>
      </w:pPr>
      <w:r w:rsidRPr="005574E7">
        <w:rPr>
          <w:rFonts w:ascii="Monserat" w:eastAsia="Montserrat" w:hAnsi="Monserat" w:cs="Montserrat"/>
        </w:rPr>
        <w:t xml:space="preserve">cheltuielile efectuate peste plafoanele specifice stabilite sau excluse de la </w:t>
      </w:r>
      <w:proofErr w:type="spellStart"/>
      <w:r w:rsidRPr="005574E7">
        <w:rPr>
          <w:rFonts w:ascii="Monserat" w:eastAsia="Montserrat" w:hAnsi="Monserat" w:cs="Montserrat"/>
        </w:rPr>
        <w:t>finantare</w:t>
      </w:r>
      <w:proofErr w:type="spellEnd"/>
      <w:r w:rsidRPr="005574E7">
        <w:rPr>
          <w:rFonts w:ascii="Monserat" w:eastAsia="Montserrat" w:hAnsi="Monserat" w:cs="Montserrat"/>
        </w:rPr>
        <w:t xml:space="preserve"> prin ghidul solicitantului</w:t>
      </w:r>
    </w:p>
    <w:p w14:paraId="0000031B" w14:textId="77777777" w:rsidR="00473F28" w:rsidRPr="005574E7" w:rsidRDefault="00FD3028" w:rsidP="00865439">
      <w:pPr>
        <w:numPr>
          <w:ilvl w:val="0"/>
          <w:numId w:val="27"/>
        </w:numPr>
        <w:spacing w:after="120" w:line="276" w:lineRule="auto"/>
        <w:ind w:left="0" w:hanging="2"/>
        <w:jc w:val="both"/>
        <w:rPr>
          <w:rFonts w:ascii="Monserat" w:eastAsia="Montserrat" w:hAnsi="Monserat" w:cs="Montserrat"/>
        </w:rPr>
      </w:pPr>
      <w:r w:rsidRPr="005574E7">
        <w:rPr>
          <w:rFonts w:ascii="Monserat" w:eastAsia="Montserrat" w:hAnsi="Monserat" w:cs="Montserrat"/>
        </w:rPr>
        <w:t xml:space="preserve">cheltuieli efectuate </w:t>
      </w:r>
      <w:proofErr w:type="spellStart"/>
      <w:r w:rsidRPr="005574E7">
        <w:rPr>
          <w:rFonts w:ascii="Monserat" w:eastAsia="Montserrat" w:hAnsi="Monserat" w:cs="Montserrat"/>
        </w:rPr>
        <w:t>inainte</w:t>
      </w:r>
      <w:proofErr w:type="spellEnd"/>
      <w:r w:rsidRPr="005574E7">
        <w:rPr>
          <w:rFonts w:ascii="Monserat" w:eastAsia="Montserrat" w:hAnsi="Monserat" w:cs="Montserrat"/>
        </w:rPr>
        <w:t xml:space="preserve"> de 01.01.2021 in conformitate cu prevederile art. 63 alin (2) din Regulamentul (UE) 2021/1.060;</w:t>
      </w:r>
    </w:p>
    <w:p w14:paraId="0000031C" w14:textId="77777777" w:rsidR="00473F28" w:rsidRPr="005574E7" w:rsidRDefault="00FD3028" w:rsidP="00865439">
      <w:pPr>
        <w:numPr>
          <w:ilvl w:val="0"/>
          <w:numId w:val="27"/>
        </w:numPr>
        <w:spacing w:before="120" w:after="120" w:line="276" w:lineRule="auto"/>
        <w:ind w:left="0" w:hanging="2"/>
        <w:jc w:val="both"/>
        <w:rPr>
          <w:rFonts w:ascii="Monserat" w:eastAsia="Montserrat" w:hAnsi="Monserat" w:cs="Montserrat"/>
        </w:rPr>
      </w:pPr>
      <w:r w:rsidRPr="005574E7">
        <w:rPr>
          <w:rFonts w:ascii="Monserat" w:eastAsia="Montserrat" w:hAnsi="Monserat" w:cs="Montserrat"/>
        </w:rPr>
        <w:t>cheltuielile realizate în cadrul operațiunilor care intră sub incidența prevederilor art. 63 alin. (6) din Regulamentul (UE) 2021/1.060;</w:t>
      </w:r>
    </w:p>
    <w:p w14:paraId="0000031D" w14:textId="77777777" w:rsidR="00473F28" w:rsidRPr="005574E7" w:rsidRDefault="00FD3028" w:rsidP="00865439">
      <w:pPr>
        <w:numPr>
          <w:ilvl w:val="0"/>
          <w:numId w:val="27"/>
        </w:numPr>
        <w:spacing w:before="120" w:after="120" w:line="276" w:lineRule="auto"/>
        <w:ind w:left="0" w:hanging="2"/>
        <w:jc w:val="both"/>
        <w:rPr>
          <w:rFonts w:ascii="Monserat" w:eastAsia="Montserrat" w:hAnsi="Monserat" w:cs="Montserrat"/>
        </w:rPr>
      </w:pPr>
      <w:r w:rsidRPr="005574E7">
        <w:rPr>
          <w:rFonts w:ascii="Monserat" w:eastAsia="Montserrat" w:hAnsi="Monserat" w:cs="Montserrat"/>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000031E" w14:textId="77777777" w:rsidR="00473F28" w:rsidRPr="005574E7" w:rsidRDefault="00FD3028" w:rsidP="00865439">
      <w:pPr>
        <w:numPr>
          <w:ilvl w:val="0"/>
          <w:numId w:val="27"/>
        </w:numPr>
        <w:spacing w:before="120" w:after="120" w:line="276" w:lineRule="auto"/>
        <w:ind w:left="0" w:hanging="2"/>
        <w:jc w:val="both"/>
        <w:rPr>
          <w:rFonts w:ascii="Monserat" w:eastAsia="Montserrat" w:hAnsi="Monserat" w:cs="Montserrat"/>
        </w:rPr>
      </w:pPr>
      <w:r w:rsidRPr="005574E7">
        <w:rPr>
          <w:rFonts w:ascii="Monserat" w:eastAsia="Montserrat" w:hAnsi="Monserat" w:cs="Montserrat"/>
        </w:rPr>
        <w:t>contribuția în natură;</w:t>
      </w:r>
    </w:p>
    <w:p w14:paraId="0000031F" w14:textId="2E13BB98" w:rsidR="00473F28" w:rsidRPr="005574E7" w:rsidRDefault="00FD3028" w:rsidP="00865439">
      <w:pPr>
        <w:numPr>
          <w:ilvl w:val="0"/>
          <w:numId w:val="27"/>
        </w:numPr>
        <w:spacing w:before="120" w:after="120" w:line="276" w:lineRule="auto"/>
        <w:ind w:left="0" w:hanging="2"/>
        <w:jc w:val="both"/>
        <w:rPr>
          <w:rFonts w:ascii="Monserat" w:eastAsia="Montserrat" w:hAnsi="Monserat" w:cs="Montserrat"/>
        </w:rPr>
      </w:pPr>
      <w:r w:rsidRPr="005574E7">
        <w:rPr>
          <w:rFonts w:ascii="Monserat" w:eastAsia="Montserrat" w:hAnsi="Monserat" w:cs="Montserrat"/>
        </w:rPr>
        <w:t xml:space="preserve">cheltuieli aferente procurării de </w:t>
      </w:r>
      <w:proofErr w:type="spellStart"/>
      <w:r w:rsidRPr="005574E7">
        <w:rPr>
          <w:rFonts w:ascii="Monserat" w:eastAsia="Montserrat" w:hAnsi="Monserat" w:cs="Montserrat"/>
        </w:rPr>
        <w:t>dotari</w:t>
      </w:r>
      <w:proofErr w:type="spellEnd"/>
      <w:r w:rsidRPr="005574E7">
        <w:rPr>
          <w:rFonts w:ascii="Monserat" w:eastAsia="Montserrat" w:hAnsi="Monserat" w:cs="Montserrat"/>
        </w:rPr>
        <w:t xml:space="preserve">, respectiv cheltuielile pentru procurarea de bunuri care intră în categoria mijloacelor fixe sau obiectelor de inventar, precum: </w:t>
      </w:r>
      <w:sdt>
        <w:sdtPr>
          <w:rPr>
            <w:rFonts w:ascii="Monserat" w:hAnsi="Monserat"/>
          </w:rPr>
          <w:tag w:val="goog_rdk_103"/>
          <w:id w:val="1316070954"/>
        </w:sdtPr>
        <w:sdtEndPr/>
        <w:sdtContent/>
      </w:sdt>
      <w:r w:rsidRPr="005574E7">
        <w:rPr>
          <w:rFonts w:ascii="Monserat" w:eastAsia="Montserrat" w:hAnsi="Monserat" w:cs="Montserrat"/>
        </w:rPr>
        <w:t>mobilier, dotă</w:t>
      </w:r>
      <w:sdt>
        <w:sdtPr>
          <w:rPr>
            <w:rFonts w:ascii="Monserat" w:hAnsi="Monserat"/>
          </w:rPr>
          <w:tag w:val="goog_rdk_149"/>
          <w:id w:val="-55247191"/>
        </w:sdtPr>
        <w:sdtEndPr/>
        <w:sdtContent/>
      </w:sdt>
      <w:sdt>
        <w:sdtPr>
          <w:rPr>
            <w:rFonts w:ascii="Monserat" w:hAnsi="Monserat"/>
          </w:rPr>
          <w:tag w:val="goog_rdk_173"/>
          <w:id w:val="215949960"/>
        </w:sdtPr>
        <w:sdtEndPr/>
        <w:sdtContent/>
      </w:sdt>
      <w:sdt>
        <w:sdtPr>
          <w:rPr>
            <w:rFonts w:ascii="Monserat" w:hAnsi="Monserat"/>
          </w:rPr>
          <w:tag w:val="goog_rdk_197"/>
          <w:id w:val="210233351"/>
        </w:sdtPr>
        <w:sdtEndPr/>
        <w:sdtContent/>
      </w:sdt>
      <w:sdt>
        <w:sdtPr>
          <w:rPr>
            <w:rFonts w:ascii="Monserat" w:hAnsi="Monserat"/>
          </w:rPr>
          <w:tag w:val="goog_rdk_223"/>
          <w:id w:val="-967197397"/>
        </w:sdtPr>
        <w:sdtEndPr/>
        <w:sdtContent/>
      </w:sdt>
      <w:sdt>
        <w:sdtPr>
          <w:rPr>
            <w:rFonts w:ascii="Monserat" w:hAnsi="Monserat"/>
          </w:rPr>
          <w:tag w:val="goog_rdk_240"/>
          <w:id w:val="1908333618"/>
        </w:sdtPr>
        <w:sdtEndPr/>
        <w:sdtContent/>
      </w:sdt>
      <w:sdt>
        <w:sdtPr>
          <w:rPr>
            <w:rFonts w:ascii="Monserat" w:hAnsi="Monserat"/>
          </w:rPr>
          <w:tag w:val="goog_rdk_267"/>
          <w:id w:val="-837534964"/>
        </w:sdtPr>
        <w:sdtEndPr/>
        <w:sdtContent/>
      </w:sdt>
      <w:sdt>
        <w:sdtPr>
          <w:rPr>
            <w:rFonts w:ascii="Monserat" w:hAnsi="Monserat"/>
          </w:rPr>
          <w:tag w:val="goog_rdk_294"/>
          <w:id w:val="2133597098"/>
        </w:sdtPr>
        <w:sdtEndPr/>
        <w:sdtContent/>
      </w:sdt>
      <w:sdt>
        <w:sdtPr>
          <w:rPr>
            <w:rFonts w:ascii="Monserat" w:hAnsi="Monserat"/>
          </w:rPr>
          <w:tag w:val="goog_rdk_322"/>
          <w:id w:val="-1962879755"/>
        </w:sdtPr>
        <w:sdtEndPr/>
        <w:sdtContent/>
      </w:sdt>
      <w:sdt>
        <w:sdtPr>
          <w:rPr>
            <w:rFonts w:ascii="Monserat" w:hAnsi="Monserat"/>
          </w:rPr>
          <w:tag w:val="goog_rdk_351"/>
          <w:id w:val="489603230"/>
        </w:sdtPr>
        <w:sdtEndPr/>
        <w:sdtContent/>
      </w:sdt>
      <w:sdt>
        <w:sdtPr>
          <w:rPr>
            <w:rFonts w:ascii="Monserat" w:hAnsi="Monserat"/>
          </w:rPr>
          <w:tag w:val="goog_rdk_381"/>
          <w:id w:val="-1053389512"/>
        </w:sdtPr>
        <w:sdtEndPr/>
        <w:sdtContent/>
      </w:sdt>
      <w:sdt>
        <w:sdtPr>
          <w:rPr>
            <w:rFonts w:ascii="Monserat" w:hAnsi="Monserat"/>
          </w:rPr>
          <w:tag w:val="goog_rdk_411"/>
          <w:id w:val="219868450"/>
        </w:sdtPr>
        <w:sdtEndPr/>
        <w:sdtContent/>
      </w:sdt>
      <w:sdt>
        <w:sdtPr>
          <w:rPr>
            <w:rFonts w:ascii="Monserat" w:hAnsi="Monserat"/>
          </w:rPr>
          <w:tag w:val="goog_rdk_440"/>
          <w:id w:val="-1479061643"/>
        </w:sdtPr>
        <w:sdtEndPr/>
        <w:sdtContent/>
      </w:sdt>
      <w:sdt>
        <w:sdtPr>
          <w:rPr>
            <w:rFonts w:ascii="Monserat" w:hAnsi="Monserat"/>
          </w:rPr>
          <w:tag w:val="goog_rdk_472"/>
          <w:id w:val="-1774935125"/>
        </w:sdtPr>
        <w:sdtEndPr/>
        <w:sdtContent/>
      </w:sdt>
      <w:sdt>
        <w:sdtPr>
          <w:rPr>
            <w:rFonts w:ascii="Monserat" w:hAnsi="Monserat"/>
          </w:rPr>
          <w:tag w:val="goog_rdk_508"/>
          <w:id w:val="849612151"/>
        </w:sdtPr>
        <w:sdtEndPr/>
        <w:sdtContent/>
      </w:sdt>
      <w:sdt>
        <w:sdtPr>
          <w:rPr>
            <w:rFonts w:ascii="Monserat" w:hAnsi="Monserat"/>
          </w:rPr>
          <w:tag w:val="goog_rdk_545"/>
          <w:id w:val="-675116005"/>
        </w:sdtPr>
        <w:sdtEndPr/>
        <w:sdtContent/>
      </w:sdt>
      <w:r w:rsidRPr="005574E7">
        <w:rPr>
          <w:rFonts w:ascii="Monserat" w:eastAsia="Montserrat" w:hAnsi="Monserat" w:cs="Montserrat"/>
        </w:rPr>
        <w:t xml:space="preserve">ri cu mijloace tehnice de apărare împotriva incendiilor, dotări de uz gospodăresc, dotări privind </w:t>
      </w:r>
      <w:proofErr w:type="spellStart"/>
      <w:r w:rsidRPr="005574E7">
        <w:rPr>
          <w:rFonts w:ascii="Monserat" w:eastAsia="Montserrat" w:hAnsi="Monserat" w:cs="Montserrat"/>
        </w:rPr>
        <w:t>protecţia</w:t>
      </w:r>
      <w:proofErr w:type="spellEnd"/>
      <w:r w:rsidRPr="005574E7">
        <w:rPr>
          <w:rFonts w:ascii="Monserat" w:eastAsia="Montserrat" w:hAnsi="Monserat" w:cs="Montserrat"/>
        </w:rPr>
        <w:t xml:space="preserve"> muncii.</w:t>
      </w:r>
    </w:p>
    <w:p w14:paraId="00000320" w14:textId="77777777" w:rsidR="00473F28" w:rsidRPr="005574E7" w:rsidRDefault="00FD3028" w:rsidP="00865439">
      <w:pPr>
        <w:numPr>
          <w:ilvl w:val="0"/>
          <w:numId w:val="27"/>
        </w:numPr>
        <w:spacing w:before="120" w:after="120" w:line="276" w:lineRule="auto"/>
        <w:ind w:left="0" w:hanging="2"/>
        <w:jc w:val="both"/>
        <w:rPr>
          <w:rFonts w:ascii="Monserat" w:eastAsia="Montserrat" w:hAnsi="Monserat" w:cs="Montserrat"/>
        </w:rPr>
      </w:pPr>
      <w:r w:rsidRPr="005574E7">
        <w:rPr>
          <w:rFonts w:ascii="Monserat" w:eastAsia="Montserrat" w:hAnsi="Monserat" w:cs="Montserrat"/>
        </w:rPr>
        <w:t>cheltuielile cu achiziționarea autovehiculelor și a mijloacelor de transport;</w:t>
      </w:r>
    </w:p>
    <w:p w14:paraId="00000321" w14:textId="77777777" w:rsidR="00473F28" w:rsidRPr="005574E7" w:rsidRDefault="00FD3028" w:rsidP="00865439">
      <w:pPr>
        <w:numPr>
          <w:ilvl w:val="0"/>
          <w:numId w:val="27"/>
        </w:numPr>
        <w:spacing w:before="120" w:after="120" w:line="276" w:lineRule="auto"/>
        <w:ind w:left="0" w:hanging="2"/>
        <w:jc w:val="both"/>
        <w:rPr>
          <w:rFonts w:ascii="Monserat" w:eastAsia="Montserrat" w:hAnsi="Monserat" w:cs="Montserrat"/>
        </w:rPr>
      </w:pPr>
      <w:r w:rsidRPr="005574E7">
        <w:rPr>
          <w:rFonts w:ascii="Monserat" w:eastAsia="Montserrat" w:hAnsi="Monserat" w:cs="Montserrat"/>
        </w:rPr>
        <w:t xml:space="preserve">cheltuieli privind </w:t>
      </w:r>
      <w:proofErr w:type="spellStart"/>
      <w:r w:rsidRPr="005574E7">
        <w:rPr>
          <w:rFonts w:ascii="Monserat" w:eastAsia="Montserrat" w:hAnsi="Monserat" w:cs="Montserrat"/>
        </w:rPr>
        <w:t>achizitia</w:t>
      </w:r>
      <w:proofErr w:type="spellEnd"/>
      <w:r w:rsidRPr="005574E7">
        <w:rPr>
          <w:rFonts w:ascii="Monserat" w:eastAsia="Montserrat" w:hAnsi="Monserat" w:cs="Montserrat"/>
        </w:rPr>
        <w:t xml:space="preserve"> de imobile si teren;</w:t>
      </w:r>
    </w:p>
    <w:p w14:paraId="00000322" w14:textId="77777777" w:rsidR="00473F28" w:rsidRPr="005574E7" w:rsidRDefault="00FD3028" w:rsidP="00865439">
      <w:pPr>
        <w:numPr>
          <w:ilvl w:val="0"/>
          <w:numId w:val="27"/>
        </w:numPr>
        <w:spacing w:before="120" w:after="0" w:line="276" w:lineRule="auto"/>
        <w:ind w:left="0" w:hanging="2"/>
        <w:jc w:val="both"/>
        <w:rPr>
          <w:rFonts w:ascii="Monserat" w:eastAsia="Montserrat" w:hAnsi="Monserat" w:cs="Montserrat"/>
        </w:rPr>
      </w:pPr>
      <w:r w:rsidRPr="005574E7">
        <w:rPr>
          <w:rFonts w:ascii="Monserat" w:eastAsia="Montserrat" w:hAnsi="Monserat" w:cs="Montserrat"/>
        </w:rPr>
        <w:t xml:space="preserve">cheltuieli care nu corespund </w:t>
      </w:r>
      <w:proofErr w:type="spellStart"/>
      <w:r w:rsidRPr="005574E7">
        <w:rPr>
          <w:rFonts w:ascii="Monserat" w:eastAsia="Montserrat" w:hAnsi="Monserat" w:cs="Montserrat"/>
        </w:rPr>
        <w:t>particularităţilor</w:t>
      </w:r>
      <w:proofErr w:type="spellEnd"/>
      <w:r w:rsidRPr="005574E7">
        <w:rPr>
          <w:rFonts w:ascii="Monserat" w:eastAsia="Montserrat" w:hAnsi="Monserat" w:cs="Montserrat"/>
        </w:rPr>
        <w:t>/obiectivelor/</w:t>
      </w:r>
      <w:proofErr w:type="spellStart"/>
      <w:r w:rsidRPr="005574E7">
        <w:rPr>
          <w:rFonts w:ascii="Monserat" w:eastAsia="Montserrat" w:hAnsi="Monserat" w:cs="Montserrat"/>
        </w:rPr>
        <w:t>activităţilor</w:t>
      </w:r>
      <w:proofErr w:type="spellEnd"/>
      <w:r w:rsidRPr="005574E7">
        <w:rPr>
          <w:rFonts w:ascii="Monserat" w:eastAsia="Montserrat" w:hAnsi="Monserat" w:cs="Montserrat"/>
        </w:rPr>
        <w:t xml:space="preserve"> sprijinite aferente </w:t>
      </w:r>
      <w:proofErr w:type="spellStart"/>
      <w:r w:rsidRPr="005574E7">
        <w:rPr>
          <w:rFonts w:ascii="Monserat" w:eastAsia="Montserrat" w:hAnsi="Monserat" w:cs="Montserrat"/>
        </w:rPr>
        <w:t>Prioritatii</w:t>
      </w:r>
      <w:proofErr w:type="spellEnd"/>
      <w:r w:rsidRPr="005574E7">
        <w:rPr>
          <w:rFonts w:ascii="Monserat" w:eastAsia="Montserrat" w:hAnsi="Monserat" w:cs="Montserrat"/>
        </w:rPr>
        <w:t xml:space="preserve"> 3 a Programului Regional Nord-Est 2021-2027;</w:t>
      </w:r>
    </w:p>
    <w:p w14:paraId="00000323" w14:textId="77777777" w:rsidR="00473F28" w:rsidRPr="005574E7" w:rsidRDefault="00473F28">
      <w:pPr>
        <w:spacing w:line="276" w:lineRule="auto"/>
        <w:ind w:hanging="2"/>
        <w:jc w:val="both"/>
        <w:rPr>
          <w:rFonts w:ascii="Monserat" w:eastAsia="Montserrat" w:hAnsi="Monserat" w:cs="Montserrat"/>
        </w:rPr>
      </w:pPr>
    </w:p>
    <w:p w14:paraId="00000324" w14:textId="46413F07" w:rsidR="00473F28" w:rsidRPr="005574E7" w:rsidRDefault="00FD3028">
      <w:pPr>
        <w:pBdr>
          <w:top w:val="nil"/>
          <w:left w:val="nil"/>
          <w:bottom w:val="nil"/>
          <w:right w:val="nil"/>
          <w:between w:val="nil"/>
        </w:pBdr>
        <w:spacing w:before="120" w:after="120"/>
        <w:ind w:hanging="2"/>
        <w:rPr>
          <w:rFonts w:ascii="Monserat" w:eastAsia="Montserrat" w:hAnsi="Monserat" w:cs="Montserrat"/>
          <w:color w:val="000000"/>
          <w:highlight w:val="cyan"/>
        </w:rPr>
      </w:pPr>
      <w:r w:rsidRPr="005574E7">
        <w:rPr>
          <w:rFonts w:ascii="Monserat" w:eastAsia="Montserrat" w:hAnsi="Monserat" w:cs="Montserrat"/>
          <w:color w:val="000000"/>
        </w:rPr>
        <w:t xml:space="preserve">Pentru evitarea dublei </w:t>
      </w:r>
      <w:proofErr w:type="spellStart"/>
      <w:r w:rsidRPr="005574E7">
        <w:rPr>
          <w:rFonts w:ascii="Monserat" w:eastAsia="Montserrat" w:hAnsi="Monserat" w:cs="Montserrat"/>
          <w:color w:val="000000"/>
        </w:rPr>
        <w:t>finantari</w:t>
      </w:r>
      <w:proofErr w:type="spellEnd"/>
      <w:r w:rsidRPr="005574E7">
        <w:rPr>
          <w:rFonts w:ascii="Monserat" w:eastAsia="Montserrat" w:hAnsi="Monserat" w:cs="Montserrat"/>
          <w:color w:val="000000"/>
        </w:rPr>
        <w:t>, nu pot fi considerate cheltuieli eligibile in categoria cheltuielilor indirecte, acele cheltuieli care au fost cuprinse in bugetul proiectului in categoria cheltuielilor directe</w:t>
      </w:r>
      <w:r w:rsidR="0098519D">
        <w:rPr>
          <w:rFonts w:ascii="Monserat" w:eastAsia="Montserrat" w:hAnsi="Monserat" w:cs="Montserrat"/>
          <w:color w:val="000000"/>
        </w:rPr>
        <w:t>.</w:t>
      </w:r>
    </w:p>
    <w:p w14:paraId="00000325" w14:textId="77777777" w:rsidR="00473F28" w:rsidRPr="005574E7" w:rsidRDefault="00473F28">
      <w:pPr>
        <w:ind w:hanging="2"/>
        <w:rPr>
          <w:rFonts w:ascii="Monserat" w:eastAsia="Montserrat" w:hAnsi="Monserat" w:cs="Montserrat"/>
          <w:highlight w:val="green"/>
        </w:rPr>
      </w:pPr>
    </w:p>
    <w:p w14:paraId="00000326" w14:textId="77777777" w:rsidR="00473F28" w:rsidRPr="005574E7" w:rsidRDefault="00FD3028" w:rsidP="00AC6591">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12" w:name="_Toc160718983"/>
      <w:proofErr w:type="spellStart"/>
      <w:r w:rsidRPr="005574E7">
        <w:rPr>
          <w:rFonts w:ascii="Monserat" w:eastAsia="Montserrat" w:hAnsi="Monserat" w:cs="Montserrat"/>
          <w:bCs w:val="0"/>
          <w:color w:val="000000"/>
          <w:sz w:val="24"/>
          <w:szCs w:val="24"/>
        </w:rPr>
        <w:t>Opţiuni</w:t>
      </w:r>
      <w:proofErr w:type="spellEnd"/>
      <w:r w:rsidRPr="005574E7">
        <w:rPr>
          <w:rFonts w:ascii="Monserat" w:eastAsia="Montserrat" w:hAnsi="Monserat" w:cs="Montserrat"/>
          <w:bCs w:val="0"/>
          <w:color w:val="000000"/>
          <w:sz w:val="24"/>
          <w:szCs w:val="24"/>
        </w:rPr>
        <w:t xml:space="preserve"> de costuri simplificate. Costuri directe </w:t>
      </w:r>
      <w:proofErr w:type="spellStart"/>
      <w:r w:rsidRPr="005574E7">
        <w:rPr>
          <w:rFonts w:ascii="Monserat" w:eastAsia="Montserrat" w:hAnsi="Monserat" w:cs="Montserrat"/>
          <w:bCs w:val="0"/>
          <w:color w:val="000000"/>
          <w:sz w:val="24"/>
          <w:szCs w:val="24"/>
        </w:rPr>
        <w:t>şi</w:t>
      </w:r>
      <w:proofErr w:type="spellEnd"/>
      <w:r w:rsidRPr="005574E7">
        <w:rPr>
          <w:rFonts w:ascii="Monserat" w:eastAsia="Montserrat" w:hAnsi="Monserat" w:cs="Montserrat"/>
          <w:bCs w:val="0"/>
          <w:color w:val="000000"/>
          <w:sz w:val="24"/>
          <w:szCs w:val="24"/>
        </w:rPr>
        <w:t xml:space="preserve"> costuri indirecte</w:t>
      </w:r>
      <w:bookmarkEnd w:id="112"/>
    </w:p>
    <w:p w14:paraId="00000327" w14:textId="77777777" w:rsidR="00473F28" w:rsidRPr="005574E7" w:rsidRDefault="00473F28">
      <w:pPr>
        <w:ind w:hanging="2"/>
        <w:jc w:val="both"/>
        <w:rPr>
          <w:rFonts w:ascii="Monserat" w:eastAsia="Montserrat" w:hAnsi="Monserat" w:cs="Montserrat"/>
        </w:rPr>
      </w:pPr>
    </w:p>
    <w:p w14:paraId="00000328" w14:textId="656AABDE"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conformitate cu art. 54 lit. (a) Regulamentul UE 2021/1.060, cu modificările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completările ulterioare, </w:t>
      </w:r>
      <w:proofErr w:type="spellStart"/>
      <w:r w:rsidRPr="005574E7">
        <w:rPr>
          <w:rFonts w:ascii="Monserat" w:eastAsia="Montserrat" w:hAnsi="Monserat" w:cs="Montserrat"/>
        </w:rPr>
        <w:t>autorităţile</w:t>
      </w:r>
      <w:proofErr w:type="spellEnd"/>
      <w:r w:rsidRPr="005574E7">
        <w:rPr>
          <w:rFonts w:ascii="Monserat" w:eastAsia="Montserrat" w:hAnsi="Monserat" w:cs="Montserrat"/>
        </w:rPr>
        <w:t xml:space="preserve"> de management calculează costurile indirecte prin aplicarea unei rate forfetare de </w:t>
      </w:r>
      <w:r w:rsidR="0098519D">
        <w:rPr>
          <w:rFonts w:ascii="Monserat" w:hAnsi="Monserat"/>
        </w:rPr>
        <w:t xml:space="preserve">maximum </w:t>
      </w:r>
      <w:r w:rsidRPr="005574E7">
        <w:rPr>
          <w:rFonts w:ascii="Monserat" w:eastAsia="Montserrat" w:hAnsi="Monserat" w:cs="Montserrat"/>
        </w:rPr>
        <w:t>7% la costurile directe eligibile.</w:t>
      </w:r>
    </w:p>
    <w:p w14:paraId="0000032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Costurile directe reprezintă acele cheltuieli eligibile care sunt direct legate de punerea în aplicare a investiției sau a proiectului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pentru care poate fi demonstrată legătura directă cu respectiva investiție sau cu respectivul proiect. Costurile directe pot include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alte categorii de cheltuieli eligibile decât cele cu investițiile care sunt direct legate de atingerea obiectivelor proiectului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pentru care poate fi demonstrată legătura directă.</w:t>
      </w:r>
    </w:p>
    <w:p w14:paraId="0000032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proiectele depuse in cadru acestei priorități, </w:t>
      </w:r>
      <w:r w:rsidRPr="005574E7">
        <w:rPr>
          <w:rFonts w:ascii="Monserat" w:eastAsia="Montserrat" w:hAnsi="Monserat" w:cs="Montserrat"/>
          <w:b/>
        </w:rPr>
        <w:t>costurile directe</w:t>
      </w:r>
      <w:r w:rsidRPr="005574E7">
        <w:rPr>
          <w:rFonts w:ascii="Monserat" w:eastAsia="Montserrat" w:hAnsi="Monserat" w:cs="Montserrat"/>
        </w:rPr>
        <w:t xml:space="preserve"> includ costurile prevăzute in următoarele subcategorii:</w:t>
      </w:r>
    </w:p>
    <w:p w14:paraId="0000032B" w14:textId="77777777" w:rsidR="00473F28" w:rsidRPr="005574E7" w:rsidRDefault="00FD3028" w:rsidP="00865439">
      <w:pPr>
        <w:numPr>
          <w:ilvl w:val="0"/>
          <w:numId w:val="24"/>
        </w:numPr>
        <w:pBdr>
          <w:top w:val="nil"/>
          <w:left w:val="nil"/>
          <w:bottom w:val="nil"/>
          <w:right w:val="nil"/>
          <w:between w:val="nil"/>
        </w:pBdr>
        <w:spacing w:before="120"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- 1.2 Amenajarea terenului </w:t>
      </w:r>
    </w:p>
    <w:p w14:paraId="0000032C"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- 1.3 Cheltuieli cu amenajări pentru protecția mediului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aducerea la starea </w:t>
      </w:r>
      <w:proofErr w:type="spellStart"/>
      <w:r w:rsidRPr="005574E7">
        <w:rPr>
          <w:rFonts w:ascii="Monserat" w:eastAsia="Montserrat" w:hAnsi="Monserat" w:cs="Montserrat"/>
          <w:color w:val="000000"/>
        </w:rPr>
        <w:t>iniţială</w:t>
      </w:r>
      <w:proofErr w:type="spellEnd"/>
      <w:r w:rsidRPr="005574E7">
        <w:rPr>
          <w:rFonts w:ascii="Monserat" w:eastAsia="Montserrat" w:hAnsi="Monserat" w:cs="Montserrat"/>
          <w:color w:val="000000"/>
        </w:rPr>
        <w:t xml:space="preserve"> </w:t>
      </w:r>
    </w:p>
    <w:p w14:paraId="0000032D"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- 1.4 Cheltuieli pentru relocarea/ </w:t>
      </w:r>
      <w:proofErr w:type="spellStart"/>
      <w:r w:rsidRPr="005574E7">
        <w:rPr>
          <w:rFonts w:ascii="Monserat" w:eastAsia="Montserrat" w:hAnsi="Monserat" w:cs="Montserrat"/>
          <w:color w:val="000000"/>
        </w:rPr>
        <w:t>protecţia</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utilităţilor</w:t>
      </w:r>
      <w:proofErr w:type="spellEnd"/>
      <w:r w:rsidRPr="005574E7">
        <w:rPr>
          <w:rFonts w:ascii="Monserat" w:eastAsia="Montserrat" w:hAnsi="Monserat" w:cs="Montserrat"/>
          <w:color w:val="000000"/>
        </w:rPr>
        <w:t xml:space="preserve"> </w:t>
      </w:r>
    </w:p>
    <w:p w14:paraId="0000032E"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- 2 Cheltuieli pentru asigurarea </w:t>
      </w:r>
      <w:proofErr w:type="spellStart"/>
      <w:r w:rsidRPr="005574E7">
        <w:rPr>
          <w:rFonts w:ascii="Monserat" w:eastAsia="Montserrat" w:hAnsi="Monserat" w:cs="Montserrat"/>
          <w:color w:val="000000"/>
        </w:rPr>
        <w:t>utilitatilor</w:t>
      </w:r>
      <w:proofErr w:type="spellEnd"/>
      <w:r w:rsidRPr="005574E7">
        <w:rPr>
          <w:rFonts w:ascii="Monserat" w:eastAsia="Montserrat" w:hAnsi="Monserat" w:cs="Montserrat"/>
          <w:color w:val="000000"/>
        </w:rPr>
        <w:t xml:space="preserve"> necesare obiectivului </w:t>
      </w:r>
      <w:proofErr w:type="spellStart"/>
      <w:r w:rsidRPr="005574E7">
        <w:rPr>
          <w:rFonts w:ascii="Monserat" w:eastAsia="Montserrat" w:hAnsi="Monserat" w:cs="Montserrat"/>
          <w:color w:val="000000"/>
        </w:rPr>
        <w:t>investitii</w:t>
      </w:r>
      <w:proofErr w:type="spellEnd"/>
    </w:p>
    <w:p w14:paraId="0000032F"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Sub-categoria - 4.1.</w:t>
      </w:r>
      <w:sdt>
        <w:sdtPr>
          <w:rPr>
            <w:rFonts w:ascii="Monserat" w:hAnsi="Monserat"/>
          </w:rPr>
          <w:tag w:val="goog_rdk_106"/>
          <w:id w:val="624126271"/>
        </w:sdtPr>
        <w:sdtEndPr/>
        <w:sdtContent>
          <w:del w:id="113" w:author="Oana Catalina Fodor" w:date="2024-02-15T12:00:00Z">
            <w:r w:rsidRPr="005574E7">
              <w:rPr>
                <w:rFonts w:ascii="Monserat" w:eastAsia="Montserrat" w:hAnsi="Monserat" w:cs="Montserrat"/>
                <w:color w:val="000000"/>
              </w:rPr>
              <w:delText>1</w:delText>
            </w:r>
          </w:del>
        </w:sdtContent>
      </w:sdt>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Construcţii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instalaţii</w:t>
      </w:r>
      <w:proofErr w:type="spellEnd"/>
      <w:r w:rsidRPr="005574E7">
        <w:rPr>
          <w:rFonts w:ascii="Monserat" w:eastAsia="Montserrat" w:hAnsi="Monserat" w:cs="Montserrat"/>
          <w:color w:val="000000"/>
        </w:rPr>
        <w:t xml:space="preserve"> </w:t>
      </w:r>
    </w:p>
    <w:p w14:paraId="00000330" w14:textId="77777777" w:rsidR="00473F28" w:rsidRPr="005574E7" w:rsidRDefault="00FD3028" w:rsidP="00865439">
      <w:pPr>
        <w:numPr>
          <w:ilvl w:val="0"/>
          <w:numId w:val="24"/>
        </w:numPr>
        <w:pBdr>
          <w:top w:val="nil"/>
          <w:left w:val="nil"/>
          <w:bottom w:val="nil"/>
          <w:right w:val="nil"/>
          <w:between w:val="nil"/>
        </w:pBdr>
        <w:spacing w:after="0" w:line="276"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- 4.2 Montaj utilaje, echipamente tehnologice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funcţionale</w:t>
      </w:r>
      <w:proofErr w:type="spellEnd"/>
    </w:p>
    <w:p w14:paraId="00000331"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- 4.3 Utilaje, echipamente tehnologice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funcţionale</w:t>
      </w:r>
      <w:proofErr w:type="spellEnd"/>
      <w:r w:rsidRPr="005574E7">
        <w:rPr>
          <w:rFonts w:ascii="Monserat" w:eastAsia="Montserrat" w:hAnsi="Monserat" w:cs="Montserrat"/>
          <w:color w:val="000000"/>
        </w:rPr>
        <w:t xml:space="preserve"> care necesită montaj</w:t>
      </w:r>
    </w:p>
    <w:p w14:paraId="00000332"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Sub-categoria - 4.6 Cheltuieli cu active necorporale</w:t>
      </w:r>
    </w:p>
    <w:p w14:paraId="00000333"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- 5.1.1.Lucrări de </w:t>
      </w:r>
      <w:proofErr w:type="spellStart"/>
      <w:r w:rsidRPr="005574E7">
        <w:rPr>
          <w:rFonts w:ascii="Monserat" w:eastAsia="Montserrat" w:hAnsi="Monserat" w:cs="Montserrat"/>
          <w:color w:val="000000"/>
        </w:rPr>
        <w:t>construcţii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instalaţii</w:t>
      </w:r>
      <w:proofErr w:type="spellEnd"/>
      <w:r w:rsidRPr="005574E7">
        <w:rPr>
          <w:rFonts w:ascii="Monserat" w:eastAsia="Montserrat" w:hAnsi="Monserat" w:cs="Montserrat"/>
          <w:color w:val="000000"/>
        </w:rPr>
        <w:t xml:space="preserve"> aferente organizării de </w:t>
      </w:r>
      <w:proofErr w:type="spellStart"/>
      <w:r w:rsidRPr="005574E7">
        <w:rPr>
          <w:rFonts w:ascii="Monserat" w:eastAsia="Montserrat" w:hAnsi="Monserat" w:cs="Montserrat"/>
          <w:color w:val="000000"/>
        </w:rPr>
        <w:t>şantier</w:t>
      </w:r>
      <w:proofErr w:type="spellEnd"/>
      <w:r w:rsidRPr="005574E7">
        <w:rPr>
          <w:rFonts w:ascii="Monserat" w:eastAsia="Montserrat" w:hAnsi="Monserat" w:cs="Montserrat"/>
          <w:color w:val="000000"/>
        </w:rPr>
        <w:t xml:space="preserve"> </w:t>
      </w:r>
    </w:p>
    <w:p w14:paraId="00000334" w14:textId="77777777" w:rsidR="00473F28" w:rsidRPr="005574E7" w:rsidRDefault="00FD3028" w:rsidP="00865439">
      <w:pPr>
        <w:numPr>
          <w:ilvl w:val="0"/>
          <w:numId w:val="24"/>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Sub-categoria - 5.1.2 Cheltuieli conexe organizării de șantier</w:t>
      </w:r>
    </w:p>
    <w:p w14:paraId="00000335" w14:textId="77777777" w:rsidR="00473F28" w:rsidRPr="005574E7" w:rsidRDefault="00FD3028" w:rsidP="00865439">
      <w:pPr>
        <w:numPr>
          <w:ilvl w:val="0"/>
          <w:numId w:val="24"/>
        </w:numPr>
        <w:pBdr>
          <w:top w:val="nil"/>
          <w:left w:val="nil"/>
          <w:bottom w:val="nil"/>
          <w:right w:val="nil"/>
          <w:between w:val="nil"/>
        </w:pBdr>
        <w:spacing w:after="12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Sub-categoria - 5.3 Cheltuieli diverse și neprevăzute </w:t>
      </w:r>
    </w:p>
    <w:p w14:paraId="00000336" w14:textId="77777777" w:rsidR="00473F28" w:rsidRPr="005574E7" w:rsidRDefault="00FD3028" w:rsidP="00865439">
      <w:pPr>
        <w:numPr>
          <w:ilvl w:val="0"/>
          <w:numId w:val="24"/>
        </w:numPr>
        <w:spacing w:before="120" w:after="0"/>
        <w:ind w:left="0" w:hanging="2"/>
        <w:jc w:val="both"/>
        <w:rPr>
          <w:rFonts w:ascii="Monserat" w:eastAsia="Montserrat" w:hAnsi="Monserat" w:cs="Montserrat"/>
        </w:rPr>
      </w:pPr>
      <w:r w:rsidRPr="005574E7">
        <w:rPr>
          <w:rFonts w:ascii="Monserat" w:eastAsia="Montserrat" w:hAnsi="Monserat" w:cs="Montserrat"/>
        </w:rPr>
        <w:t>Sub-categoria - Cheltuieli conexe investiției de bază</w:t>
      </w:r>
      <w:r w:rsidRPr="005574E7">
        <w:rPr>
          <w:rFonts w:ascii="Monserat" w:eastAsia="Montserrat" w:hAnsi="Monserat" w:cs="Montserrat"/>
          <w:b/>
          <w:i/>
        </w:rPr>
        <w:t xml:space="preserve"> </w:t>
      </w:r>
    </w:p>
    <w:p w14:paraId="00000337" w14:textId="77777777" w:rsidR="00473F28" w:rsidRPr="005574E7" w:rsidRDefault="00473F28">
      <w:pPr>
        <w:spacing w:after="0"/>
        <w:ind w:hanging="2"/>
        <w:rPr>
          <w:rFonts w:ascii="Monserat" w:eastAsia="Montserrat" w:hAnsi="Monserat" w:cs="Montserrat"/>
        </w:rPr>
      </w:pPr>
    </w:p>
    <w:p w14:paraId="00000338" w14:textId="2D2E27F9" w:rsidR="00473F28" w:rsidRDefault="00FD3028">
      <w:pPr>
        <w:ind w:hanging="2"/>
        <w:jc w:val="both"/>
        <w:rPr>
          <w:rFonts w:ascii="Monserat" w:eastAsia="Montserrat" w:hAnsi="Monserat" w:cs="Montserrat"/>
        </w:rPr>
      </w:pPr>
      <w:bookmarkStart w:id="114" w:name="_heading=h.1x0gk37" w:colFirst="0" w:colLast="0"/>
      <w:bookmarkEnd w:id="114"/>
      <w:r w:rsidRPr="005574E7">
        <w:rPr>
          <w:rFonts w:ascii="Monserat" w:eastAsia="Montserrat" w:hAnsi="Monserat" w:cs="Montserrat"/>
          <w:b/>
        </w:rPr>
        <w:t>Costurile indirecte</w:t>
      </w:r>
      <w:r w:rsidRPr="005574E7">
        <w:rPr>
          <w:rFonts w:ascii="Monserat" w:eastAsia="Montserrat" w:hAnsi="Monserat" w:cs="Montserrat"/>
        </w:rPr>
        <w:t xml:space="preserve"> sunt toate acele cheltuieli care nu se încadrează în categoria costurilor directe. Cuantumul acestora in cadrul bugetului proiectului se va stabili prin aplicarea </w:t>
      </w:r>
      <w:r w:rsidRPr="005574E7">
        <w:rPr>
          <w:rFonts w:ascii="Monserat" w:eastAsia="Montserrat" w:hAnsi="Monserat" w:cs="Montserrat"/>
          <w:b/>
        </w:rPr>
        <w:t>ratei forfetare de maxim</w:t>
      </w:r>
      <w:r w:rsidR="00D407C2">
        <w:rPr>
          <w:rFonts w:ascii="Monserat" w:eastAsia="Montserrat" w:hAnsi="Monserat" w:cs="Montserrat"/>
          <w:b/>
        </w:rPr>
        <w:t>um</w:t>
      </w:r>
      <w:r w:rsidRPr="005574E7">
        <w:rPr>
          <w:rFonts w:ascii="Monserat" w:eastAsia="Montserrat" w:hAnsi="Monserat" w:cs="Montserrat"/>
          <w:b/>
        </w:rPr>
        <w:t xml:space="preserve"> 7%</w:t>
      </w:r>
      <w:r w:rsidRPr="005574E7">
        <w:rPr>
          <w:rFonts w:ascii="Monserat" w:eastAsia="Montserrat" w:hAnsi="Monserat" w:cs="Montserrat"/>
        </w:rPr>
        <w:t xml:space="preserve"> asupra cheltuielilor directe, </w:t>
      </w:r>
      <w:proofErr w:type="spellStart"/>
      <w:r w:rsidRPr="005574E7">
        <w:rPr>
          <w:rFonts w:ascii="Monserat" w:eastAsia="Montserrat" w:hAnsi="Monserat" w:cs="Montserrat"/>
        </w:rPr>
        <w:t>asa</w:t>
      </w:r>
      <w:proofErr w:type="spellEnd"/>
      <w:r w:rsidRPr="005574E7">
        <w:rPr>
          <w:rFonts w:ascii="Monserat" w:eastAsia="Montserrat" w:hAnsi="Monserat" w:cs="Montserrat"/>
        </w:rPr>
        <w:t xml:space="preserve"> cum sunt descrise mai sus.</w:t>
      </w:r>
    </w:p>
    <w:p w14:paraId="11F44909" w14:textId="77777777" w:rsidR="00D407C2" w:rsidRPr="005574E7" w:rsidRDefault="00D407C2">
      <w:pPr>
        <w:ind w:hanging="2"/>
        <w:jc w:val="both"/>
        <w:rPr>
          <w:rFonts w:ascii="Monserat" w:eastAsia="Montserrat" w:hAnsi="Monserat" w:cs="Montserrat"/>
        </w:rPr>
      </w:pPr>
    </w:p>
    <w:p w14:paraId="00000339" w14:textId="77777777" w:rsidR="00473F28" w:rsidRPr="005574E7" w:rsidRDefault="00FD3028" w:rsidP="00AC6591">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15" w:name="_Toc160718984"/>
      <w:proofErr w:type="spellStart"/>
      <w:r w:rsidRPr="005574E7">
        <w:rPr>
          <w:rFonts w:ascii="Monserat" w:eastAsia="Montserrat" w:hAnsi="Monserat" w:cs="Montserrat"/>
          <w:bCs w:val="0"/>
          <w:color w:val="000000"/>
          <w:sz w:val="24"/>
          <w:szCs w:val="24"/>
        </w:rPr>
        <w:t>Opţiuni</w:t>
      </w:r>
      <w:proofErr w:type="spellEnd"/>
      <w:r w:rsidRPr="005574E7">
        <w:rPr>
          <w:rFonts w:ascii="Monserat" w:eastAsia="Montserrat" w:hAnsi="Monserat" w:cs="Montserrat"/>
          <w:bCs w:val="0"/>
          <w:color w:val="000000"/>
          <w:sz w:val="24"/>
          <w:szCs w:val="24"/>
        </w:rPr>
        <w:t xml:space="preserve"> de costuri simplificate. Costuri unitare/ sume forfetare </w:t>
      </w:r>
      <w:proofErr w:type="spellStart"/>
      <w:r w:rsidRPr="005574E7">
        <w:rPr>
          <w:rFonts w:ascii="Monserat" w:eastAsia="Montserrat" w:hAnsi="Monserat" w:cs="Montserrat"/>
          <w:bCs w:val="0"/>
          <w:color w:val="000000"/>
          <w:sz w:val="24"/>
          <w:szCs w:val="24"/>
        </w:rPr>
        <w:t>şi</w:t>
      </w:r>
      <w:proofErr w:type="spellEnd"/>
      <w:r w:rsidRPr="005574E7">
        <w:rPr>
          <w:rFonts w:ascii="Monserat" w:eastAsia="Montserrat" w:hAnsi="Monserat" w:cs="Montserrat"/>
          <w:bCs w:val="0"/>
          <w:color w:val="000000"/>
          <w:sz w:val="24"/>
          <w:szCs w:val="24"/>
        </w:rPr>
        <w:t xml:space="preserve"> rate forfetare</w:t>
      </w:r>
      <w:bookmarkEnd w:id="115"/>
    </w:p>
    <w:p w14:paraId="0000033A" w14:textId="41653492" w:rsidR="00473F28" w:rsidRDefault="00FD3028">
      <w:pPr>
        <w:ind w:hanging="2"/>
        <w:jc w:val="both"/>
        <w:rPr>
          <w:rFonts w:ascii="Monserat" w:eastAsia="Montserrat" w:hAnsi="Monserat" w:cs="Montserrat"/>
        </w:rPr>
      </w:pPr>
      <w:bookmarkStart w:id="116" w:name="_heading=h.4h042r0" w:colFirst="0" w:colLast="0"/>
      <w:bookmarkEnd w:id="116"/>
      <w:r w:rsidRPr="005574E7">
        <w:rPr>
          <w:rFonts w:ascii="Monserat" w:eastAsia="Montserrat" w:hAnsi="Monserat" w:cs="Montserrat"/>
        </w:rPr>
        <w:t xml:space="preserve">In cadrul acestui apel de proiecte, Autoritatea de Management PR Nord Est nu a </w:t>
      </w:r>
      <w:proofErr w:type="spellStart"/>
      <w:r w:rsidRPr="005574E7">
        <w:rPr>
          <w:rFonts w:ascii="Monserat" w:eastAsia="Montserrat" w:hAnsi="Monserat" w:cs="Montserrat"/>
        </w:rPr>
        <w:t>prevazut</w:t>
      </w:r>
      <w:proofErr w:type="spellEnd"/>
      <w:r w:rsidRPr="005574E7">
        <w:rPr>
          <w:rFonts w:ascii="Monserat" w:eastAsia="Montserrat" w:hAnsi="Monserat" w:cs="Montserrat"/>
        </w:rPr>
        <w:t xml:space="preserve"> utilizarea altor op</w:t>
      </w:r>
      <w:r w:rsidR="00D407C2">
        <w:rPr>
          <w:rFonts w:ascii="Monserat" w:eastAsia="Montserrat" w:hAnsi="Monserat" w:cs="Montserrat"/>
        </w:rPr>
        <w:t>ț</w:t>
      </w:r>
      <w:r w:rsidRPr="005574E7">
        <w:rPr>
          <w:rFonts w:ascii="Monserat" w:eastAsia="Montserrat" w:hAnsi="Monserat" w:cs="Montserrat"/>
        </w:rPr>
        <w:t xml:space="preserve">iuni de costuri simplificate din categoria celor </w:t>
      </w:r>
      <w:proofErr w:type="spellStart"/>
      <w:r w:rsidRPr="005574E7">
        <w:rPr>
          <w:rFonts w:ascii="Monserat" w:eastAsia="Montserrat" w:hAnsi="Monserat" w:cs="Montserrat"/>
        </w:rPr>
        <w:t>prevazute</w:t>
      </w:r>
      <w:proofErr w:type="spellEnd"/>
      <w:r w:rsidRPr="005574E7">
        <w:rPr>
          <w:rFonts w:ascii="Monserat" w:eastAsia="Montserrat" w:hAnsi="Monserat" w:cs="Montserrat"/>
        </w:rPr>
        <w:t xml:space="preserve"> la art. 53 alin. 1) literele (b), (c) și (d) din Regulamentul UE nr. 1060/2021, </w:t>
      </w:r>
      <w:r w:rsidR="00D407C2">
        <w:rPr>
          <w:rFonts w:ascii="Monserat" w:eastAsia="Montserrat" w:hAnsi="Monserat" w:cs="Montserrat"/>
        </w:rPr>
        <w:t>î</w:t>
      </w:r>
      <w:r w:rsidRPr="005574E7">
        <w:rPr>
          <w:rFonts w:ascii="Monserat" w:eastAsia="Montserrat" w:hAnsi="Monserat" w:cs="Montserrat"/>
        </w:rPr>
        <w:t>n afar</w:t>
      </w:r>
      <w:r w:rsidR="00D407C2">
        <w:rPr>
          <w:rFonts w:ascii="Monserat" w:eastAsia="Montserrat" w:hAnsi="Monserat" w:cs="Montserrat"/>
        </w:rPr>
        <w:t>ă</w:t>
      </w:r>
      <w:r w:rsidRPr="005574E7">
        <w:rPr>
          <w:rFonts w:ascii="Monserat" w:eastAsia="Montserrat" w:hAnsi="Monserat" w:cs="Montserrat"/>
        </w:rPr>
        <w:t xml:space="preserve"> de rata forfetar</w:t>
      </w:r>
      <w:r w:rsidR="00D407C2">
        <w:rPr>
          <w:rFonts w:ascii="Monserat" w:eastAsia="Montserrat" w:hAnsi="Monserat" w:cs="Montserrat"/>
        </w:rPr>
        <w:t>ă</w:t>
      </w:r>
      <w:r w:rsidRPr="005574E7">
        <w:rPr>
          <w:rFonts w:ascii="Monserat" w:eastAsia="Montserrat" w:hAnsi="Monserat" w:cs="Montserrat"/>
        </w:rPr>
        <w:t xml:space="preserve"> </w:t>
      </w:r>
      <w:proofErr w:type="spellStart"/>
      <w:r w:rsidRPr="005574E7">
        <w:rPr>
          <w:rFonts w:ascii="Monserat" w:eastAsia="Montserrat" w:hAnsi="Monserat" w:cs="Montserrat"/>
        </w:rPr>
        <w:t>prevazut</w:t>
      </w:r>
      <w:r w:rsidR="00D407C2">
        <w:rPr>
          <w:rFonts w:ascii="Monserat" w:eastAsia="Montserrat" w:hAnsi="Monserat" w:cs="Montserrat"/>
        </w:rPr>
        <w:t>ă</w:t>
      </w:r>
      <w:proofErr w:type="spellEnd"/>
      <w:r w:rsidRPr="005574E7">
        <w:rPr>
          <w:rFonts w:ascii="Monserat" w:eastAsia="Montserrat" w:hAnsi="Monserat" w:cs="Montserrat"/>
        </w:rPr>
        <w:t xml:space="preserve"> la sec</w:t>
      </w:r>
      <w:r w:rsidR="00D407C2">
        <w:rPr>
          <w:rFonts w:ascii="Monserat" w:eastAsia="Montserrat" w:hAnsi="Monserat" w:cs="Montserrat"/>
        </w:rPr>
        <w:t>ț</w:t>
      </w:r>
      <w:r w:rsidRPr="005574E7">
        <w:rPr>
          <w:rFonts w:ascii="Monserat" w:eastAsia="Montserrat" w:hAnsi="Monserat" w:cs="Montserrat"/>
        </w:rPr>
        <w:t>iunea 5.3.4.</w:t>
      </w:r>
    </w:p>
    <w:p w14:paraId="5BAA0603" w14:textId="77777777" w:rsidR="00D407C2" w:rsidRPr="005574E7" w:rsidRDefault="00D407C2">
      <w:pPr>
        <w:ind w:hanging="2"/>
        <w:jc w:val="both"/>
        <w:rPr>
          <w:rFonts w:ascii="Monserat" w:eastAsia="Montserrat" w:hAnsi="Monserat" w:cs="Montserrat"/>
        </w:rPr>
      </w:pPr>
    </w:p>
    <w:p w14:paraId="0000033B" w14:textId="77777777" w:rsidR="00473F28" w:rsidRPr="005574E7" w:rsidRDefault="00FD3028" w:rsidP="00AC6591">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17" w:name="_Toc160718985"/>
      <w:proofErr w:type="spellStart"/>
      <w:r w:rsidRPr="005574E7">
        <w:rPr>
          <w:rFonts w:ascii="Monserat" w:eastAsia="Montserrat" w:hAnsi="Monserat" w:cs="Montserrat"/>
          <w:bCs w:val="0"/>
          <w:color w:val="000000"/>
          <w:sz w:val="24"/>
          <w:szCs w:val="24"/>
        </w:rPr>
        <w:t>Finanţare</w:t>
      </w:r>
      <w:proofErr w:type="spellEnd"/>
      <w:r w:rsidRPr="005574E7">
        <w:rPr>
          <w:rFonts w:ascii="Monserat" w:eastAsia="Montserrat" w:hAnsi="Monserat" w:cs="Montserrat"/>
          <w:bCs w:val="0"/>
          <w:color w:val="000000"/>
          <w:sz w:val="24"/>
          <w:szCs w:val="24"/>
        </w:rPr>
        <w:t xml:space="preserve"> nelegată de costuri</w:t>
      </w:r>
      <w:bookmarkEnd w:id="117"/>
    </w:p>
    <w:p w14:paraId="0000033C" w14:textId="77777777" w:rsidR="00473F28" w:rsidRDefault="00FD3028">
      <w:pPr>
        <w:widowControl w:val="0"/>
        <w:spacing w:line="276" w:lineRule="auto"/>
        <w:ind w:hanging="2"/>
        <w:jc w:val="both"/>
        <w:rPr>
          <w:rFonts w:ascii="Monserat" w:eastAsia="Montserrat" w:hAnsi="Monserat" w:cs="Montserrat"/>
        </w:rPr>
      </w:pPr>
      <w:r w:rsidRPr="005574E7">
        <w:rPr>
          <w:rFonts w:ascii="Monserat" w:eastAsia="Montserrat" w:hAnsi="Monserat" w:cs="Montserrat"/>
        </w:rPr>
        <w:t>Aceasta secțiune nu se aplică acestui apel de proiecte.</w:t>
      </w:r>
    </w:p>
    <w:p w14:paraId="128AB035" w14:textId="77777777" w:rsidR="00FF7976" w:rsidRPr="005574E7" w:rsidRDefault="00FF7976">
      <w:pPr>
        <w:widowControl w:val="0"/>
        <w:spacing w:line="276" w:lineRule="auto"/>
        <w:ind w:hanging="2"/>
        <w:jc w:val="both"/>
        <w:rPr>
          <w:rFonts w:ascii="Monserat" w:eastAsia="Montserrat" w:hAnsi="Monserat" w:cs="Montserrat"/>
        </w:rPr>
      </w:pPr>
    </w:p>
    <w:p w14:paraId="0000033D" w14:textId="77777777" w:rsidR="00473F28" w:rsidRPr="005574E7" w:rsidRDefault="00FD3028" w:rsidP="00AC6591">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18" w:name="_heading=h.2w5ecyt" w:colFirst="0" w:colLast="0"/>
      <w:bookmarkStart w:id="119" w:name="_Toc160718986"/>
      <w:bookmarkEnd w:id="118"/>
      <w:r w:rsidRPr="005574E7">
        <w:rPr>
          <w:rFonts w:ascii="Monserat" w:eastAsia="Montserrat" w:hAnsi="Monserat" w:cs="Montserrat"/>
          <w:bCs w:val="0"/>
          <w:color w:val="000000"/>
          <w:sz w:val="24"/>
          <w:szCs w:val="24"/>
        </w:rPr>
        <w:t xml:space="preserve">Valoarea minimă </w:t>
      </w:r>
      <w:proofErr w:type="spellStart"/>
      <w:r w:rsidRPr="005574E7">
        <w:rPr>
          <w:rFonts w:ascii="Monserat" w:eastAsia="Montserrat" w:hAnsi="Monserat" w:cs="Montserrat"/>
          <w:bCs w:val="0"/>
          <w:color w:val="000000"/>
          <w:sz w:val="24"/>
          <w:szCs w:val="24"/>
        </w:rPr>
        <w:t>şi</w:t>
      </w:r>
      <w:proofErr w:type="spellEnd"/>
      <w:r w:rsidRPr="005574E7">
        <w:rPr>
          <w:rFonts w:ascii="Monserat" w:eastAsia="Montserrat" w:hAnsi="Monserat" w:cs="Montserrat"/>
          <w:bCs w:val="0"/>
          <w:color w:val="000000"/>
          <w:sz w:val="24"/>
          <w:szCs w:val="24"/>
        </w:rPr>
        <w:t xml:space="preserve"> maximă eligibilă/ nerambursabilă a unui proiect</w:t>
      </w:r>
      <w:bookmarkEnd w:id="119"/>
    </w:p>
    <w:p w14:paraId="0000033E" w14:textId="77777777" w:rsidR="00473F28" w:rsidRPr="005574E7" w:rsidRDefault="00473F28">
      <w:pPr>
        <w:pBdr>
          <w:top w:val="nil"/>
          <w:left w:val="nil"/>
          <w:bottom w:val="nil"/>
          <w:right w:val="nil"/>
          <w:between w:val="nil"/>
        </w:pBdr>
        <w:tabs>
          <w:tab w:val="left" w:pos="567"/>
          <w:tab w:val="left" w:pos="709"/>
          <w:tab w:val="left" w:pos="851"/>
        </w:tabs>
        <w:spacing w:after="0" w:line="240" w:lineRule="auto"/>
        <w:ind w:hanging="2"/>
        <w:jc w:val="both"/>
        <w:rPr>
          <w:rFonts w:ascii="Monserat" w:eastAsia="Montserrat" w:hAnsi="Monserat" w:cs="Montserrat"/>
          <w:b/>
          <w:color w:val="000000"/>
          <w:sz w:val="24"/>
          <w:szCs w:val="24"/>
        </w:rPr>
      </w:pPr>
    </w:p>
    <w:p w14:paraId="0000033F"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bookmarkStart w:id="120" w:name="_heading=h.1baon6m" w:colFirst="0" w:colLast="0"/>
      <w:bookmarkEnd w:id="120"/>
      <w:r w:rsidRPr="005574E7">
        <w:rPr>
          <w:rFonts w:ascii="Monserat" w:eastAsia="Montserrat" w:hAnsi="Monserat" w:cs="Montserrat"/>
          <w:b/>
          <w:color w:val="000000"/>
          <w:sz w:val="24"/>
          <w:szCs w:val="24"/>
        </w:rPr>
        <w:t>Cerința 8 - Valoarea nerambursabilă a proiectului este de minimum 200.000 euro*.</w:t>
      </w:r>
    </w:p>
    <w:p w14:paraId="00000340" w14:textId="77777777" w:rsidR="00473F28" w:rsidRPr="005574E7" w:rsidRDefault="00473F28">
      <w:pPr>
        <w:pBdr>
          <w:top w:val="nil"/>
          <w:left w:val="nil"/>
          <w:bottom w:val="nil"/>
          <w:right w:val="nil"/>
          <w:between w:val="nil"/>
        </w:pBdr>
        <w:tabs>
          <w:tab w:val="left" w:pos="567"/>
          <w:tab w:val="left" w:pos="709"/>
          <w:tab w:val="left" w:pos="851"/>
        </w:tabs>
        <w:spacing w:after="0" w:line="240" w:lineRule="auto"/>
        <w:ind w:hanging="2"/>
        <w:jc w:val="both"/>
        <w:rPr>
          <w:rFonts w:ascii="Monserat" w:eastAsia="Montserrat" w:hAnsi="Monserat" w:cs="Montserrat"/>
          <w:b/>
          <w:color w:val="000000"/>
        </w:rPr>
      </w:pPr>
    </w:p>
    <w:p w14:paraId="00000342" w14:textId="77777777" w:rsidR="00473F28" w:rsidRDefault="00FD3028">
      <w:pPr>
        <w:ind w:hanging="2"/>
        <w:jc w:val="both"/>
        <w:rPr>
          <w:rFonts w:ascii="Monserat" w:eastAsia="Montserrat" w:hAnsi="Monserat" w:cs="Montserrat"/>
        </w:rPr>
      </w:pPr>
      <w:r w:rsidRPr="005574E7">
        <w:rPr>
          <w:rFonts w:ascii="Monserat" w:eastAsia="Montserrat" w:hAnsi="Monserat" w:cs="Montserrat"/>
        </w:rPr>
        <w:t xml:space="preserve">Cursul valutar la care se va calcula și verifica respectarea valorii minime este cursul </w:t>
      </w:r>
      <w:proofErr w:type="spellStart"/>
      <w:r w:rsidRPr="005574E7">
        <w:rPr>
          <w:rFonts w:ascii="Monserat" w:eastAsia="Montserrat" w:hAnsi="Monserat" w:cs="Montserrat"/>
        </w:rPr>
        <w:t>inforeuro</w:t>
      </w:r>
      <w:proofErr w:type="spellEnd"/>
      <w:r w:rsidRPr="005574E7">
        <w:rPr>
          <w:rFonts w:ascii="Monserat" w:eastAsia="Montserrat" w:hAnsi="Monserat" w:cs="Montserrat"/>
        </w:rPr>
        <w:t xml:space="preserve"> din luna publicării ghidului solicitantului, respectiv luna .....:  1 euro=...... lei.</w:t>
      </w:r>
    </w:p>
    <w:p w14:paraId="0BB798E9" w14:textId="77777777" w:rsidR="00E62C2F" w:rsidRPr="005574E7" w:rsidRDefault="00E62C2F" w:rsidP="00E62C2F">
      <w:pPr>
        <w:ind w:hanging="2"/>
        <w:jc w:val="both"/>
        <w:rPr>
          <w:rFonts w:ascii="Monserat" w:eastAsia="Montserrat" w:hAnsi="Monserat" w:cs="Montserrat"/>
        </w:rPr>
      </w:pPr>
      <w:proofErr w:type="spellStart"/>
      <w:r w:rsidRPr="005574E7">
        <w:rPr>
          <w:rFonts w:ascii="Monserat" w:eastAsia="Montserrat" w:hAnsi="Monserat" w:cs="Montserrat"/>
        </w:rPr>
        <w:t>Avand</w:t>
      </w:r>
      <w:proofErr w:type="spellEnd"/>
      <w:r w:rsidRPr="005574E7">
        <w:rPr>
          <w:rFonts w:ascii="Monserat" w:eastAsia="Montserrat" w:hAnsi="Monserat" w:cs="Montserrat"/>
        </w:rPr>
        <w:t xml:space="preserve"> in vedere prevederile OUG nr. 156/ 2020, valoarea maximă a proiectelor este dată de valoarea </w:t>
      </w:r>
      <w:proofErr w:type="spellStart"/>
      <w:r w:rsidRPr="005574E7">
        <w:rPr>
          <w:rFonts w:ascii="Monserat" w:eastAsia="Montserrat" w:hAnsi="Monserat" w:cs="Montserrat"/>
        </w:rPr>
        <w:t>alocarii</w:t>
      </w:r>
      <w:proofErr w:type="spellEnd"/>
      <w:r w:rsidRPr="005574E7">
        <w:rPr>
          <w:rFonts w:ascii="Monserat" w:eastAsia="Montserrat" w:hAnsi="Monserat" w:cs="Montserrat"/>
        </w:rPr>
        <w:t xml:space="preserve"> bugetare predefinite a fiecărui solicitant (a se vedea </w:t>
      </w:r>
      <w:proofErr w:type="spellStart"/>
      <w:r w:rsidRPr="005574E7">
        <w:rPr>
          <w:rFonts w:ascii="Monserat" w:eastAsia="Montserrat" w:hAnsi="Monserat" w:cs="Montserrat"/>
        </w:rPr>
        <w:t>sectiunea</w:t>
      </w:r>
      <w:proofErr w:type="spellEnd"/>
      <w:r w:rsidRPr="005574E7">
        <w:rPr>
          <w:rFonts w:ascii="Monserat" w:eastAsia="Montserrat" w:hAnsi="Monserat" w:cs="Montserrat"/>
        </w:rPr>
        <w:t xml:space="preserve"> 3.3. din prezentul ghid ).</w:t>
      </w:r>
    </w:p>
    <w:p w14:paraId="00000343" w14:textId="77777777" w:rsidR="00473F28" w:rsidRPr="005574E7" w:rsidRDefault="00473F28">
      <w:pPr>
        <w:ind w:hanging="2"/>
        <w:rPr>
          <w:rFonts w:ascii="Monserat" w:eastAsia="Montserrat" w:hAnsi="Monserat" w:cs="Montserrat"/>
          <w:highlight w:val="green"/>
        </w:rPr>
      </w:pPr>
      <w:bookmarkStart w:id="121" w:name="_heading=h.3vac5uf" w:colFirst="0" w:colLast="0"/>
      <w:bookmarkEnd w:id="121"/>
    </w:p>
    <w:p w14:paraId="00000344" w14:textId="018D6579" w:rsidR="00473F28" w:rsidRPr="005574E7" w:rsidRDefault="00FD3028" w:rsidP="00AC6591">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22" w:name="_Toc160718987"/>
      <w:r w:rsidRPr="005574E7">
        <w:rPr>
          <w:rFonts w:ascii="Monserat" w:eastAsia="Montserrat" w:hAnsi="Monserat" w:cs="Montserrat"/>
          <w:bCs w:val="0"/>
          <w:color w:val="000000"/>
          <w:sz w:val="24"/>
          <w:szCs w:val="24"/>
        </w:rPr>
        <w:t>Cuantumul cofinan</w:t>
      </w:r>
      <w:r w:rsidR="00E62C2F">
        <w:rPr>
          <w:rFonts w:ascii="Monserat" w:eastAsia="Montserrat" w:hAnsi="Monserat" w:cs="Montserrat"/>
          <w:bCs w:val="0"/>
          <w:color w:val="000000"/>
          <w:sz w:val="24"/>
          <w:szCs w:val="24"/>
        </w:rPr>
        <w:t>ță</w:t>
      </w:r>
      <w:r w:rsidRPr="005574E7">
        <w:rPr>
          <w:rFonts w:ascii="Monserat" w:eastAsia="Montserrat" w:hAnsi="Monserat" w:cs="Montserrat"/>
          <w:bCs w:val="0"/>
          <w:color w:val="000000"/>
          <w:sz w:val="24"/>
          <w:szCs w:val="24"/>
        </w:rPr>
        <w:t>rii acordate</w:t>
      </w:r>
      <w:bookmarkEnd w:id="122"/>
    </w:p>
    <w:p w14:paraId="00000345" w14:textId="77777777" w:rsidR="00473F28" w:rsidRDefault="00FD3028">
      <w:pPr>
        <w:ind w:hanging="2"/>
        <w:jc w:val="both"/>
        <w:rPr>
          <w:rFonts w:ascii="Monserat" w:eastAsia="Montserrat" w:hAnsi="Monserat" w:cs="Montserrat"/>
        </w:rPr>
      </w:pPr>
      <w:r w:rsidRPr="005574E7">
        <w:rPr>
          <w:rFonts w:ascii="Monserat" w:eastAsia="Montserrat" w:hAnsi="Monserat" w:cs="Montserrat"/>
        </w:rPr>
        <w:t xml:space="preserve">Contribuția programului (FEDR + BS) la finanțarea unei investiții în cadrul acestui apel de proiecte este de 98% din valoarea totală eligibilă a investiției. Contribuția solicitantului la finanțarea investiției este de minim 2% din valoarea totală eligibilă a investiției. </w:t>
      </w:r>
    </w:p>
    <w:p w14:paraId="2BCEBCAE" w14:textId="77777777" w:rsidR="00E62C2F" w:rsidRPr="005574E7" w:rsidRDefault="00E62C2F">
      <w:pPr>
        <w:ind w:hanging="2"/>
        <w:jc w:val="both"/>
        <w:rPr>
          <w:rFonts w:ascii="Monserat" w:eastAsia="Montserrat" w:hAnsi="Monserat" w:cs="Montserrat"/>
        </w:rPr>
      </w:pPr>
    </w:p>
    <w:p w14:paraId="00000347" w14:textId="77777777" w:rsidR="00473F28" w:rsidRPr="005574E7" w:rsidRDefault="00FD3028" w:rsidP="00AC6591">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23" w:name="_heading=h.2afmg28" w:colFirst="0" w:colLast="0"/>
      <w:bookmarkStart w:id="124" w:name="_Toc160718988"/>
      <w:bookmarkEnd w:id="123"/>
      <w:r w:rsidRPr="005574E7">
        <w:rPr>
          <w:rFonts w:ascii="Monserat" w:eastAsia="Montserrat" w:hAnsi="Monserat" w:cs="Montserrat"/>
          <w:bCs w:val="0"/>
          <w:color w:val="000000"/>
          <w:sz w:val="24"/>
          <w:szCs w:val="24"/>
        </w:rPr>
        <w:t>Durata proiectului</w:t>
      </w:r>
      <w:bookmarkEnd w:id="124"/>
    </w:p>
    <w:p w14:paraId="00000348" w14:textId="77777777" w:rsidR="00473F28" w:rsidRPr="005574E7" w:rsidRDefault="00473F28">
      <w:pPr>
        <w:keepNext/>
        <w:pBdr>
          <w:top w:val="nil"/>
          <w:left w:val="nil"/>
          <w:bottom w:val="nil"/>
          <w:right w:val="nil"/>
          <w:between w:val="nil"/>
        </w:pBdr>
        <w:spacing w:after="0" w:line="240" w:lineRule="auto"/>
        <w:jc w:val="both"/>
        <w:rPr>
          <w:rFonts w:ascii="Monserat" w:eastAsia="Montserrat" w:hAnsi="Monserat" w:cs="Montserrat"/>
          <w:b/>
          <w:color w:val="000000"/>
          <w:sz w:val="24"/>
          <w:szCs w:val="24"/>
        </w:rPr>
      </w:pPr>
    </w:p>
    <w:p w14:paraId="00000349"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Cerința 9 - Perioada de implementare a activităților proiectului nu depășește 31 decembrie 2029.</w:t>
      </w:r>
    </w:p>
    <w:p w14:paraId="0000034A"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0000034B" w14:textId="77777777" w:rsidR="00473F28" w:rsidRDefault="00473F28">
      <w:pPr>
        <w:spacing w:after="0"/>
        <w:ind w:hanging="2"/>
        <w:jc w:val="both"/>
        <w:rPr>
          <w:rFonts w:ascii="Monserat" w:eastAsia="Montserrat" w:hAnsi="Monserat" w:cs="Montserrat"/>
          <w:color w:val="000000"/>
        </w:rPr>
      </w:pPr>
    </w:p>
    <w:p w14:paraId="1120DD61" w14:textId="77777777" w:rsidR="00645AC6" w:rsidRPr="005574E7" w:rsidRDefault="00645AC6">
      <w:pPr>
        <w:spacing w:after="0"/>
        <w:ind w:hanging="2"/>
        <w:jc w:val="both"/>
        <w:rPr>
          <w:rFonts w:ascii="Monserat" w:eastAsia="Montserrat" w:hAnsi="Monserat" w:cs="Montserrat"/>
          <w:color w:val="000000"/>
        </w:rPr>
      </w:pPr>
    </w:p>
    <w:p w14:paraId="0000034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b/>
        </w:rPr>
        <w:t>Important!</w:t>
      </w:r>
      <w:r w:rsidRPr="005574E7">
        <w:rPr>
          <w:rFonts w:ascii="Monserat" w:eastAsia="Montserrat" w:hAnsi="Monserat" w:cs="Montserrat"/>
        </w:rPr>
        <w:t xml:space="preserve"> </w:t>
      </w:r>
    </w:p>
    <w:p w14:paraId="0000034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Conform prevederilor OUG 156/ 2020, beneficiarul are </w:t>
      </w:r>
      <w:proofErr w:type="spellStart"/>
      <w:r w:rsidRPr="005574E7">
        <w:rPr>
          <w:rFonts w:ascii="Monserat" w:eastAsia="Montserrat" w:hAnsi="Monserat" w:cs="Montserrat"/>
        </w:rPr>
        <w:t>obligaţia</w:t>
      </w:r>
      <w:proofErr w:type="spellEnd"/>
      <w:r w:rsidRPr="005574E7">
        <w:rPr>
          <w:rFonts w:ascii="Monserat" w:eastAsia="Montserrat" w:hAnsi="Monserat" w:cs="Montserrat"/>
        </w:rPr>
        <w:t xml:space="preserve"> să încheie contracte de </w:t>
      </w:r>
      <w:proofErr w:type="spellStart"/>
      <w:r w:rsidRPr="005574E7">
        <w:rPr>
          <w:rFonts w:ascii="Monserat" w:eastAsia="Montserrat" w:hAnsi="Monserat" w:cs="Montserrat"/>
        </w:rPr>
        <w:t>achiziţie</w:t>
      </w:r>
      <w:proofErr w:type="spellEnd"/>
      <w:r w:rsidRPr="005574E7">
        <w:rPr>
          <w:rFonts w:ascii="Monserat" w:eastAsia="Montserrat" w:hAnsi="Monserat" w:cs="Montserrat"/>
        </w:rPr>
        <w:t xml:space="preserve"> publică în </w:t>
      </w:r>
      <w:proofErr w:type="spellStart"/>
      <w:r w:rsidRPr="005574E7">
        <w:rPr>
          <w:rFonts w:ascii="Monserat" w:eastAsia="Montserrat" w:hAnsi="Monserat" w:cs="Montserrat"/>
        </w:rPr>
        <w:t>condiţiile</w:t>
      </w:r>
      <w:proofErr w:type="spellEnd"/>
      <w:r w:rsidRPr="005574E7">
        <w:rPr>
          <w:rFonts w:ascii="Monserat" w:eastAsia="Montserrat" w:hAnsi="Monserat" w:cs="Montserrat"/>
        </w:rPr>
        <w:t xml:space="preserve"> legii pentru cel </w:t>
      </w:r>
      <w:proofErr w:type="spellStart"/>
      <w:r w:rsidRPr="005574E7">
        <w:rPr>
          <w:rFonts w:ascii="Monserat" w:eastAsia="Montserrat" w:hAnsi="Monserat" w:cs="Montserrat"/>
        </w:rPr>
        <w:t>puţin</w:t>
      </w:r>
      <w:proofErr w:type="spellEnd"/>
      <w:r w:rsidRPr="005574E7">
        <w:rPr>
          <w:rFonts w:ascii="Monserat" w:eastAsia="Montserrat" w:hAnsi="Monserat" w:cs="Montserrat"/>
        </w:rPr>
        <w:t xml:space="preserve"> 70% din valoarea granturilor alocate prin bugetele aprobate cu această </w:t>
      </w:r>
      <w:proofErr w:type="spellStart"/>
      <w:r w:rsidRPr="005574E7">
        <w:rPr>
          <w:rFonts w:ascii="Monserat" w:eastAsia="Montserrat" w:hAnsi="Monserat" w:cs="Montserrat"/>
        </w:rPr>
        <w:t>destinaţie</w:t>
      </w:r>
      <w:proofErr w:type="spellEnd"/>
      <w:r w:rsidRPr="005574E7">
        <w:rPr>
          <w:rFonts w:ascii="Monserat" w:eastAsia="Montserrat" w:hAnsi="Monserat" w:cs="Montserrat"/>
        </w:rPr>
        <w:t xml:space="preserve">, pe o perioadă de 3 ani de la data încheierii contractelor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conform procedurilor legale.</w:t>
      </w:r>
    </w:p>
    <w:p w14:paraId="0000034E" w14:textId="77777777" w:rsidR="00473F28" w:rsidRPr="005574E7" w:rsidRDefault="00473F28">
      <w:pPr>
        <w:spacing w:after="0"/>
        <w:ind w:hanging="2"/>
        <w:jc w:val="both"/>
        <w:rPr>
          <w:rFonts w:ascii="Monserat" w:eastAsia="Montserrat" w:hAnsi="Monserat" w:cs="Montserrat"/>
          <w:color w:val="000000"/>
        </w:rPr>
      </w:pPr>
    </w:p>
    <w:p w14:paraId="0000034F" w14:textId="77777777" w:rsidR="00473F28" w:rsidRPr="005574E7" w:rsidRDefault="00473F28">
      <w:pPr>
        <w:spacing w:after="0"/>
        <w:ind w:hanging="2"/>
        <w:jc w:val="both"/>
        <w:rPr>
          <w:rFonts w:ascii="Monserat" w:eastAsia="Montserrat" w:hAnsi="Monserat" w:cs="Montserrat"/>
          <w:color w:val="000000"/>
        </w:rPr>
      </w:pPr>
      <w:bookmarkStart w:id="125" w:name="_heading=h.pkwqa1" w:colFirst="0" w:colLast="0"/>
      <w:bookmarkEnd w:id="125"/>
    </w:p>
    <w:p w14:paraId="00000350" w14:textId="77777777" w:rsidR="00473F28" w:rsidRPr="005574E7" w:rsidRDefault="00FD3028" w:rsidP="00AC6591">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26" w:name="_Toc160718989"/>
      <w:r w:rsidRPr="005574E7">
        <w:rPr>
          <w:rFonts w:ascii="Monserat" w:eastAsia="Montserrat" w:hAnsi="Monserat" w:cs="Montserrat"/>
          <w:bCs w:val="0"/>
          <w:color w:val="000000"/>
          <w:sz w:val="24"/>
          <w:szCs w:val="24"/>
        </w:rPr>
        <w:t xml:space="preserve">Alte </w:t>
      </w:r>
      <w:proofErr w:type="spellStart"/>
      <w:r w:rsidRPr="005574E7">
        <w:rPr>
          <w:rFonts w:ascii="Monserat" w:eastAsia="Montserrat" w:hAnsi="Monserat" w:cs="Montserrat"/>
          <w:bCs w:val="0"/>
          <w:color w:val="000000"/>
          <w:sz w:val="24"/>
          <w:szCs w:val="24"/>
        </w:rPr>
        <w:t>cerinţe</w:t>
      </w:r>
      <w:proofErr w:type="spellEnd"/>
      <w:r w:rsidRPr="005574E7">
        <w:rPr>
          <w:rFonts w:ascii="Monserat" w:eastAsia="Montserrat" w:hAnsi="Monserat" w:cs="Montserrat"/>
          <w:bCs w:val="0"/>
          <w:color w:val="000000"/>
          <w:sz w:val="24"/>
          <w:szCs w:val="24"/>
        </w:rPr>
        <w:t xml:space="preserve"> de eligibilitate a proiectului</w:t>
      </w:r>
      <w:bookmarkEnd w:id="126"/>
    </w:p>
    <w:p w14:paraId="00000351" w14:textId="77777777" w:rsidR="00473F28" w:rsidRPr="005574E7" w:rsidRDefault="00FD3028">
      <w:pPr>
        <w:pBdr>
          <w:top w:val="nil"/>
          <w:left w:val="nil"/>
          <w:bottom w:val="nil"/>
          <w:right w:val="nil"/>
          <w:between w:val="nil"/>
        </w:pBdr>
        <w:shd w:val="clear" w:color="auto" w:fill="E6E6E6"/>
        <w:spacing w:after="0"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Cerința 10 - Proiectul face parte dintr-o strategie de dezvoltare teritorială/ locală (după caz) </w:t>
      </w:r>
    </w:p>
    <w:p w14:paraId="00000352" w14:textId="77777777" w:rsidR="00473F28" w:rsidRPr="005574E7" w:rsidRDefault="00473F28">
      <w:pPr>
        <w:pBdr>
          <w:top w:val="nil"/>
          <w:left w:val="nil"/>
          <w:bottom w:val="nil"/>
          <w:right w:val="nil"/>
          <w:between w:val="nil"/>
        </w:pBdr>
        <w:spacing w:after="240" w:line="240" w:lineRule="auto"/>
        <w:ind w:right="-720" w:hanging="2"/>
        <w:jc w:val="both"/>
        <w:rPr>
          <w:rFonts w:ascii="Monserat" w:eastAsia="Montserrat" w:hAnsi="Monserat" w:cs="Montserrat"/>
          <w:color w:val="000000"/>
          <w:sz w:val="24"/>
          <w:szCs w:val="24"/>
        </w:rPr>
      </w:pPr>
      <w:bookmarkStart w:id="127" w:name="_heading=h.39kk8xu" w:colFirst="0" w:colLast="0"/>
      <w:bookmarkEnd w:id="127"/>
    </w:p>
    <w:p w14:paraId="00000353" w14:textId="0C9CC685"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Cerința 11 - (pentru municipii </w:t>
      </w:r>
      <w:proofErr w:type="spellStart"/>
      <w:r w:rsidRPr="005574E7">
        <w:rPr>
          <w:rFonts w:ascii="Monserat" w:eastAsia="Montserrat" w:hAnsi="Monserat" w:cs="Montserrat"/>
          <w:b/>
          <w:color w:val="000000"/>
          <w:sz w:val="24"/>
          <w:szCs w:val="24"/>
        </w:rPr>
        <w:t>re</w:t>
      </w:r>
      <w:r w:rsidR="00645AC6">
        <w:rPr>
          <w:rFonts w:ascii="Monserat" w:eastAsia="Montserrat" w:hAnsi="Monserat" w:cs="Montserrat"/>
          <w:b/>
          <w:color w:val="000000"/>
          <w:sz w:val="24"/>
          <w:szCs w:val="24"/>
        </w:rPr>
        <w:t>ș</w:t>
      </w:r>
      <w:r w:rsidRPr="005574E7">
        <w:rPr>
          <w:rFonts w:ascii="Monserat" w:eastAsia="Montserrat" w:hAnsi="Monserat" w:cs="Montserrat"/>
          <w:b/>
          <w:color w:val="000000"/>
          <w:sz w:val="24"/>
          <w:szCs w:val="24"/>
        </w:rPr>
        <w:t>edintă</w:t>
      </w:r>
      <w:proofErr w:type="spellEnd"/>
      <w:r w:rsidRPr="005574E7">
        <w:rPr>
          <w:rFonts w:ascii="Monserat" w:eastAsia="Montserrat" w:hAnsi="Monserat" w:cs="Montserrat"/>
          <w:b/>
          <w:color w:val="000000"/>
          <w:sz w:val="24"/>
          <w:szCs w:val="24"/>
        </w:rPr>
        <w:t xml:space="preserve"> de județ) Strategia de dezvoltare teritorială din care face parte proiectul a obținut Avizul de conformitate emis de Serviciul Dezvoltare Urban</w:t>
      </w:r>
      <w:r w:rsidR="00645AC6">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(SDU) din cadrul ADR Nord-Est.</w:t>
      </w:r>
    </w:p>
    <w:p w14:paraId="00000354" w14:textId="77777777" w:rsidR="00473F28" w:rsidRPr="005574E7" w:rsidRDefault="00473F28">
      <w:pPr>
        <w:spacing w:after="0"/>
        <w:ind w:hanging="2"/>
        <w:jc w:val="both"/>
        <w:rPr>
          <w:rFonts w:ascii="Monserat" w:eastAsia="Montserrat" w:hAnsi="Monserat" w:cs="Montserrat"/>
          <w:sz w:val="24"/>
          <w:szCs w:val="24"/>
        </w:rPr>
      </w:pPr>
    </w:p>
    <w:p w14:paraId="00000355"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b/>
          <w:color w:val="000000"/>
          <w:sz w:val="24"/>
          <w:szCs w:val="24"/>
        </w:rPr>
      </w:pPr>
      <w:r w:rsidRPr="005574E7">
        <w:rPr>
          <w:rFonts w:ascii="Monserat" w:eastAsia="Montserrat" w:hAnsi="Monserat" w:cs="Montserrat"/>
          <w:b/>
          <w:color w:val="000000"/>
          <w:sz w:val="24"/>
          <w:szCs w:val="24"/>
        </w:rPr>
        <w:t xml:space="preserve">Cerința 12 - Proiectul respectă prevederile </w:t>
      </w:r>
      <w:proofErr w:type="spellStart"/>
      <w:r w:rsidRPr="005574E7">
        <w:rPr>
          <w:rFonts w:ascii="Monserat" w:eastAsia="Montserrat" w:hAnsi="Monserat" w:cs="Montserrat"/>
          <w:b/>
          <w:color w:val="000000"/>
          <w:sz w:val="24"/>
          <w:szCs w:val="24"/>
        </w:rPr>
        <w:t>legislaţiei</w:t>
      </w:r>
      <w:proofErr w:type="spellEnd"/>
      <w:r w:rsidRPr="005574E7">
        <w:rPr>
          <w:rFonts w:ascii="Monserat" w:eastAsia="Montserrat" w:hAnsi="Monserat" w:cs="Montserrat"/>
          <w:b/>
          <w:color w:val="000000"/>
          <w:sz w:val="24"/>
          <w:szCs w:val="24"/>
        </w:rPr>
        <w:t xml:space="preserve"> comunitare </w:t>
      </w:r>
      <w:proofErr w:type="spellStart"/>
      <w:r w:rsidRPr="005574E7">
        <w:rPr>
          <w:rFonts w:ascii="Monserat" w:eastAsia="Montserrat" w:hAnsi="Monserat" w:cs="Montserrat"/>
          <w:b/>
          <w:color w:val="000000"/>
          <w:sz w:val="24"/>
          <w:szCs w:val="24"/>
        </w:rPr>
        <w:t>şi</w:t>
      </w:r>
      <w:proofErr w:type="spellEnd"/>
      <w:r w:rsidRPr="005574E7">
        <w:rPr>
          <w:rFonts w:ascii="Monserat" w:eastAsia="Montserrat" w:hAnsi="Monserat" w:cs="Montserrat"/>
          <w:b/>
          <w:color w:val="000000"/>
          <w:sz w:val="24"/>
          <w:szCs w:val="24"/>
        </w:rPr>
        <w:t xml:space="preserve"> </w:t>
      </w:r>
      <w:proofErr w:type="spellStart"/>
      <w:r w:rsidRPr="005574E7">
        <w:rPr>
          <w:rFonts w:ascii="Monserat" w:eastAsia="Montserrat" w:hAnsi="Monserat" w:cs="Montserrat"/>
          <w:b/>
          <w:color w:val="000000"/>
          <w:sz w:val="24"/>
          <w:szCs w:val="24"/>
        </w:rPr>
        <w:t>naţionale</w:t>
      </w:r>
      <w:proofErr w:type="spellEnd"/>
      <w:r w:rsidRPr="005574E7">
        <w:rPr>
          <w:rFonts w:ascii="Monserat" w:eastAsia="Montserrat" w:hAnsi="Monserat" w:cs="Montserrat"/>
          <w:b/>
          <w:color w:val="000000"/>
          <w:sz w:val="24"/>
          <w:szCs w:val="24"/>
        </w:rPr>
        <w:t xml:space="preserve"> în domeniul dezvoltării durabile, </w:t>
      </w:r>
      <w:proofErr w:type="spellStart"/>
      <w:r w:rsidRPr="005574E7">
        <w:rPr>
          <w:rFonts w:ascii="Monserat" w:eastAsia="Montserrat" w:hAnsi="Monserat" w:cs="Montserrat"/>
          <w:b/>
          <w:color w:val="000000"/>
          <w:sz w:val="24"/>
          <w:szCs w:val="24"/>
        </w:rPr>
        <w:t>egalităţii</w:t>
      </w:r>
      <w:proofErr w:type="spellEnd"/>
      <w:r w:rsidRPr="005574E7">
        <w:rPr>
          <w:rFonts w:ascii="Monserat" w:eastAsia="Montserrat" w:hAnsi="Monserat" w:cs="Montserrat"/>
          <w:b/>
          <w:color w:val="000000"/>
          <w:sz w:val="24"/>
          <w:szCs w:val="24"/>
        </w:rPr>
        <w:t xml:space="preserve"> de </w:t>
      </w:r>
      <w:proofErr w:type="spellStart"/>
      <w:r w:rsidRPr="005574E7">
        <w:rPr>
          <w:rFonts w:ascii="Monserat" w:eastAsia="Montserrat" w:hAnsi="Monserat" w:cs="Montserrat"/>
          <w:b/>
          <w:color w:val="000000"/>
          <w:sz w:val="24"/>
          <w:szCs w:val="24"/>
        </w:rPr>
        <w:t>şanse</w:t>
      </w:r>
      <w:proofErr w:type="spellEnd"/>
      <w:r w:rsidRPr="005574E7">
        <w:rPr>
          <w:rFonts w:ascii="Monserat" w:eastAsia="Montserrat" w:hAnsi="Monserat" w:cs="Montserrat"/>
          <w:b/>
          <w:color w:val="000000"/>
          <w:sz w:val="24"/>
          <w:szCs w:val="24"/>
        </w:rPr>
        <w:t xml:space="preserve"> </w:t>
      </w:r>
      <w:proofErr w:type="spellStart"/>
      <w:r w:rsidRPr="005574E7">
        <w:rPr>
          <w:rFonts w:ascii="Monserat" w:eastAsia="Montserrat" w:hAnsi="Monserat" w:cs="Montserrat"/>
          <w:b/>
          <w:color w:val="000000"/>
          <w:sz w:val="24"/>
          <w:szCs w:val="24"/>
        </w:rPr>
        <w:t>şi</w:t>
      </w:r>
      <w:proofErr w:type="spellEnd"/>
      <w:r w:rsidRPr="005574E7">
        <w:rPr>
          <w:rFonts w:ascii="Monserat" w:eastAsia="Montserrat" w:hAnsi="Monserat" w:cs="Montserrat"/>
          <w:b/>
          <w:color w:val="000000"/>
          <w:sz w:val="24"/>
          <w:szCs w:val="24"/>
        </w:rPr>
        <w:t xml:space="preserve"> nediscriminării, </w:t>
      </w:r>
      <w:proofErr w:type="spellStart"/>
      <w:r w:rsidRPr="005574E7">
        <w:rPr>
          <w:rFonts w:ascii="Monserat" w:eastAsia="Montserrat" w:hAnsi="Monserat" w:cs="Montserrat"/>
          <w:b/>
          <w:color w:val="000000"/>
          <w:sz w:val="24"/>
          <w:szCs w:val="24"/>
        </w:rPr>
        <w:t>egalităţii</w:t>
      </w:r>
      <w:proofErr w:type="spellEnd"/>
      <w:r w:rsidRPr="005574E7">
        <w:rPr>
          <w:rFonts w:ascii="Monserat" w:eastAsia="Montserrat" w:hAnsi="Monserat" w:cs="Montserrat"/>
          <w:b/>
          <w:color w:val="000000"/>
          <w:sz w:val="24"/>
          <w:szCs w:val="24"/>
        </w:rPr>
        <w:t xml:space="preserve"> de gen </w:t>
      </w:r>
      <w:proofErr w:type="spellStart"/>
      <w:r w:rsidRPr="005574E7">
        <w:rPr>
          <w:rFonts w:ascii="Monserat" w:eastAsia="Montserrat" w:hAnsi="Monserat" w:cs="Montserrat"/>
          <w:b/>
          <w:color w:val="000000"/>
          <w:sz w:val="24"/>
          <w:szCs w:val="24"/>
        </w:rPr>
        <w:t>şi</w:t>
      </w:r>
      <w:proofErr w:type="spellEnd"/>
      <w:r w:rsidRPr="005574E7">
        <w:rPr>
          <w:rFonts w:ascii="Monserat" w:eastAsia="Montserrat" w:hAnsi="Monserat" w:cs="Montserrat"/>
          <w:b/>
          <w:color w:val="000000"/>
          <w:sz w:val="24"/>
          <w:szCs w:val="24"/>
        </w:rPr>
        <w:t xml:space="preserve"> accesibilității pentru persoanele cu dizabilități.</w:t>
      </w:r>
    </w:p>
    <w:p w14:paraId="00000356"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Se vor avea în vedere prevederile secțiunilor 3.16 si 3.19.</w:t>
      </w:r>
    </w:p>
    <w:p w14:paraId="00000357" w14:textId="77777777" w:rsidR="00473F28" w:rsidRPr="005574E7" w:rsidRDefault="00473F28">
      <w:pPr>
        <w:spacing w:after="0"/>
        <w:ind w:hanging="2"/>
        <w:jc w:val="both"/>
        <w:rPr>
          <w:rFonts w:ascii="Monserat" w:eastAsia="Montserrat" w:hAnsi="Monserat" w:cs="Montserrat"/>
        </w:rPr>
      </w:pPr>
    </w:p>
    <w:p w14:paraId="00000358"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Cerința 13 - Proiectul respectă cerințele privind imunizarea infrastructurii la schimbările climatice </w:t>
      </w:r>
    </w:p>
    <w:p w14:paraId="00000359" w14:textId="3781F0A9" w:rsidR="00473F28" w:rsidRPr="005574E7" w:rsidRDefault="00FD3028">
      <w:pPr>
        <w:jc w:val="both"/>
        <w:rPr>
          <w:rFonts w:ascii="Monserat" w:eastAsia="Montserrat" w:hAnsi="Monserat" w:cs="Montserrat"/>
        </w:rPr>
      </w:pPr>
      <w:bookmarkStart w:id="128" w:name="_heading=h.1opuj5n" w:colFirst="0" w:colLast="0"/>
      <w:bookmarkEnd w:id="128"/>
      <w:r w:rsidRPr="005574E7">
        <w:rPr>
          <w:rFonts w:ascii="Monserat" w:eastAsia="Montserrat" w:hAnsi="Monserat" w:cs="Montserrat"/>
        </w:rPr>
        <w:t>Proiectul include măsuri de atenuare și/</w:t>
      </w:r>
      <w:r w:rsidR="00645AC6">
        <w:rPr>
          <w:rFonts w:ascii="Monserat" w:eastAsia="Montserrat" w:hAnsi="Monserat" w:cs="Montserrat"/>
        </w:rPr>
        <w:t xml:space="preserve"> </w:t>
      </w:r>
      <w:r w:rsidRPr="005574E7">
        <w:rPr>
          <w:rFonts w:ascii="Monserat" w:eastAsia="Montserrat" w:hAnsi="Monserat" w:cs="Montserrat"/>
        </w:rPr>
        <w:t>sau adaptare la schimbările climatice având în vedere prevederile secțiunii 3.17 din prezentul ghid si a celor din Metodologia privind Imunizarea la Schimbările Climatice și respectarea Principiului DNSH, Anexa 10 DNSH – P3 – Investiții care promoveaz</w:t>
      </w:r>
      <w:r w:rsidR="00645AC6">
        <w:rPr>
          <w:rFonts w:ascii="Monserat" w:eastAsia="Montserrat" w:hAnsi="Monserat" w:cs="Montserrat"/>
        </w:rPr>
        <w:t>ă</w:t>
      </w:r>
      <w:r w:rsidRPr="005574E7">
        <w:rPr>
          <w:rFonts w:ascii="Monserat" w:eastAsia="Montserrat" w:hAnsi="Monserat" w:cs="Montserrat"/>
        </w:rPr>
        <w:t xml:space="preserve"> creșterea infrastructurii verzi în zonele urbane și Circulara MMAP nr. DGEICPSC 108047/08.08.2023, disponibile pe pagina web </w:t>
      </w:r>
      <w:hyperlink r:id="rId18">
        <w:r w:rsidRPr="005574E7">
          <w:rPr>
            <w:rFonts w:ascii="Monserat" w:eastAsia="Montserrat" w:hAnsi="Monserat" w:cs="Montserrat"/>
            <w:color w:val="0000FF"/>
            <w:u w:val="single"/>
          </w:rPr>
          <w:t>https://regionordest.ro/documente-suport/</w:t>
        </w:r>
      </w:hyperlink>
      <w:r w:rsidRPr="005574E7">
        <w:rPr>
          <w:rFonts w:ascii="Monserat" w:eastAsia="Montserrat" w:hAnsi="Monserat" w:cs="Montserrat"/>
        </w:rPr>
        <w:t xml:space="preserve"> .</w:t>
      </w:r>
    </w:p>
    <w:p w14:paraId="0000035A"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Cerința 14 -  Proiectul respectă principiul DNSH</w:t>
      </w:r>
    </w:p>
    <w:p w14:paraId="0000035B" w14:textId="77777777" w:rsidR="00473F28" w:rsidRPr="005574E7" w:rsidRDefault="00FD3028">
      <w:pPr>
        <w:pBdr>
          <w:top w:val="nil"/>
          <w:left w:val="nil"/>
          <w:bottom w:val="nil"/>
          <w:right w:val="nil"/>
          <w:between w:val="nil"/>
        </w:pBdr>
        <w:spacing w:before="120" w:after="120"/>
        <w:ind w:left="2" w:hanging="2"/>
        <w:jc w:val="both"/>
        <w:rPr>
          <w:rFonts w:ascii="Monserat" w:eastAsia="Montserrat" w:hAnsi="Monserat" w:cs="Montserrat"/>
          <w:b/>
          <w:color w:val="000000"/>
        </w:rPr>
      </w:pPr>
      <w:r w:rsidRPr="005574E7">
        <w:rPr>
          <w:rFonts w:ascii="Monserat" w:eastAsia="Montserrat" w:hAnsi="Monserat" w:cs="Montserrat"/>
          <w:color w:val="000000"/>
        </w:rPr>
        <w:t xml:space="preserve">Conform Regulamentului (UE) 1060/2021, proiectele sprijinite trebuie să cuprindă activități care respectă standardele și prioritățile Uniunii în materie de climă și mediu, masuri care </w:t>
      </w:r>
      <w:r w:rsidRPr="005574E7">
        <w:rPr>
          <w:rFonts w:ascii="Monserat" w:eastAsia="Montserrat" w:hAnsi="Monserat" w:cs="Montserrat"/>
          <w:b/>
          <w:color w:val="000000"/>
        </w:rPr>
        <w:t>nu prejudiciază în mod semnificativ obiectivele de mediu în sensul articolului 17 din Regulamentul (UE) 2020/852 al Parlamentului European și al Consiliului.</w:t>
      </w:r>
    </w:p>
    <w:p w14:paraId="0000035C" w14:textId="3716AA1D" w:rsidR="00473F28" w:rsidRPr="005574E7" w:rsidRDefault="00FD3028">
      <w:pPr>
        <w:pBdr>
          <w:top w:val="nil"/>
          <w:left w:val="nil"/>
          <w:bottom w:val="nil"/>
          <w:right w:val="nil"/>
          <w:between w:val="nil"/>
        </w:pBdr>
        <w:spacing w:before="120" w:after="120"/>
        <w:ind w:left="2" w:hanging="2"/>
        <w:jc w:val="both"/>
        <w:rPr>
          <w:rFonts w:ascii="Monserat" w:eastAsia="Montserrat" w:hAnsi="Monserat" w:cs="Montserrat"/>
          <w:color w:val="000000"/>
        </w:rPr>
      </w:pPr>
      <w:r w:rsidRPr="005574E7">
        <w:rPr>
          <w:rFonts w:ascii="Monserat" w:eastAsia="Montserrat" w:hAnsi="Monserat" w:cs="Montserrat"/>
          <w:color w:val="000000"/>
        </w:rPr>
        <w:t>Solicitanții la finanțare vor analiza proiectele având în vedere prevederile secțiunii 3.17 din prezentul ghid si a celor din Metodologia privind imunizarea la schimbările climatice și respectarea principiului DNSH, Anexa 10 DNSH – P3 – Investiții care promoveaz</w:t>
      </w:r>
      <w:r w:rsidR="00645AC6">
        <w:rPr>
          <w:rFonts w:ascii="Monserat" w:eastAsia="Montserrat" w:hAnsi="Monserat" w:cs="Montserrat"/>
          <w:color w:val="000000"/>
        </w:rPr>
        <w:t>ă</w:t>
      </w:r>
      <w:r w:rsidRPr="005574E7">
        <w:rPr>
          <w:rFonts w:ascii="Monserat" w:eastAsia="Montserrat" w:hAnsi="Monserat" w:cs="Montserrat"/>
          <w:color w:val="000000"/>
        </w:rPr>
        <w:t xml:space="preserve"> creșterea infrastructurii verzi în zonele urbane pe pagina web </w:t>
      </w:r>
      <w:hyperlink r:id="rId19">
        <w:r w:rsidRPr="005574E7">
          <w:rPr>
            <w:rFonts w:ascii="Monserat" w:eastAsia="Montserrat" w:hAnsi="Monserat" w:cs="Montserrat"/>
            <w:color w:val="0000FF"/>
            <w:u w:val="single"/>
          </w:rPr>
          <w:t>https://regionordest.ro/documente-suport/</w:t>
        </w:r>
      </w:hyperlink>
      <w:r w:rsidRPr="005574E7">
        <w:rPr>
          <w:rFonts w:ascii="Monserat" w:eastAsia="Montserrat" w:hAnsi="Monserat" w:cs="Montserrat"/>
          <w:color w:val="000000"/>
        </w:rPr>
        <w:t>.</w:t>
      </w:r>
    </w:p>
    <w:p w14:paraId="0000035D" w14:textId="77777777"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Cerința 15 - Proiectul nu intră sub </w:t>
      </w:r>
      <w:proofErr w:type="spellStart"/>
      <w:r w:rsidRPr="005574E7">
        <w:rPr>
          <w:rFonts w:ascii="Monserat" w:eastAsia="Montserrat" w:hAnsi="Monserat" w:cs="Montserrat"/>
          <w:b/>
          <w:color w:val="000000"/>
          <w:sz w:val="24"/>
          <w:szCs w:val="24"/>
        </w:rPr>
        <w:t>incidenţa</w:t>
      </w:r>
      <w:proofErr w:type="spellEnd"/>
      <w:r w:rsidRPr="005574E7">
        <w:rPr>
          <w:rFonts w:ascii="Monserat" w:eastAsia="Montserrat" w:hAnsi="Monserat" w:cs="Montserrat"/>
          <w:b/>
          <w:color w:val="000000"/>
          <w:sz w:val="24"/>
          <w:szCs w:val="24"/>
        </w:rPr>
        <w:t xml:space="preserve"> ajutorului de stat sau în cadrul acestuia nu sunt identificate elemente de natura ajutorului de stat </w:t>
      </w:r>
    </w:p>
    <w:p w14:paraId="0000035E"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b/>
          <w:color w:val="000000"/>
          <w:sz w:val="24"/>
          <w:szCs w:val="24"/>
        </w:rPr>
      </w:pPr>
      <w:bookmarkStart w:id="129" w:name="_heading=h.48pi1tg" w:colFirst="0" w:colLast="0"/>
      <w:bookmarkEnd w:id="129"/>
    </w:p>
    <w:p w14:paraId="0000035F" w14:textId="450166A6"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b/>
          <w:color w:val="000000"/>
          <w:sz w:val="24"/>
          <w:szCs w:val="24"/>
        </w:rPr>
      </w:pPr>
      <w:r w:rsidRPr="005574E7">
        <w:rPr>
          <w:rFonts w:ascii="Monserat" w:eastAsia="Montserrat" w:hAnsi="Monserat" w:cs="Montserrat"/>
          <w:b/>
          <w:color w:val="000000"/>
          <w:sz w:val="24"/>
          <w:szCs w:val="24"/>
        </w:rPr>
        <w:t xml:space="preserve">Cerința 16 - Locul de implementare a proiectului este situat în municipiul/ municipiul </w:t>
      </w:r>
      <w:proofErr w:type="spellStart"/>
      <w:r w:rsidRPr="005574E7">
        <w:rPr>
          <w:rFonts w:ascii="Monserat" w:eastAsia="Montserrat" w:hAnsi="Monserat" w:cs="Montserrat"/>
          <w:b/>
          <w:color w:val="000000"/>
          <w:sz w:val="24"/>
          <w:szCs w:val="24"/>
        </w:rPr>
        <w:t>re</w:t>
      </w:r>
      <w:r w:rsidR="00645AC6">
        <w:rPr>
          <w:rFonts w:ascii="Monserat" w:eastAsia="Montserrat" w:hAnsi="Monserat" w:cs="Montserrat"/>
          <w:b/>
          <w:color w:val="000000"/>
          <w:sz w:val="24"/>
          <w:szCs w:val="24"/>
        </w:rPr>
        <w:t>ș</w:t>
      </w:r>
      <w:r w:rsidRPr="005574E7">
        <w:rPr>
          <w:rFonts w:ascii="Monserat" w:eastAsia="Montserrat" w:hAnsi="Monserat" w:cs="Montserrat"/>
          <w:b/>
          <w:color w:val="000000"/>
          <w:sz w:val="24"/>
          <w:szCs w:val="24"/>
        </w:rPr>
        <w:t>edint</w:t>
      </w:r>
      <w:r w:rsidR="00645AC6">
        <w:rPr>
          <w:rFonts w:ascii="Monserat" w:eastAsia="Montserrat" w:hAnsi="Monserat" w:cs="Montserrat"/>
          <w:b/>
          <w:color w:val="000000"/>
          <w:sz w:val="24"/>
          <w:szCs w:val="24"/>
        </w:rPr>
        <w:t>ă</w:t>
      </w:r>
      <w:proofErr w:type="spellEnd"/>
      <w:r w:rsidRPr="005574E7">
        <w:rPr>
          <w:rFonts w:ascii="Monserat" w:eastAsia="Montserrat" w:hAnsi="Monserat" w:cs="Montserrat"/>
          <w:b/>
          <w:color w:val="000000"/>
          <w:sz w:val="24"/>
          <w:szCs w:val="24"/>
        </w:rPr>
        <w:t xml:space="preserve"> de jude</w:t>
      </w:r>
      <w:r w:rsidR="00645AC6">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 xml:space="preserve">, inclusiv zona </w:t>
      </w:r>
      <w:proofErr w:type="spellStart"/>
      <w:r w:rsidRPr="005574E7">
        <w:rPr>
          <w:rFonts w:ascii="Monserat" w:eastAsia="Montserrat" w:hAnsi="Monserat" w:cs="Montserrat"/>
          <w:b/>
          <w:color w:val="000000"/>
          <w:sz w:val="24"/>
          <w:szCs w:val="24"/>
        </w:rPr>
        <w:t>funcţională</w:t>
      </w:r>
      <w:proofErr w:type="spellEnd"/>
      <w:r w:rsidRPr="005574E7">
        <w:rPr>
          <w:rFonts w:ascii="Monserat" w:eastAsia="Montserrat" w:hAnsi="Monserat" w:cs="Montserrat"/>
          <w:b/>
          <w:color w:val="000000"/>
          <w:sz w:val="24"/>
          <w:szCs w:val="24"/>
        </w:rPr>
        <w:t xml:space="preserve"> urbană/ zona metropolitana aferent</w:t>
      </w:r>
      <w:r w:rsidR="00645AC6">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acestuia, din Regiunea de Dezvoltare Nord-Est.</w:t>
      </w:r>
    </w:p>
    <w:p w14:paraId="00000360" w14:textId="77777777" w:rsidR="00473F28" w:rsidRPr="005574E7" w:rsidRDefault="00473F28">
      <w:pPr>
        <w:ind w:hanging="2"/>
        <w:jc w:val="both"/>
        <w:rPr>
          <w:rFonts w:ascii="Monserat" w:eastAsia="Montserrat" w:hAnsi="Monserat" w:cs="Montserrat"/>
        </w:rPr>
      </w:pPr>
    </w:p>
    <w:p w14:paraId="00000361" w14:textId="639BB029" w:rsidR="00473F28" w:rsidRPr="00645AC6" w:rsidRDefault="00FD3028">
      <w:pPr>
        <w:ind w:hanging="2"/>
        <w:jc w:val="both"/>
        <w:rPr>
          <w:rFonts w:ascii="Monserat" w:eastAsia="Montserrat" w:hAnsi="Monserat" w:cs="Montserrat"/>
          <w:sz w:val="28"/>
          <w:szCs w:val="28"/>
          <w:u w:val="single"/>
        </w:rPr>
      </w:pPr>
      <w:r w:rsidRPr="00645AC6">
        <w:rPr>
          <w:rFonts w:ascii="Monserat" w:eastAsia="Montserrat" w:hAnsi="Monserat" w:cs="Montserrat"/>
          <w:b/>
          <w:sz w:val="28"/>
          <w:szCs w:val="28"/>
          <w:u w:val="single"/>
        </w:rPr>
        <w:t>Alte cerin</w:t>
      </w:r>
      <w:r w:rsidR="00645AC6" w:rsidRPr="00645AC6">
        <w:rPr>
          <w:rFonts w:ascii="Monserat" w:eastAsia="Montserrat" w:hAnsi="Monserat" w:cs="Montserrat"/>
          <w:b/>
          <w:sz w:val="28"/>
          <w:szCs w:val="28"/>
          <w:u w:val="single"/>
        </w:rPr>
        <w:t>ț</w:t>
      </w:r>
      <w:r w:rsidRPr="00645AC6">
        <w:rPr>
          <w:rFonts w:ascii="Monserat" w:eastAsia="Montserrat" w:hAnsi="Monserat" w:cs="Montserrat"/>
          <w:b/>
          <w:sz w:val="28"/>
          <w:szCs w:val="28"/>
          <w:u w:val="single"/>
        </w:rPr>
        <w:t xml:space="preserve">e specifice: </w:t>
      </w:r>
    </w:p>
    <w:p w14:paraId="00000362" w14:textId="4B64FEA1" w:rsidR="00473F28" w:rsidRPr="005574E7" w:rsidRDefault="00FD3028">
      <w:pPr>
        <w:pBdr>
          <w:top w:val="nil"/>
          <w:left w:val="nil"/>
          <w:bottom w:val="nil"/>
          <w:right w:val="nil"/>
          <w:between w:val="nil"/>
        </w:pBdr>
        <w:shd w:val="clear" w:color="auto" w:fill="E6E6E6"/>
        <w:spacing w:after="0"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Cerința 17 - Suprafața de teren pe care se realizează investi</w:t>
      </w:r>
      <w:r w:rsidR="00645AC6">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ia nu va fi mai mică de 500 mp (</w:t>
      </w:r>
      <w:r w:rsidR="00645AC6">
        <w:rPr>
          <w:rFonts w:ascii="Monserat" w:eastAsia="Montserrat" w:hAnsi="Monserat" w:cs="Montserrat"/>
          <w:b/>
          <w:color w:val="000000"/>
          <w:sz w:val="24"/>
          <w:szCs w:val="24"/>
        </w:rPr>
        <w:t>î</w:t>
      </w:r>
      <w:r w:rsidRPr="005574E7">
        <w:rPr>
          <w:rFonts w:ascii="Monserat" w:eastAsia="Montserrat" w:hAnsi="Monserat" w:cs="Montserrat"/>
          <w:b/>
          <w:color w:val="000000"/>
          <w:sz w:val="24"/>
          <w:szCs w:val="24"/>
        </w:rPr>
        <w:t>n cazul f</w:t>
      </w:r>
      <w:r w:rsidR="00645AC6">
        <w:rPr>
          <w:rFonts w:ascii="Monserat" w:eastAsia="Montserrat" w:hAnsi="Monserat" w:cs="Montserrat"/>
          <w:b/>
          <w:color w:val="000000"/>
          <w:sz w:val="24"/>
          <w:szCs w:val="24"/>
        </w:rPr>
        <w:t>âș</w:t>
      </w:r>
      <w:r w:rsidRPr="005574E7">
        <w:rPr>
          <w:rFonts w:ascii="Monserat" w:eastAsia="Montserrat" w:hAnsi="Monserat" w:cs="Montserrat"/>
          <w:b/>
          <w:color w:val="000000"/>
          <w:sz w:val="24"/>
          <w:szCs w:val="24"/>
        </w:rPr>
        <w:t>iilor plantate), respectiv 1000 mp pentru parcuri, grădini, scuaruri sau p</w:t>
      </w:r>
      <w:r w:rsidR="00645AC6">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duri</w:t>
      </w:r>
      <w:r w:rsidR="00645AC6">
        <w:rPr>
          <w:rFonts w:ascii="Monserat" w:eastAsia="Montserrat" w:hAnsi="Monserat" w:cs="Montserrat"/>
          <w:b/>
          <w:color w:val="000000"/>
          <w:sz w:val="24"/>
          <w:szCs w:val="24"/>
        </w:rPr>
        <w:t>-</w:t>
      </w:r>
      <w:r w:rsidRPr="005574E7">
        <w:rPr>
          <w:rFonts w:ascii="Monserat" w:eastAsia="Montserrat" w:hAnsi="Monserat" w:cs="Montserrat"/>
          <w:b/>
          <w:color w:val="000000"/>
          <w:sz w:val="24"/>
          <w:szCs w:val="24"/>
        </w:rPr>
        <w:t>parc</w:t>
      </w:r>
    </w:p>
    <w:p w14:paraId="00000363" w14:textId="399ADAFF" w:rsidR="00473F28" w:rsidRPr="005574E7" w:rsidRDefault="00645AC6">
      <w:pPr>
        <w:pBdr>
          <w:top w:val="nil"/>
          <w:left w:val="nil"/>
          <w:bottom w:val="nil"/>
          <w:right w:val="nil"/>
          <w:between w:val="nil"/>
        </w:pBdr>
        <w:shd w:val="clear" w:color="auto" w:fill="E6E6E6"/>
        <w:spacing w:after="0" w:line="240" w:lineRule="auto"/>
        <w:ind w:hanging="2"/>
        <w:jc w:val="both"/>
        <w:rPr>
          <w:rFonts w:ascii="Monserat" w:eastAsia="Montserrat" w:hAnsi="Monserat" w:cs="Montserrat"/>
          <w:color w:val="000000"/>
          <w:sz w:val="24"/>
          <w:szCs w:val="24"/>
        </w:rPr>
      </w:pPr>
      <w:r>
        <w:rPr>
          <w:rFonts w:ascii="Monserat" w:eastAsia="Montserrat" w:hAnsi="Monserat" w:cs="Montserrat"/>
          <w:b/>
          <w:color w:val="000000"/>
          <w:sz w:val="24"/>
          <w:szCs w:val="24"/>
        </w:rPr>
        <w:t>ș</w:t>
      </w:r>
      <w:r w:rsidR="00FD3028" w:rsidRPr="005574E7">
        <w:rPr>
          <w:rFonts w:ascii="Monserat" w:eastAsia="Montserrat" w:hAnsi="Monserat" w:cs="Montserrat"/>
          <w:b/>
          <w:color w:val="000000"/>
          <w:sz w:val="24"/>
          <w:szCs w:val="24"/>
        </w:rPr>
        <w:t>i</w:t>
      </w:r>
    </w:p>
    <w:p w14:paraId="00000364" w14:textId="7B841641" w:rsidR="00473F28" w:rsidRPr="005574E7" w:rsidRDefault="00FD3028">
      <w:pPr>
        <w:pBdr>
          <w:top w:val="nil"/>
          <w:left w:val="nil"/>
          <w:bottom w:val="nil"/>
          <w:right w:val="nil"/>
          <w:between w:val="nil"/>
        </w:pBdr>
        <w:shd w:val="clear" w:color="auto" w:fill="E6E6E6"/>
        <w:spacing w:after="0"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Suprafa</w:t>
      </w:r>
      <w:r w:rsidR="00645AC6">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a total</w:t>
      </w:r>
      <w:r w:rsidR="00645AC6">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de teren pe care se va realiza investi</w:t>
      </w:r>
      <w:r w:rsidR="00645AC6">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ia nu va fi mai mic</w:t>
      </w:r>
      <w:r w:rsidR="00645AC6">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de 1000 mp.</w:t>
      </w:r>
      <w:r w:rsidRPr="005574E7">
        <w:rPr>
          <w:rFonts w:ascii="Monserat" w:eastAsia="Montserrat" w:hAnsi="Monserat" w:cs="Montserrat"/>
          <w:sz w:val="24"/>
          <w:szCs w:val="24"/>
        </w:rPr>
        <w:t xml:space="preserve">     </w:t>
      </w:r>
    </w:p>
    <w:p w14:paraId="00000365" w14:textId="77777777" w:rsidR="00473F28" w:rsidRPr="005574E7" w:rsidRDefault="00473F28">
      <w:pPr>
        <w:pBdr>
          <w:top w:val="nil"/>
          <w:left w:val="nil"/>
          <w:bottom w:val="nil"/>
          <w:right w:val="nil"/>
          <w:between w:val="nil"/>
        </w:pBdr>
        <w:shd w:val="clear" w:color="auto" w:fill="E6E6E6"/>
        <w:spacing w:after="0" w:line="240" w:lineRule="auto"/>
        <w:ind w:hanging="2"/>
        <w:jc w:val="both"/>
        <w:rPr>
          <w:rFonts w:ascii="Monserat" w:eastAsia="Montserrat" w:hAnsi="Monserat" w:cs="Montserrat"/>
          <w:color w:val="000000"/>
          <w:sz w:val="24"/>
          <w:szCs w:val="24"/>
        </w:rPr>
      </w:pPr>
    </w:p>
    <w:p w14:paraId="00000366" w14:textId="06CF2B8A" w:rsidR="00473F28" w:rsidRPr="005574E7" w:rsidRDefault="00FD3028">
      <w:pPr>
        <w:pBdr>
          <w:top w:val="nil"/>
          <w:left w:val="nil"/>
          <w:bottom w:val="nil"/>
          <w:right w:val="nil"/>
          <w:between w:val="nil"/>
        </w:pBdr>
        <w:shd w:val="clear" w:color="auto" w:fill="E6E6E6"/>
        <w:spacing w:line="240" w:lineRule="auto"/>
        <w:ind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Cerința 18 - Suprafața cumulat</w:t>
      </w:r>
      <w:r w:rsidR="00645AC6">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a amplasamentelor de pe un teren din categoria spa</w:t>
      </w:r>
      <w:r w:rsidR="00645AC6">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iilor verzi este de maximum 10 % din suprafa</w:t>
      </w:r>
      <w:r w:rsidR="00645AC6">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a acelui teren.</w:t>
      </w:r>
      <w:r w:rsidRPr="005574E7">
        <w:rPr>
          <w:rFonts w:ascii="Monserat" w:eastAsia="Montserrat" w:hAnsi="Monserat" w:cs="Montserrat"/>
          <w:sz w:val="24"/>
          <w:szCs w:val="24"/>
        </w:rPr>
        <w:t xml:space="preserve">     </w:t>
      </w:r>
    </w:p>
    <w:p w14:paraId="00000367" w14:textId="77777777" w:rsidR="00473F28" w:rsidRPr="005574E7" w:rsidRDefault="00473F28">
      <w:pPr>
        <w:ind w:hanging="2"/>
        <w:jc w:val="both"/>
        <w:rPr>
          <w:rFonts w:ascii="Monserat" w:eastAsia="Montserrat" w:hAnsi="Monserat" w:cs="Montserrat"/>
          <w:highlight w:val="yellow"/>
        </w:rPr>
      </w:pPr>
    </w:p>
    <w:p w14:paraId="00000368" w14:textId="77777777" w:rsidR="00473F28" w:rsidRPr="005574E7" w:rsidRDefault="00FD3028">
      <w:pPr>
        <w:ind w:hanging="2"/>
        <w:jc w:val="both"/>
        <w:rPr>
          <w:rFonts w:ascii="Monserat" w:eastAsia="Montserrat" w:hAnsi="Monserat" w:cs="Montserrat"/>
          <w:b/>
          <w:sz w:val="24"/>
          <w:szCs w:val="24"/>
        </w:rPr>
      </w:pPr>
      <w:proofErr w:type="spellStart"/>
      <w:r w:rsidRPr="005574E7">
        <w:rPr>
          <w:rFonts w:ascii="Monserat" w:eastAsia="Montserrat" w:hAnsi="Monserat" w:cs="Montserrat"/>
          <w:b/>
          <w:sz w:val="24"/>
          <w:szCs w:val="24"/>
        </w:rPr>
        <w:t>Atentie</w:t>
      </w:r>
      <w:proofErr w:type="spellEnd"/>
      <w:r w:rsidRPr="005574E7">
        <w:rPr>
          <w:rFonts w:ascii="Monserat" w:eastAsia="Montserrat" w:hAnsi="Monserat" w:cs="Montserrat"/>
          <w:b/>
          <w:sz w:val="24"/>
          <w:szCs w:val="24"/>
        </w:rPr>
        <w:t>!</w:t>
      </w:r>
    </w:p>
    <w:p w14:paraId="00000369" w14:textId="4A6473EC"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Popula</w:t>
      </w:r>
      <w:r w:rsidR="00377A36">
        <w:rPr>
          <w:rFonts w:ascii="Monserat" w:eastAsia="Montserrat" w:hAnsi="Monserat" w:cs="Montserrat"/>
        </w:rPr>
        <w:t>ț</w:t>
      </w:r>
      <w:r w:rsidRPr="005574E7">
        <w:rPr>
          <w:rFonts w:ascii="Monserat" w:eastAsia="Montserrat" w:hAnsi="Monserat" w:cs="Montserrat"/>
        </w:rPr>
        <w:t>ia deservit</w:t>
      </w:r>
      <w:r w:rsidR="00377A36">
        <w:rPr>
          <w:rFonts w:ascii="Monserat" w:eastAsia="Montserrat" w:hAnsi="Monserat" w:cs="Montserrat"/>
        </w:rPr>
        <w:t>ă</w:t>
      </w:r>
      <w:r w:rsidRPr="005574E7">
        <w:rPr>
          <w:rFonts w:ascii="Monserat" w:eastAsia="Montserrat" w:hAnsi="Monserat" w:cs="Montserrat"/>
        </w:rPr>
        <w:t xml:space="preserve"> de investi</w:t>
      </w:r>
      <w:r w:rsidR="00377A36">
        <w:rPr>
          <w:rFonts w:ascii="Monserat" w:eastAsia="Montserrat" w:hAnsi="Monserat" w:cs="Montserrat"/>
        </w:rPr>
        <w:t>ț</w:t>
      </w:r>
      <w:r w:rsidRPr="005574E7">
        <w:rPr>
          <w:rFonts w:ascii="Monserat" w:eastAsia="Montserrat" w:hAnsi="Monserat" w:cs="Montserrat"/>
        </w:rPr>
        <w:t xml:space="preserve">ie reprezintă </w:t>
      </w:r>
      <w:proofErr w:type="spellStart"/>
      <w:r w:rsidRPr="005574E7">
        <w:rPr>
          <w:rFonts w:ascii="Monserat" w:eastAsia="Montserrat" w:hAnsi="Monserat" w:cs="Montserrat"/>
        </w:rPr>
        <w:t>populaţia</w:t>
      </w:r>
      <w:proofErr w:type="spellEnd"/>
      <w:r w:rsidRPr="005574E7">
        <w:rPr>
          <w:rFonts w:ascii="Monserat" w:eastAsia="Montserrat" w:hAnsi="Monserat" w:cs="Montserrat"/>
        </w:rPr>
        <w:t xml:space="preserve"> care </w:t>
      </w:r>
      <w:proofErr w:type="spellStart"/>
      <w:r w:rsidRPr="005574E7">
        <w:rPr>
          <w:rFonts w:ascii="Monserat" w:eastAsia="Montserrat" w:hAnsi="Monserat" w:cs="Montserrat"/>
        </w:rPr>
        <w:t>locuieşte</w:t>
      </w:r>
      <w:proofErr w:type="spellEnd"/>
      <w:r w:rsidRPr="005574E7">
        <w:rPr>
          <w:rFonts w:ascii="Monserat" w:eastAsia="Montserrat" w:hAnsi="Monserat" w:cs="Montserrat"/>
        </w:rPr>
        <w:t xml:space="preserve"> pe o rază de 2 km de la infrastructura verde nou construită sau modernizată semnificativ în zonele urbane. </w:t>
      </w:r>
      <w:r w:rsidR="00377A36">
        <w:rPr>
          <w:rFonts w:ascii="Monserat" w:eastAsia="Montserrat" w:hAnsi="Monserat" w:cs="Montserrat"/>
        </w:rPr>
        <w:t>Î</w:t>
      </w:r>
      <w:r w:rsidRPr="005574E7">
        <w:rPr>
          <w:rFonts w:ascii="Monserat" w:eastAsia="Montserrat" w:hAnsi="Monserat" w:cs="Montserrat"/>
        </w:rPr>
        <w:t xml:space="preserve">n grila de evaluare, punctarea se va realiza </w:t>
      </w:r>
      <w:proofErr w:type="spellStart"/>
      <w:r w:rsidRPr="005574E7">
        <w:rPr>
          <w:rFonts w:ascii="Monserat" w:eastAsia="Montserrat" w:hAnsi="Monserat" w:cs="Montserrat"/>
        </w:rPr>
        <w:t>diferenţiat</w:t>
      </w:r>
      <w:proofErr w:type="spellEnd"/>
      <w:r w:rsidRPr="005574E7">
        <w:rPr>
          <w:rFonts w:ascii="Monserat" w:eastAsia="Montserrat" w:hAnsi="Monserat" w:cs="Montserrat"/>
        </w:rPr>
        <w:t xml:space="preserve"> în </w:t>
      </w:r>
      <w:proofErr w:type="spellStart"/>
      <w:r w:rsidRPr="005574E7">
        <w:rPr>
          <w:rFonts w:ascii="Monserat" w:eastAsia="Montserrat" w:hAnsi="Monserat" w:cs="Montserrat"/>
        </w:rPr>
        <w:t>funcţie</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populaţia</w:t>
      </w:r>
      <w:proofErr w:type="spellEnd"/>
      <w:r w:rsidRPr="005574E7">
        <w:rPr>
          <w:rFonts w:ascii="Monserat" w:eastAsia="Montserrat" w:hAnsi="Monserat" w:cs="Montserrat"/>
        </w:rPr>
        <w:t xml:space="preserve"> care are acces la obiectivul de </w:t>
      </w:r>
      <w:proofErr w:type="spellStart"/>
      <w:r w:rsidRPr="005574E7">
        <w:rPr>
          <w:rFonts w:ascii="Monserat" w:eastAsia="Montserrat" w:hAnsi="Monserat" w:cs="Montserrat"/>
        </w:rPr>
        <w:t>investiţie</w:t>
      </w:r>
      <w:proofErr w:type="spellEnd"/>
      <w:r w:rsidRPr="005574E7">
        <w:rPr>
          <w:rFonts w:ascii="Monserat" w:eastAsia="Montserrat" w:hAnsi="Monserat" w:cs="Montserrat"/>
        </w:rPr>
        <w:t xml:space="preserve"> (num</w:t>
      </w:r>
      <w:r w:rsidR="00377A36">
        <w:rPr>
          <w:rFonts w:ascii="Monserat" w:eastAsia="Montserrat" w:hAnsi="Monserat" w:cs="Montserrat"/>
        </w:rPr>
        <w:t>ă</w:t>
      </w:r>
      <w:r w:rsidRPr="005574E7">
        <w:rPr>
          <w:rFonts w:ascii="Monserat" w:eastAsia="Montserrat" w:hAnsi="Monserat" w:cs="Montserrat"/>
        </w:rPr>
        <w:t>r de persoane).</w:t>
      </w:r>
      <w:r w:rsidRPr="005574E7">
        <w:rPr>
          <w:rFonts w:ascii="Monserat" w:eastAsia="Montserrat" w:hAnsi="Monserat" w:cs="Montserrat"/>
        </w:rPr>
        <w:tab/>
      </w:r>
    </w:p>
    <w:p w14:paraId="0000036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Valoarea realizată reprezintă populația estimată ca având acces la infrastructurile verzi realizate în cadrul proiectului, și se măsoară la finalizarea și punerea în funcțiune a acestor infrastructuri verzi.</w:t>
      </w:r>
    </w:p>
    <w:p w14:paraId="0000036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La depunerea cererii de </w:t>
      </w:r>
      <w:proofErr w:type="spellStart"/>
      <w:r w:rsidRPr="005574E7">
        <w:rPr>
          <w:rFonts w:ascii="Monserat" w:eastAsia="Montserrat" w:hAnsi="Monserat" w:cs="Montserrat"/>
        </w:rPr>
        <w:t>finantare</w:t>
      </w:r>
      <w:proofErr w:type="spellEnd"/>
      <w:r w:rsidRPr="005574E7">
        <w:rPr>
          <w:rFonts w:ascii="Monserat" w:eastAsia="Montserrat" w:hAnsi="Monserat" w:cs="Montserrat"/>
        </w:rPr>
        <w:t xml:space="preserve">, solicitantul va prezenta documente justificative care prezintă metodologia de estimare și calcularea populației raportate. (de exemplu, sursa de date pentru populația domiciliată în zona respectivă poate fi un document de la </w:t>
      </w:r>
      <w:proofErr w:type="spellStart"/>
      <w:r w:rsidRPr="005574E7">
        <w:rPr>
          <w:rFonts w:ascii="Monserat" w:eastAsia="Montserrat" w:hAnsi="Monserat" w:cs="Montserrat"/>
        </w:rPr>
        <w:t>Directia</w:t>
      </w:r>
      <w:proofErr w:type="spellEnd"/>
      <w:r w:rsidRPr="005574E7">
        <w:rPr>
          <w:rFonts w:ascii="Monserat" w:eastAsia="Montserrat" w:hAnsi="Monserat" w:cs="Montserrat"/>
        </w:rPr>
        <w:t xml:space="preserve">/ Serviciul de Evidență a Persoanelor de la nivelul  UAT solicitant de finanțare prin care se precizează populația care locuiește pe o rază de 2 km). </w:t>
      </w:r>
    </w:p>
    <w:p w14:paraId="0000036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De asemenea, delimitarea arealului/ suprafeței se poate realiza in baza informațiilor furnizate de către proiectant.</w:t>
      </w:r>
    </w:p>
    <w:p w14:paraId="0000036D" w14:textId="77777777" w:rsidR="00473F28" w:rsidRPr="005574E7" w:rsidRDefault="00473F28">
      <w:pPr>
        <w:spacing w:after="0"/>
        <w:jc w:val="both"/>
        <w:rPr>
          <w:rFonts w:ascii="Monserat" w:eastAsia="Montserrat" w:hAnsi="Monserat" w:cs="Montserrat"/>
        </w:rPr>
      </w:pPr>
      <w:bookmarkStart w:id="130" w:name="_heading=h.2nusc19" w:colFirst="0" w:colLast="0"/>
      <w:bookmarkEnd w:id="130"/>
    </w:p>
    <w:p w14:paraId="0000036E" w14:textId="02961F14" w:rsidR="00473F28" w:rsidRPr="005574E7" w:rsidRDefault="00FD3028" w:rsidP="008F0BA0">
      <w:pPr>
        <w:pStyle w:val="Heading1"/>
        <w:numPr>
          <w:ilvl w:val="0"/>
          <w:numId w:val="8"/>
        </w:numPr>
        <w:spacing w:before="0" w:after="0"/>
        <w:ind w:left="0" w:hanging="2"/>
        <w:jc w:val="both"/>
        <w:rPr>
          <w:rFonts w:ascii="Monserat" w:eastAsia="Montserrat" w:hAnsi="Monserat" w:cs="Montserrat"/>
          <w:iCs/>
          <w:color w:val="000000"/>
          <w:sz w:val="24"/>
          <w:szCs w:val="24"/>
        </w:rPr>
      </w:pPr>
      <w:bookmarkStart w:id="131" w:name="_Toc160718990"/>
      <w:r w:rsidRPr="005574E7">
        <w:rPr>
          <w:rFonts w:ascii="Monserat" w:eastAsia="Montserrat" w:hAnsi="Monserat" w:cs="Montserrat"/>
          <w:iCs/>
          <w:color w:val="000000"/>
          <w:sz w:val="24"/>
          <w:szCs w:val="24"/>
        </w:rPr>
        <w:t>Indicatori de etap</w:t>
      </w:r>
      <w:r w:rsidR="00377A36">
        <w:rPr>
          <w:rFonts w:ascii="Monserat" w:eastAsia="Montserrat" w:hAnsi="Monserat" w:cs="Montserrat"/>
          <w:iCs/>
          <w:color w:val="000000"/>
          <w:sz w:val="24"/>
          <w:szCs w:val="24"/>
        </w:rPr>
        <w:t>ă</w:t>
      </w:r>
      <w:bookmarkEnd w:id="131"/>
    </w:p>
    <w:p w14:paraId="0000036F" w14:textId="77777777" w:rsidR="00473F28" w:rsidRPr="005574E7" w:rsidRDefault="00473F28">
      <w:pPr>
        <w:ind w:hanging="2"/>
        <w:jc w:val="both"/>
        <w:rPr>
          <w:rFonts w:ascii="Monserat" w:eastAsia="Montserrat" w:hAnsi="Monserat" w:cs="Montserrat"/>
        </w:rPr>
      </w:pPr>
    </w:p>
    <w:p w14:paraId="0000037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Indicatorii de etapă reprezintă repere cantitative, valorice sau calitative </w:t>
      </w:r>
      <w:proofErr w:type="spellStart"/>
      <w:r w:rsidRPr="005574E7">
        <w:rPr>
          <w:rFonts w:ascii="Monserat" w:eastAsia="Montserrat" w:hAnsi="Monserat" w:cs="Montserrat"/>
        </w:rPr>
        <w:t>faţă</w:t>
      </w:r>
      <w:proofErr w:type="spellEnd"/>
      <w:r w:rsidRPr="005574E7">
        <w:rPr>
          <w:rFonts w:ascii="Monserat" w:eastAsia="Montserrat" w:hAnsi="Monserat" w:cs="Montserrat"/>
        </w:rPr>
        <w:t xml:space="preserve"> de care este monitorizat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evaluat, într-o manieră obiectivă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transparentă, progresul implementării unui proiect.</w:t>
      </w:r>
    </w:p>
    <w:p w14:paraId="0000037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funcție de specificul proiectelor, indicatorii de etapă pot reprezenta:</w:t>
      </w:r>
    </w:p>
    <w:p w14:paraId="0000037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a) realizarea unor </w:t>
      </w:r>
      <w:proofErr w:type="spellStart"/>
      <w:r w:rsidRPr="005574E7">
        <w:rPr>
          <w:rFonts w:ascii="Monserat" w:eastAsia="Montserrat" w:hAnsi="Monserat" w:cs="Montserrat"/>
        </w:rPr>
        <w:t>activităţi</w:t>
      </w:r>
      <w:proofErr w:type="spellEnd"/>
      <w:r w:rsidRPr="005574E7">
        <w:rPr>
          <w:rFonts w:ascii="Monserat" w:eastAsia="Montserrat" w:hAnsi="Monserat" w:cs="Montserrat"/>
        </w:rPr>
        <w:t xml:space="preserve"> sau </w:t>
      </w:r>
      <w:proofErr w:type="spellStart"/>
      <w:r w:rsidRPr="005574E7">
        <w:rPr>
          <w:rFonts w:ascii="Monserat" w:eastAsia="Montserrat" w:hAnsi="Monserat" w:cs="Montserrat"/>
        </w:rPr>
        <w:t>subactivităţi</w:t>
      </w:r>
      <w:proofErr w:type="spellEnd"/>
      <w:r w:rsidRPr="005574E7">
        <w:rPr>
          <w:rFonts w:ascii="Monserat" w:eastAsia="Montserrat" w:hAnsi="Monserat" w:cs="Montserrat"/>
        </w:rPr>
        <w:t xml:space="preserve"> din proiect,</w:t>
      </w:r>
    </w:p>
    <w:p w14:paraId="0000037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b) atingerea unor stadii de implementare sau de </w:t>
      </w:r>
      <w:proofErr w:type="spellStart"/>
      <w:r w:rsidRPr="005574E7">
        <w:rPr>
          <w:rFonts w:ascii="Monserat" w:eastAsia="Montserrat" w:hAnsi="Monserat" w:cs="Montserrat"/>
        </w:rPr>
        <w:t>execuţie</w:t>
      </w:r>
      <w:proofErr w:type="spellEnd"/>
      <w:r w:rsidRPr="005574E7">
        <w:rPr>
          <w:rFonts w:ascii="Monserat" w:eastAsia="Montserrat" w:hAnsi="Monserat" w:cs="Montserrat"/>
        </w:rPr>
        <w:t xml:space="preserve"> tehnică sau financiară prestabilite, precum </w:t>
      </w:r>
      <w:proofErr w:type="spellStart"/>
      <w:r w:rsidRPr="005574E7">
        <w:rPr>
          <w:rFonts w:ascii="Monserat" w:eastAsia="Montserrat" w:hAnsi="Monserat" w:cs="Montserrat"/>
        </w:rPr>
        <w:t>şi</w:t>
      </w:r>
      <w:proofErr w:type="spellEnd"/>
    </w:p>
    <w:p w14:paraId="0000037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 stadii sau valori intermediare ale indicatorilor de realizare.</w:t>
      </w:r>
    </w:p>
    <w:p w14:paraId="00000375" w14:textId="77777777" w:rsidR="00473F28" w:rsidRPr="005574E7" w:rsidRDefault="00473F28">
      <w:pPr>
        <w:ind w:hanging="2"/>
        <w:jc w:val="both"/>
        <w:rPr>
          <w:rFonts w:ascii="Monserat" w:eastAsia="Montserrat" w:hAnsi="Monserat" w:cs="Montserrat"/>
        </w:rPr>
      </w:pPr>
    </w:p>
    <w:p w14:paraId="0000037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Planul de monitorizare a proiectului este parte integrantă a contractului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0000377" w14:textId="44439AB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cadrul Anexei 4 sunt detaliați indicatorii care pot fi selectați de către un solicitant de finanțare, în funcție de tipologia investiției, modalitatea de validare a acestora de către AM PR Nord-Est în implementare, termenul maxim de realizare si documentele/</w:t>
      </w:r>
      <w:r w:rsidR="006A5C39">
        <w:rPr>
          <w:rFonts w:ascii="Monserat" w:eastAsia="Montserrat" w:hAnsi="Monserat" w:cs="Montserrat"/>
        </w:rPr>
        <w:t xml:space="preserve"> </w:t>
      </w:r>
      <w:r w:rsidRPr="005574E7">
        <w:rPr>
          <w:rFonts w:ascii="Monserat" w:eastAsia="Montserrat" w:hAnsi="Monserat" w:cs="Montserrat"/>
        </w:rPr>
        <w:t>dovezile care probează îndeplinirea indicatorilor.</w:t>
      </w:r>
    </w:p>
    <w:p w14:paraId="00000378" w14:textId="593826BB"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Primul indicator de etap</w:t>
      </w:r>
      <w:r w:rsidR="006A5C39">
        <w:rPr>
          <w:rFonts w:ascii="Monserat" w:eastAsia="Montserrat" w:hAnsi="Monserat" w:cs="Montserrat"/>
        </w:rPr>
        <w:t>ă</w:t>
      </w:r>
      <w:r w:rsidRPr="005574E7">
        <w:rPr>
          <w:rFonts w:ascii="Monserat" w:eastAsia="Montserrat" w:hAnsi="Monserat" w:cs="Montserrat"/>
        </w:rPr>
        <w:t xml:space="preserve"> poate fi stabilit la un interval de minim o lună, dar nu mai mult de 6 luni, calculat din prima zi de începere a implementării proiectului, așa cum este prevăzută în contractul de finanțare.</w:t>
      </w:r>
    </w:p>
    <w:p w14:paraId="00000379" w14:textId="2C86B010"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Precizăm că solicitanții de finanțare își pot selecta indicatorii de etapă aplicabili, în funcție de tipologia de proiect, își pot stabili termenele de realizare, fără însă a depăși termenul maxim prevăzut în Anexa 4_Planul de monitorizare </w:t>
      </w:r>
      <w:r w:rsidR="006A5C39">
        <w:rPr>
          <w:rFonts w:ascii="Monserat" w:eastAsia="Montserrat" w:hAnsi="Monserat" w:cs="Montserrat"/>
        </w:rPr>
        <w:t>ș</w:t>
      </w:r>
      <w:r w:rsidRPr="005574E7">
        <w:rPr>
          <w:rFonts w:ascii="Monserat" w:eastAsia="Montserrat" w:hAnsi="Monserat" w:cs="Montserrat"/>
        </w:rPr>
        <w:t xml:space="preserve">i </w:t>
      </w:r>
      <w:r w:rsidR="006A5C39">
        <w:rPr>
          <w:rFonts w:ascii="Monserat" w:eastAsia="Montserrat" w:hAnsi="Monserat" w:cs="Montserrat"/>
        </w:rPr>
        <w:t>î</w:t>
      </w:r>
      <w:r w:rsidRPr="005574E7">
        <w:rPr>
          <w:rFonts w:ascii="Monserat" w:eastAsia="Montserrat" w:hAnsi="Monserat" w:cs="Montserrat"/>
        </w:rPr>
        <w:t>n capitolul 11.3 din ghidul solicitantului.</w:t>
      </w:r>
    </w:p>
    <w:p w14:paraId="0000037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Contractul de finanțare cuprinde modalitatea de urmărire și măsurile avute în vedere de AM PR Nord-Est pentru respectarea Planului de monitorizare de către beneficiarii de finanțare.</w:t>
      </w:r>
    </w:p>
    <w:p w14:paraId="0000037E" w14:textId="66992ECD" w:rsidR="00473F28" w:rsidRPr="005574E7" w:rsidRDefault="00FD3028" w:rsidP="00BC3266">
      <w:pPr>
        <w:pStyle w:val="Heading1"/>
        <w:numPr>
          <w:ilvl w:val="0"/>
          <w:numId w:val="8"/>
        </w:numPr>
        <w:spacing w:before="0" w:after="0"/>
        <w:ind w:left="0" w:hanging="2"/>
        <w:jc w:val="both"/>
        <w:rPr>
          <w:rFonts w:ascii="Monserat" w:eastAsia="Montserrat" w:hAnsi="Monserat" w:cs="Montserrat"/>
          <w:iCs/>
          <w:color w:val="000000"/>
          <w:sz w:val="24"/>
          <w:szCs w:val="24"/>
        </w:rPr>
      </w:pPr>
      <w:bookmarkStart w:id="132" w:name="_heading=h.1302m92" w:colFirst="0" w:colLast="0"/>
      <w:bookmarkStart w:id="133" w:name="_Toc160718991"/>
      <w:bookmarkEnd w:id="132"/>
      <w:r w:rsidRPr="005574E7">
        <w:rPr>
          <w:rFonts w:ascii="Monserat" w:eastAsia="Montserrat" w:hAnsi="Monserat" w:cs="Montserrat"/>
          <w:iCs/>
          <w:color w:val="000000"/>
          <w:sz w:val="24"/>
          <w:szCs w:val="24"/>
        </w:rPr>
        <w:t xml:space="preserve">Completarea </w:t>
      </w:r>
      <w:r w:rsidR="006A5C39">
        <w:rPr>
          <w:rFonts w:ascii="Monserat" w:eastAsia="Montserrat" w:hAnsi="Monserat" w:cs="Montserrat"/>
          <w:iCs/>
          <w:color w:val="000000"/>
          <w:sz w:val="24"/>
          <w:szCs w:val="24"/>
        </w:rPr>
        <w:t>ș</w:t>
      </w:r>
      <w:r w:rsidRPr="005574E7">
        <w:rPr>
          <w:rFonts w:ascii="Monserat" w:eastAsia="Montserrat" w:hAnsi="Monserat" w:cs="Montserrat"/>
          <w:iCs/>
          <w:color w:val="000000"/>
          <w:sz w:val="24"/>
          <w:szCs w:val="24"/>
        </w:rPr>
        <w:t>i depunerea cererilor de finan</w:t>
      </w:r>
      <w:r w:rsidR="006A5C39">
        <w:rPr>
          <w:rFonts w:ascii="Monserat" w:eastAsia="Montserrat" w:hAnsi="Monserat" w:cs="Montserrat"/>
          <w:iCs/>
          <w:color w:val="000000"/>
          <w:sz w:val="24"/>
          <w:szCs w:val="24"/>
        </w:rPr>
        <w:t>ț</w:t>
      </w:r>
      <w:r w:rsidRPr="005574E7">
        <w:rPr>
          <w:rFonts w:ascii="Monserat" w:eastAsia="Montserrat" w:hAnsi="Monserat" w:cs="Montserrat"/>
          <w:iCs/>
          <w:color w:val="000000"/>
          <w:sz w:val="24"/>
          <w:szCs w:val="24"/>
        </w:rPr>
        <w:t>are</w:t>
      </w:r>
      <w:bookmarkEnd w:id="133"/>
    </w:p>
    <w:p w14:paraId="0000037F" w14:textId="77777777" w:rsidR="00473F28" w:rsidRPr="005574E7" w:rsidRDefault="00473F28">
      <w:pPr>
        <w:spacing w:after="0"/>
        <w:ind w:hanging="2"/>
        <w:jc w:val="both"/>
        <w:rPr>
          <w:rFonts w:ascii="Monserat" w:eastAsia="Montserrat" w:hAnsi="Monserat" w:cs="Montserrat"/>
        </w:rPr>
      </w:pPr>
    </w:p>
    <w:p w14:paraId="00000380" w14:textId="77777777" w:rsidR="00473F28" w:rsidRPr="005574E7" w:rsidRDefault="00473F28">
      <w:pPr>
        <w:spacing w:after="0"/>
        <w:ind w:hanging="2"/>
        <w:jc w:val="both"/>
        <w:rPr>
          <w:rFonts w:ascii="Monserat" w:eastAsia="Montserrat" w:hAnsi="Monserat" w:cs="Montserrat"/>
        </w:rPr>
      </w:pPr>
      <w:bookmarkStart w:id="134" w:name="_heading=h.3mzq4wv" w:colFirst="0" w:colLast="0"/>
      <w:bookmarkEnd w:id="134"/>
    </w:p>
    <w:bookmarkStart w:id="135" w:name="_Toc160718992" w:displacedByCustomXml="next"/>
    <w:sdt>
      <w:sdtPr>
        <w:rPr>
          <w:rFonts w:ascii="Monserat" w:hAnsi="Monserat"/>
        </w:rPr>
        <w:tag w:val="goog_rdk_110"/>
        <w:id w:val="-427820188"/>
      </w:sdtPr>
      <w:sdtEndPr>
        <w:rPr>
          <w:bCs w:val="0"/>
        </w:rPr>
      </w:sdtEndPr>
      <w:sdtContent>
        <w:p w14:paraId="00000381" w14:textId="6A552567" w:rsidR="00473F28" w:rsidRPr="005574E7" w:rsidRDefault="00FD3028" w:rsidP="00BC3266">
          <w:pPr>
            <w:pStyle w:val="Heading1"/>
            <w:numPr>
              <w:ilvl w:val="1"/>
              <w:numId w:val="8"/>
            </w:numPr>
            <w:spacing w:before="0" w:after="0"/>
            <w:jc w:val="both"/>
            <w:textDirection w:val="lrTb"/>
            <w:rPr>
              <w:rFonts w:ascii="Monserat" w:eastAsia="Arial" w:hAnsi="Monserat"/>
              <w:bCs w:val="0"/>
              <w:color w:val="000000"/>
              <w:sz w:val="22"/>
              <w:szCs w:val="22"/>
            </w:rPr>
          </w:pPr>
          <w:r w:rsidRPr="005574E7">
            <w:rPr>
              <w:rFonts w:ascii="Monserat" w:eastAsia="Montserrat" w:hAnsi="Monserat" w:cs="Montserrat"/>
              <w:bCs w:val="0"/>
              <w:color w:val="000000"/>
              <w:sz w:val="24"/>
              <w:szCs w:val="24"/>
            </w:rPr>
            <w:t>Completare</w:t>
          </w:r>
          <w:sdt>
            <w:sdtPr>
              <w:rPr>
                <w:rFonts w:ascii="Monserat" w:hAnsi="Monserat"/>
                <w:bCs w:val="0"/>
              </w:rPr>
              <w:tag w:val="goog_rdk_153"/>
              <w:id w:val="-1913005812"/>
            </w:sdtPr>
            <w:sdtEndPr/>
            <w:sdtContent/>
          </w:sdt>
          <w:sdt>
            <w:sdtPr>
              <w:rPr>
                <w:rFonts w:ascii="Monserat" w:hAnsi="Monserat"/>
                <w:bCs w:val="0"/>
              </w:rPr>
              <w:tag w:val="goog_rdk_177"/>
              <w:id w:val="-77752406"/>
            </w:sdtPr>
            <w:sdtEndPr/>
            <w:sdtContent/>
          </w:sdt>
          <w:sdt>
            <w:sdtPr>
              <w:rPr>
                <w:rFonts w:ascii="Monserat" w:hAnsi="Monserat"/>
                <w:bCs w:val="0"/>
              </w:rPr>
              <w:tag w:val="goog_rdk_201"/>
              <w:id w:val="-1258058178"/>
            </w:sdtPr>
            <w:sdtEndPr/>
            <w:sdtContent/>
          </w:sdt>
          <w:sdt>
            <w:sdtPr>
              <w:rPr>
                <w:rFonts w:ascii="Monserat" w:hAnsi="Monserat"/>
                <w:bCs w:val="0"/>
              </w:rPr>
              <w:tag w:val="goog_rdk_227"/>
              <w:id w:val="951282182"/>
            </w:sdtPr>
            <w:sdtEndPr/>
            <w:sdtContent/>
          </w:sdt>
          <w:sdt>
            <w:sdtPr>
              <w:rPr>
                <w:rFonts w:ascii="Monserat" w:hAnsi="Monserat"/>
                <w:bCs w:val="0"/>
              </w:rPr>
              <w:tag w:val="goog_rdk_244"/>
              <w:id w:val="-1016300018"/>
            </w:sdtPr>
            <w:sdtEndPr/>
            <w:sdtContent/>
          </w:sdt>
          <w:sdt>
            <w:sdtPr>
              <w:rPr>
                <w:rFonts w:ascii="Monserat" w:hAnsi="Monserat"/>
                <w:bCs w:val="0"/>
              </w:rPr>
              <w:tag w:val="goog_rdk_271"/>
              <w:id w:val="1002552122"/>
            </w:sdtPr>
            <w:sdtEndPr/>
            <w:sdtContent/>
          </w:sdt>
          <w:sdt>
            <w:sdtPr>
              <w:rPr>
                <w:rFonts w:ascii="Monserat" w:hAnsi="Monserat"/>
                <w:bCs w:val="0"/>
              </w:rPr>
              <w:tag w:val="goog_rdk_298"/>
              <w:id w:val="317470531"/>
            </w:sdtPr>
            <w:sdtEndPr/>
            <w:sdtContent/>
          </w:sdt>
          <w:sdt>
            <w:sdtPr>
              <w:rPr>
                <w:rFonts w:ascii="Monserat" w:hAnsi="Monserat"/>
                <w:bCs w:val="0"/>
              </w:rPr>
              <w:tag w:val="goog_rdk_326"/>
              <w:id w:val="1578165502"/>
            </w:sdtPr>
            <w:sdtEndPr/>
            <w:sdtContent/>
          </w:sdt>
          <w:sdt>
            <w:sdtPr>
              <w:rPr>
                <w:rFonts w:ascii="Monserat" w:hAnsi="Monserat"/>
                <w:bCs w:val="0"/>
              </w:rPr>
              <w:tag w:val="goog_rdk_355"/>
              <w:id w:val="1183244572"/>
            </w:sdtPr>
            <w:sdtEndPr/>
            <w:sdtContent/>
          </w:sdt>
          <w:sdt>
            <w:sdtPr>
              <w:rPr>
                <w:rFonts w:ascii="Monserat" w:hAnsi="Monserat"/>
                <w:bCs w:val="0"/>
              </w:rPr>
              <w:tag w:val="goog_rdk_385"/>
              <w:id w:val="1727638361"/>
            </w:sdtPr>
            <w:sdtEndPr/>
            <w:sdtContent/>
          </w:sdt>
          <w:sdt>
            <w:sdtPr>
              <w:rPr>
                <w:rFonts w:ascii="Monserat" w:hAnsi="Monserat"/>
                <w:bCs w:val="0"/>
              </w:rPr>
              <w:tag w:val="goog_rdk_414"/>
              <w:id w:val="-495194021"/>
            </w:sdtPr>
            <w:sdtEndPr/>
            <w:sdtContent/>
          </w:sdt>
          <w:sdt>
            <w:sdtPr>
              <w:rPr>
                <w:rFonts w:ascii="Monserat" w:hAnsi="Monserat"/>
                <w:bCs w:val="0"/>
              </w:rPr>
              <w:tag w:val="goog_rdk_443"/>
              <w:id w:val="1131522838"/>
            </w:sdtPr>
            <w:sdtEndPr/>
            <w:sdtContent/>
          </w:sdt>
          <w:sdt>
            <w:sdtPr>
              <w:rPr>
                <w:rFonts w:ascii="Monserat" w:hAnsi="Monserat"/>
                <w:bCs w:val="0"/>
              </w:rPr>
              <w:tag w:val="goog_rdk_475"/>
              <w:id w:val="-1100250805"/>
            </w:sdtPr>
            <w:sdtEndPr/>
            <w:sdtContent/>
          </w:sdt>
          <w:sdt>
            <w:sdtPr>
              <w:rPr>
                <w:rFonts w:ascii="Monserat" w:hAnsi="Monserat"/>
                <w:bCs w:val="0"/>
              </w:rPr>
              <w:tag w:val="goog_rdk_511"/>
              <w:id w:val="2129893530"/>
            </w:sdtPr>
            <w:sdtEndPr/>
            <w:sdtContent/>
          </w:sdt>
          <w:sdt>
            <w:sdtPr>
              <w:rPr>
                <w:rFonts w:ascii="Monserat" w:hAnsi="Monserat"/>
                <w:bCs w:val="0"/>
              </w:rPr>
              <w:tag w:val="goog_rdk_548"/>
              <w:id w:val="-1410383483"/>
            </w:sdtPr>
            <w:sdtEndPr/>
            <w:sdtContent/>
          </w:sdt>
          <w:r w:rsidRPr="005574E7">
            <w:rPr>
              <w:rFonts w:ascii="Monserat" w:eastAsia="Montserrat" w:hAnsi="Monserat" w:cs="Montserrat"/>
              <w:bCs w:val="0"/>
              <w:color w:val="000000"/>
              <w:sz w:val="24"/>
              <w:szCs w:val="24"/>
            </w:rPr>
            <w:t>a formularului cererii de finan</w:t>
          </w:r>
          <w:r w:rsidR="006A5C39">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are</w:t>
          </w:r>
        </w:p>
      </w:sdtContent>
    </w:sdt>
    <w:bookmarkEnd w:id="135" w:displacedByCustomXml="prev"/>
    <w:p w14:paraId="00000382" w14:textId="77777777" w:rsidR="00473F28" w:rsidRPr="005574E7" w:rsidRDefault="00473F28">
      <w:pPr>
        <w:keepNext/>
        <w:pBdr>
          <w:top w:val="nil"/>
          <w:left w:val="nil"/>
          <w:bottom w:val="nil"/>
          <w:right w:val="nil"/>
          <w:between w:val="nil"/>
        </w:pBdr>
        <w:spacing w:after="0" w:line="240" w:lineRule="auto"/>
        <w:jc w:val="both"/>
        <w:rPr>
          <w:rFonts w:ascii="Monserat" w:eastAsia="Montserrat" w:hAnsi="Monserat" w:cs="Montserrat"/>
          <w:b/>
          <w:color w:val="000000"/>
          <w:sz w:val="24"/>
          <w:szCs w:val="24"/>
        </w:rPr>
      </w:pPr>
    </w:p>
    <w:p w14:paraId="0000038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Documentația de finanțare este compusă din:</w:t>
      </w:r>
    </w:p>
    <w:p w14:paraId="00000384" w14:textId="1C7107A6" w:rsidR="00473F28" w:rsidRPr="005574E7" w:rsidRDefault="00FD3028">
      <w:pPr>
        <w:ind w:hanging="2"/>
        <w:jc w:val="both"/>
        <w:rPr>
          <w:rFonts w:ascii="Monserat" w:eastAsia="Montserrat" w:hAnsi="Monserat" w:cs="Montserrat"/>
        </w:rPr>
      </w:pPr>
      <w:r w:rsidRPr="005574E7">
        <w:rPr>
          <w:rFonts w:ascii="Monserat" w:eastAsia="Montserrat" w:hAnsi="Monserat" w:cs="Montserrat"/>
          <w:b/>
        </w:rPr>
        <w:t xml:space="preserve">- Formularul cererii de finanțare, </w:t>
      </w:r>
      <w:r w:rsidRPr="005574E7">
        <w:rPr>
          <w:rFonts w:ascii="Monserat" w:eastAsia="Montserrat" w:hAnsi="Monserat" w:cs="Montserrat"/>
        </w:rPr>
        <w:t>ale cărei secțiuni se completează în aplicația electronică MySMIS2021/</w:t>
      </w:r>
      <w:r w:rsidR="00611A24">
        <w:rPr>
          <w:rFonts w:ascii="Monserat" w:eastAsia="Montserrat" w:hAnsi="Monserat" w:cs="Montserrat"/>
        </w:rPr>
        <w:t xml:space="preserve"> </w:t>
      </w:r>
      <w:r w:rsidRPr="005574E7">
        <w:rPr>
          <w:rFonts w:ascii="Monserat" w:eastAsia="Montserrat" w:hAnsi="Monserat" w:cs="Montserrat"/>
        </w:rPr>
        <w:t>SMIS2021+. Anexa 1 la acest ghid va prezenta aceste secțiuni și va include instrucțiuni, recomandări și clarificări privind modul de completare. Aceste detalii vor fi disponibile inclusiv în cadrul aplicației MySMIS2021/</w:t>
      </w:r>
      <w:r w:rsidR="00611A24">
        <w:rPr>
          <w:rFonts w:ascii="Monserat" w:eastAsia="Montserrat" w:hAnsi="Monserat" w:cs="Montserrat"/>
        </w:rPr>
        <w:t xml:space="preserve"> </w:t>
      </w:r>
      <w:r w:rsidRPr="005574E7">
        <w:rPr>
          <w:rFonts w:ascii="Monserat" w:eastAsia="Montserrat" w:hAnsi="Monserat" w:cs="Montserrat"/>
        </w:rPr>
        <w:t>SMIS2021+, la completarea fiecărei secțiuni în parte.</w:t>
      </w:r>
    </w:p>
    <w:p w14:paraId="00000385" w14:textId="373F2B72" w:rsidR="00473F28" w:rsidRPr="005574E7" w:rsidRDefault="00FD3028">
      <w:pPr>
        <w:ind w:hanging="2"/>
        <w:jc w:val="both"/>
        <w:rPr>
          <w:rFonts w:ascii="Monserat" w:eastAsia="Montserrat" w:hAnsi="Monserat" w:cs="Montserrat"/>
        </w:rPr>
      </w:pPr>
      <w:r w:rsidRPr="005574E7">
        <w:rPr>
          <w:rFonts w:ascii="Monserat" w:eastAsia="Montserrat" w:hAnsi="Monserat" w:cs="Montserrat"/>
          <w:b/>
        </w:rPr>
        <w:t xml:space="preserve">- Anexele la cererea de finanțare - </w:t>
      </w:r>
      <w:r w:rsidRPr="005574E7">
        <w:rPr>
          <w:rFonts w:ascii="Monserat" w:eastAsia="Montserrat" w:hAnsi="Monserat" w:cs="Montserrat"/>
        </w:rPr>
        <w:t xml:space="preserve">Toate documentele (ex. documentația </w:t>
      </w:r>
      <w:proofErr w:type="spellStart"/>
      <w:r w:rsidRPr="005574E7">
        <w:rPr>
          <w:rFonts w:ascii="Monserat" w:eastAsia="Montserrat" w:hAnsi="Monserat" w:cs="Montserrat"/>
        </w:rPr>
        <w:t>tehnico</w:t>
      </w:r>
      <w:proofErr w:type="spellEnd"/>
      <w:r w:rsidRPr="005574E7">
        <w:rPr>
          <w:rFonts w:ascii="Monserat" w:eastAsia="Montserrat" w:hAnsi="Monserat" w:cs="Montserrat"/>
        </w:rPr>
        <w:t xml:space="preserve">-economică, avize) vor fi scanate, salvate în format </w:t>
      </w:r>
      <w:proofErr w:type="spellStart"/>
      <w:r w:rsidRPr="005574E7">
        <w:rPr>
          <w:rFonts w:ascii="Monserat" w:eastAsia="Montserrat" w:hAnsi="Monserat" w:cs="Montserrat"/>
        </w:rPr>
        <w:t>pdf</w:t>
      </w:r>
      <w:proofErr w:type="spellEnd"/>
      <w:r w:rsidRPr="005574E7">
        <w:rPr>
          <w:rFonts w:ascii="Monserat" w:eastAsia="Montserrat" w:hAnsi="Monserat" w:cs="Montserrat"/>
        </w:rPr>
        <w:t>, semnate digital și încărcate în MySMIS2021/</w:t>
      </w:r>
      <w:r w:rsidR="00611A24">
        <w:rPr>
          <w:rFonts w:ascii="Monserat" w:eastAsia="Montserrat" w:hAnsi="Monserat" w:cs="Montserrat"/>
        </w:rPr>
        <w:t xml:space="preserve"> </w:t>
      </w:r>
      <w:r w:rsidRPr="005574E7">
        <w:rPr>
          <w:rFonts w:ascii="Monserat" w:eastAsia="Montserrat" w:hAnsi="Monserat" w:cs="Montserrat"/>
        </w:rPr>
        <w:t xml:space="preserve">SMIS2021+, la completarea cererii de finanțare. </w:t>
      </w:r>
    </w:p>
    <w:p w14:paraId="00000386" w14:textId="7BD1476C"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Conform OUG 23/</w:t>
      </w:r>
      <w:r w:rsidR="00611A24">
        <w:rPr>
          <w:rFonts w:ascii="Monserat" w:eastAsia="Montserrat" w:hAnsi="Monserat" w:cs="Montserrat"/>
        </w:rPr>
        <w:t xml:space="preserve"> </w:t>
      </w:r>
      <w:r w:rsidRPr="005574E7">
        <w:rPr>
          <w:rFonts w:ascii="Monserat" w:eastAsia="Montserrat" w:hAnsi="Monserat" w:cs="Montserrat"/>
        </w:rPr>
        <w:t xml:space="preserve">2023, unele anexe sunt solicitate la momentul depunerii cererii de finanțare (a se vedea </w:t>
      </w:r>
      <w:proofErr w:type="spellStart"/>
      <w:r w:rsidRPr="005574E7">
        <w:rPr>
          <w:rFonts w:ascii="Monserat" w:eastAsia="Montserrat" w:hAnsi="Monserat" w:cs="Montserrat"/>
          <w:b/>
        </w:rPr>
        <w:t>secţiunea</w:t>
      </w:r>
      <w:proofErr w:type="spellEnd"/>
      <w:r w:rsidRPr="005574E7">
        <w:rPr>
          <w:rFonts w:ascii="Monserat" w:eastAsia="Montserrat" w:hAnsi="Monserat" w:cs="Montserrat"/>
          <w:b/>
        </w:rPr>
        <w:t xml:space="preserve"> 7.4</w:t>
      </w:r>
      <w:r w:rsidRPr="005574E7">
        <w:rPr>
          <w:rFonts w:ascii="Monserat" w:eastAsia="Montserrat" w:hAnsi="Monserat" w:cs="Montserrat"/>
        </w:rPr>
        <w:t>), iar altele în etapa contractuală (</w:t>
      </w:r>
      <w:proofErr w:type="spellStart"/>
      <w:r w:rsidRPr="005574E7">
        <w:rPr>
          <w:rFonts w:ascii="Monserat" w:eastAsia="Montserrat" w:hAnsi="Monserat" w:cs="Montserrat"/>
          <w:b/>
        </w:rPr>
        <w:t>secţiunea</w:t>
      </w:r>
      <w:proofErr w:type="spellEnd"/>
      <w:r w:rsidRPr="005574E7">
        <w:rPr>
          <w:rFonts w:ascii="Monserat" w:eastAsia="Montserrat" w:hAnsi="Monserat" w:cs="Montserrat"/>
          <w:b/>
        </w:rPr>
        <w:t xml:space="preserve"> 7.6</w:t>
      </w:r>
      <w:r w:rsidRPr="005574E7">
        <w:rPr>
          <w:rFonts w:ascii="Monserat" w:eastAsia="Montserrat" w:hAnsi="Monserat" w:cs="Montserrat"/>
        </w:rPr>
        <w:t xml:space="preserve">). În etapa de implementare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durabilitate a contractului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vor fi depuse documentele specificate în </w:t>
      </w:r>
      <w:proofErr w:type="spellStart"/>
      <w:r w:rsidRPr="005574E7">
        <w:rPr>
          <w:rFonts w:ascii="Monserat" w:eastAsia="Montserrat" w:hAnsi="Monserat" w:cs="Montserrat"/>
          <w:b/>
        </w:rPr>
        <w:t>secţiunea</w:t>
      </w:r>
      <w:proofErr w:type="spellEnd"/>
      <w:r w:rsidRPr="005574E7">
        <w:rPr>
          <w:rFonts w:ascii="Monserat" w:eastAsia="Montserrat" w:hAnsi="Monserat" w:cs="Montserrat"/>
          <w:b/>
        </w:rPr>
        <w:t xml:space="preserve"> 11</w:t>
      </w:r>
      <w:r w:rsidRPr="005574E7">
        <w:rPr>
          <w:rFonts w:ascii="Monserat" w:eastAsia="Montserrat" w:hAnsi="Monserat" w:cs="Montserrat"/>
        </w:rPr>
        <w:t xml:space="preserve"> din ghid.</w:t>
      </w:r>
    </w:p>
    <w:p w14:paraId="0000038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00000388" w14:textId="77777777" w:rsidR="00473F28" w:rsidRPr="005574E7" w:rsidRDefault="00473F28">
      <w:pPr>
        <w:spacing w:after="0"/>
        <w:ind w:hanging="2"/>
        <w:jc w:val="both"/>
        <w:rPr>
          <w:rFonts w:ascii="Monserat" w:eastAsia="Montserrat" w:hAnsi="Monserat" w:cs="Montserrat"/>
        </w:rPr>
      </w:pPr>
      <w:bookmarkStart w:id="136" w:name="_heading=h.2250f4o" w:colFirst="0" w:colLast="0"/>
      <w:bookmarkEnd w:id="136"/>
    </w:p>
    <w:p w14:paraId="00000389" w14:textId="77777777" w:rsidR="00473F28" w:rsidRPr="005574E7" w:rsidRDefault="00FD3028" w:rsidP="00BC3266">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37" w:name="_Toc160718993"/>
      <w:r w:rsidRPr="005574E7">
        <w:rPr>
          <w:rFonts w:ascii="Monserat" w:eastAsia="Montserrat" w:hAnsi="Monserat" w:cs="Montserrat"/>
          <w:bCs w:val="0"/>
          <w:color w:val="000000"/>
          <w:sz w:val="24"/>
          <w:szCs w:val="24"/>
        </w:rPr>
        <w:t>Limba utilizată în completarea cererii de finanțare</w:t>
      </w:r>
      <w:bookmarkEnd w:id="137"/>
      <w:r w:rsidRPr="005574E7">
        <w:rPr>
          <w:rFonts w:ascii="Monserat" w:eastAsia="Montserrat" w:hAnsi="Monserat" w:cs="Montserrat"/>
          <w:bCs w:val="0"/>
          <w:color w:val="000000"/>
          <w:sz w:val="24"/>
          <w:szCs w:val="24"/>
        </w:rPr>
        <w:t xml:space="preserve"> </w:t>
      </w:r>
    </w:p>
    <w:p w14:paraId="0000038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Limba utilizată în completarea </w:t>
      </w:r>
      <w:proofErr w:type="spellStart"/>
      <w:r w:rsidRPr="005574E7">
        <w:rPr>
          <w:rFonts w:ascii="Monserat" w:eastAsia="Montserrat" w:hAnsi="Monserat" w:cs="Montserrat"/>
        </w:rPr>
        <w:t>documentatiei</w:t>
      </w:r>
      <w:proofErr w:type="spellEnd"/>
      <w:r w:rsidRPr="005574E7">
        <w:rPr>
          <w:rFonts w:ascii="Monserat" w:eastAsia="Montserrat" w:hAnsi="Monserat" w:cs="Montserrat"/>
        </w:rPr>
        <w:t xml:space="preserve"> de finanțare este limba română.</w:t>
      </w:r>
    </w:p>
    <w:p w14:paraId="0000038B" w14:textId="77777777" w:rsidR="00473F28" w:rsidRPr="005574E7" w:rsidRDefault="00473F28">
      <w:pPr>
        <w:ind w:hanging="2"/>
        <w:jc w:val="both"/>
        <w:rPr>
          <w:rFonts w:ascii="Monserat" w:eastAsia="Montserrat" w:hAnsi="Monserat" w:cs="Montserrat"/>
        </w:rPr>
      </w:pPr>
      <w:bookmarkStart w:id="138" w:name="_heading=h.haapch" w:colFirst="0" w:colLast="0"/>
      <w:bookmarkEnd w:id="138"/>
    </w:p>
    <w:p w14:paraId="0000038C" w14:textId="66E0CDC5" w:rsidR="00473F28" w:rsidRPr="005574E7" w:rsidRDefault="00FD3028" w:rsidP="00BC3266">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39" w:name="_Toc160718994"/>
      <w:r w:rsidRPr="005574E7">
        <w:rPr>
          <w:rFonts w:ascii="Monserat" w:eastAsia="Montserrat" w:hAnsi="Monserat" w:cs="Montserrat"/>
          <w:bCs w:val="0"/>
          <w:color w:val="000000"/>
          <w:sz w:val="24"/>
          <w:szCs w:val="24"/>
        </w:rPr>
        <w:t xml:space="preserve">Metodologia de justificare </w:t>
      </w:r>
      <w:r w:rsidR="00611A24">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detaliere a bugetului cererii de finan</w:t>
      </w:r>
      <w:r w:rsidR="00611A24">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are</w:t>
      </w:r>
      <w:bookmarkEnd w:id="139"/>
    </w:p>
    <w:p w14:paraId="0000038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Bugetul proiectului este cuprins în cererea de finanțare și respectă formatul cadru și conținutul minim aprobat prin ordin al ministrului investițiilor și proiectelor europene (Anexa 16). </w:t>
      </w:r>
    </w:p>
    <w:p w14:paraId="0000038E" w14:textId="5942E405"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Bugetul proiectului se generează în cadrul aplicației MySMIS2021/</w:t>
      </w:r>
      <w:r w:rsidR="00611A24">
        <w:rPr>
          <w:rFonts w:ascii="Monserat" w:eastAsia="Montserrat" w:hAnsi="Monserat" w:cs="Montserrat"/>
        </w:rPr>
        <w:t xml:space="preserve"> </w:t>
      </w:r>
      <w:r w:rsidRPr="005574E7">
        <w:rPr>
          <w:rFonts w:ascii="Monserat" w:eastAsia="Montserrat" w:hAnsi="Monserat" w:cs="Montserrat"/>
        </w:rPr>
        <w:t xml:space="preserve">SMIS2021+, si trebuie să fie complet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corelat cu activitățile prevăzute, cu resursele materiale implicate în realizarea proiectului, cu indicatorii asumați și cu calendarul de realizare. </w:t>
      </w:r>
    </w:p>
    <w:p w14:paraId="0000038F" w14:textId="074F5B96" w:rsidR="00473F28" w:rsidRPr="005574E7" w:rsidRDefault="00FD3028">
      <w:pPr>
        <w:ind w:hanging="2"/>
        <w:jc w:val="both"/>
        <w:rPr>
          <w:rFonts w:ascii="Monserat" w:eastAsia="Montserrat" w:hAnsi="Monserat" w:cs="Montserrat"/>
        </w:rPr>
      </w:pPr>
      <w:r w:rsidRPr="005574E7">
        <w:rPr>
          <w:rFonts w:ascii="Monserat" w:eastAsia="Montserrat" w:hAnsi="Monserat" w:cs="Montserrat"/>
        </w:rPr>
        <w:t>La întocmirea bugetului, solicitantul are în vedere respectarea pragurilor valorice impuse prin prezentul ghid. Totodat</w:t>
      </w:r>
      <w:r w:rsidR="00611A24">
        <w:rPr>
          <w:rFonts w:ascii="Monserat" w:eastAsia="Montserrat" w:hAnsi="Monserat" w:cs="Montserrat"/>
        </w:rPr>
        <w:t>ă</w:t>
      </w:r>
      <w:r w:rsidRPr="005574E7">
        <w:rPr>
          <w:rFonts w:ascii="Monserat" w:eastAsia="Montserrat" w:hAnsi="Monserat" w:cs="Montserrat"/>
        </w:rPr>
        <w:t xml:space="preserve">,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completări prin Legea nr. 142/2012, cu modificările și completările ulterioare.</w:t>
      </w:r>
    </w:p>
    <w:p w14:paraId="0000039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proiectele de investiții publice, bugetul proiectului se corelează cu devizul general al investiției, întocmit în conformitate cu prevederile Hotărârii Guvernului nr. 907/2016, cu modificările si completările ulterioare si cu matricea de corelare, anexa 14 la prezentul ghid. </w:t>
      </w:r>
    </w:p>
    <w:p w14:paraId="00000391" w14:textId="695B39CC" w:rsidR="00473F28" w:rsidRPr="005574E7" w:rsidRDefault="00FD3028">
      <w:pPr>
        <w:ind w:hanging="2"/>
        <w:jc w:val="both"/>
        <w:rPr>
          <w:rFonts w:ascii="Monserat" w:eastAsia="Montserrat" w:hAnsi="Monserat" w:cs="Montserrat"/>
        </w:rPr>
      </w:pPr>
      <w:r w:rsidRPr="005574E7">
        <w:rPr>
          <w:rFonts w:ascii="Monserat" w:eastAsia="Montserrat" w:hAnsi="Monserat" w:cs="Montserrat"/>
        </w:rPr>
        <w:t>Solicitantul are obliga</w:t>
      </w:r>
      <w:r w:rsidR="00611A24">
        <w:rPr>
          <w:rFonts w:ascii="Monserat" w:eastAsia="Montserrat" w:hAnsi="Monserat" w:cs="Montserrat"/>
        </w:rPr>
        <w:t>ț</w:t>
      </w:r>
      <w:r w:rsidRPr="005574E7">
        <w:rPr>
          <w:rFonts w:ascii="Monserat" w:eastAsia="Montserrat" w:hAnsi="Monserat" w:cs="Montserrat"/>
        </w:rPr>
        <w:t>ia de a asigura fonduri suficiente și realiste în bugetul proiectului, precum și termene realiste pentru realizarea activităților, cu încadrarea în limitele maxime prevăzute pentru bugetul sau, după caz, durata maximă de implementare a proiectului.</w:t>
      </w:r>
    </w:p>
    <w:p w14:paraId="00000392" w14:textId="77777777" w:rsidR="00473F28" w:rsidRPr="005574E7" w:rsidRDefault="00473F28">
      <w:pPr>
        <w:ind w:hanging="2"/>
        <w:rPr>
          <w:rFonts w:ascii="Monserat" w:eastAsia="Montserrat" w:hAnsi="Monserat" w:cs="Montserrat"/>
        </w:rPr>
      </w:pPr>
      <w:bookmarkStart w:id="140" w:name="_heading=h.319y80a" w:colFirst="0" w:colLast="0"/>
      <w:bookmarkEnd w:id="140"/>
    </w:p>
    <w:p w14:paraId="00000393" w14:textId="77777777" w:rsidR="00473F28" w:rsidRPr="005574E7" w:rsidRDefault="00473F28">
      <w:pPr>
        <w:ind w:hanging="2"/>
        <w:rPr>
          <w:rFonts w:ascii="Monserat" w:eastAsia="Montserrat" w:hAnsi="Monserat" w:cs="Montserrat"/>
        </w:rPr>
      </w:pPr>
    </w:p>
    <w:p w14:paraId="00000394" w14:textId="0C13C07F" w:rsidR="00473F28" w:rsidRPr="005574E7" w:rsidRDefault="00FD3028" w:rsidP="00BC3266">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41" w:name="_Toc160718995"/>
      <w:r w:rsidRPr="005574E7">
        <w:rPr>
          <w:rFonts w:ascii="Monserat" w:eastAsia="Montserrat" w:hAnsi="Monserat" w:cs="Montserrat"/>
          <w:bCs w:val="0"/>
          <w:color w:val="000000"/>
          <w:sz w:val="24"/>
          <w:szCs w:val="24"/>
        </w:rPr>
        <w:t xml:space="preserve">Anexe </w:t>
      </w:r>
      <w:r w:rsidR="00611A24">
        <w:rPr>
          <w:rFonts w:ascii="Monserat" w:eastAsia="Montserrat" w:hAnsi="Monserat" w:cs="Montserrat"/>
          <w:bCs w:val="0"/>
          <w:color w:val="000000"/>
          <w:sz w:val="24"/>
          <w:szCs w:val="24"/>
        </w:rPr>
        <w:t>ș</w:t>
      </w:r>
      <w:r w:rsidRPr="005574E7">
        <w:rPr>
          <w:rFonts w:ascii="Monserat" w:eastAsia="Montserrat" w:hAnsi="Monserat" w:cs="Montserrat"/>
          <w:bCs w:val="0"/>
          <w:color w:val="000000"/>
          <w:sz w:val="24"/>
          <w:szCs w:val="24"/>
        </w:rPr>
        <w:t>i documente obligatorii la depunerea cererii de finan</w:t>
      </w:r>
      <w:r w:rsidR="00611A24">
        <w:rPr>
          <w:rFonts w:ascii="Monserat" w:eastAsia="Montserrat" w:hAnsi="Monserat" w:cs="Montserrat"/>
          <w:bCs w:val="0"/>
          <w:color w:val="000000"/>
          <w:sz w:val="24"/>
          <w:szCs w:val="24"/>
        </w:rPr>
        <w:t>ț</w:t>
      </w:r>
      <w:r w:rsidRPr="005574E7">
        <w:rPr>
          <w:rFonts w:ascii="Monserat" w:eastAsia="Montserrat" w:hAnsi="Monserat" w:cs="Montserrat"/>
          <w:bCs w:val="0"/>
          <w:color w:val="000000"/>
          <w:sz w:val="24"/>
          <w:szCs w:val="24"/>
        </w:rPr>
        <w:t>are</w:t>
      </w:r>
      <w:bookmarkEnd w:id="141"/>
    </w:p>
    <w:p w14:paraId="00000395" w14:textId="77777777" w:rsidR="00473F28" w:rsidRPr="005574E7" w:rsidRDefault="00473F28">
      <w:pPr>
        <w:spacing w:after="0"/>
        <w:ind w:hanging="2"/>
        <w:jc w:val="both"/>
        <w:rPr>
          <w:rFonts w:ascii="Monserat" w:eastAsia="Montserrat" w:hAnsi="Monserat" w:cs="Montserrat"/>
        </w:rPr>
      </w:pPr>
      <w:bookmarkStart w:id="142" w:name="_heading=h.1gf8i83" w:colFirst="0" w:colLast="0"/>
      <w:bookmarkEnd w:id="142"/>
    </w:p>
    <w:p w14:paraId="00000396" w14:textId="46705AF3"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b/>
          <w:color w:val="000000"/>
          <w:sz w:val="24"/>
          <w:szCs w:val="24"/>
        </w:rPr>
      </w:pPr>
      <w:r w:rsidRPr="005574E7">
        <w:rPr>
          <w:rFonts w:ascii="Monserat" w:eastAsia="Montserrat" w:hAnsi="Monserat" w:cs="Montserrat"/>
          <w:b/>
          <w:color w:val="000000"/>
          <w:sz w:val="24"/>
          <w:szCs w:val="24"/>
        </w:rPr>
        <w:t>Declarația unic</w:t>
      </w:r>
      <w:r w:rsidR="00E54228">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a solicitantului și, dacă este cazul, a partenerilor, conform Anexei 3 la ghidul solicitantului. Aceasta va fi generat</w:t>
      </w:r>
      <w:r w:rsidR="00E54228">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din sistemul MySMIS2021/SMIS2021+ </w:t>
      </w:r>
      <w:r w:rsidR="00E54228">
        <w:rPr>
          <w:rFonts w:ascii="Monserat" w:eastAsia="Montserrat" w:hAnsi="Monserat" w:cs="Montserrat"/>
          <w:b/>
          <w:color w:val="000000"/>
          <w:sz w:val="24"/>
          <w:szCs w:val="24"/>
        </w:rPr>
        <w:t>ș</w:t>
      </w:r>
      <w:r w:rsidRPr="005574E7">
        <w:rPr>
          <w:rFonts w:ascii="Monserat" w:eastAsia="Montserrat" w:hAnsi="Monserat" w:cs="Montserrat"/>
          <w:b/>
          <w:color w:val="000000"/>
          <w:sz w:val="24"/>
          <w:szCs w:val="24"/>
        </w:rPr>
        <w:t>i semnată de către reprezentantul legal al entității.</w:t>
      </w:r>
    </w:p>
    <w:p w14:paraId="00000397" w14:textId="77777777" w:rsidR="00473F28" w:rsidRPr="005574E7" w:rsidRDefault="00473F28">
      <w:pPr>
        <w:spacing w:after="0"/>
        <w:ind w:hanging="2"/>
        <w:jc w:val="both"/>
        <w:rPr>
          <w:rFonts w:ascii="Monserat" w:eastAsia="Montserrat" w:hAnsi="Monserat" w:cs="Montserrat"/>
        </w:rPr>
      </w:pPr>
    </w:p>
    <w:p w14:paraId="00000398" w14:textId="34C5226A"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rPr>
      </w:pPr>
      <w:r w:rsidRPr="005574E7">
        <w:rPr>
          <w:rFonts w:ascii="Monserat" w:eastAsia="Montserrat" w:hAnsi="Monserat" w:cs="Montserrat"/>
          <w:b/>
          <w:color w:val="000000"/>
          <w:sz w:val="24"/>
          <w:szCs w:val="24"/>
        </w:rPr>
        <w:t>Registrul local al spațiilor verzi</w:t>
      </w:r>
      <w:r w:rsidRPr="005574E7">
        <w:rPr>
          <w:rFonts w:ascii="Monserat" w:eastAsia="Montserrat" w:hAnsi="Monserat" w:cs="Montserrat"/>
          <w:b/>
          <w:color w:val="000000"/>
        </w:rPr>
        <w:t xml:space="preserve">. </w:t>
      </w:r>
      <w:r w:rsidRPr="005574E7">
        <w:rPr>
          <w:rFonts w:ascii="Monserat" w:eastAsia="Montserrat" w:hAnsi="Monserat" w:cs="Montserrat"/>
          <w:color w:val="000000"/>
        </w:rPr>
        <w:t xml:space="preserve">Se va depune un extras relevant din Registru, respectiv lista centralizatoare a </w:t>
      </w:r>
      <w:proofErr w:type="spellStart"/>
      <w:r w:rsidRPr="005574E7">
        <w:rPr>
          <w:rFonts w:ascii="Monserat" w:eastAsia="Montserrat" w:hAnsi="Monserat" w:cs="Montserrat"/>
          <w:color w:val="000000"/>
        </w:rPr>
        <w:t>suprafeţelor</w:t>
      </w:r>
      <w:proofErr w:type="spellEnd"/>
      <w:r w:rsidRPr="005574E7">
        <w:rPr>
          <w:rFonts w:ascii="Monserat" w:eastAsia="Montserrat" w:hAnsi="Monserat" w:cs="Montserrat"/>
          <w:color w:val="000000"/>
        </w:rPr>
        <w:t xml:space="preserve"> incluse (atât în categoria </w:t>
      </w:r>
      <w:proofErr w:type="spellStart"/>
      <w:r w:rsidRPr="005574E7">
        <w:rPr>
          <w:rFonts w:ascii="Monserat" w:eastAsia="Montserrat" w:hAnsi="Monserat" w:cs="Montserrat"/>
          <w:color w:val="000000"/>
        </w:rPr>
        <w:t>spaţiilor</w:t>
      </w:r>
      <w:proofErr w:type="spellEnd"/>
      <w:r w:rsidRPr="005574E7">
        <w:rPr>
          <w:rFonts w:ascii="Monserat" w:eastAsia="Montserrat" w:hAnsi="Monserat" w:cs="Montserrat"/>
          <w:color w:val="000000"/>
        </w:rPr>
        <w:t xml:space="preserve"> verzi cât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cele din categoria terenurilor degradate)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Fișa </w:t>
      </w:r>
      <w:proofErr w:type="spellStart"/>
      <w:r w:rsidRPr="005574E7">
        <w:rPr>
          <w:rFonts w:ascii="Monserat" w:eastAsia="Montserrat" w:hAnsi="Monserat" w:cs="Montserrat"/>
          <w:color w:val="000000"/>
        </w:rPr>
        <w:t>spatiului</w:t>
      </w:r>
      <w:proofErr w:type="spellEnd"/>
      <w:r w:rsidRPr="005574E7">
        <w:rPr>
          <w:rFonts w:ascii="Monserat" w:eastAsia="Montserrat" w:hAnsi="Monserat" w:cs="Montserrat"/>
          <w:color w:val="000000"/>
        </w:rPr>
        <w:t xml:space="preserve"> verde obiect al proiectului (dacă este cazul). De asemenea, se va anexa </w:t>
      </w:r>
      <w:proofErr w:type="spellStart"/>
      <w:r w:rsidRPr="005574E7">
        <w:rPr>
          <w:rFonts w:ascii="Monserat" w:eastAsia="Montserrat" w:hAnsi="Monserat" w:cs="Montserrat"/>
          <w:color w:val="000000"/>
        </w:rPr>
        <w:t>Hotarârea</w:t>
      </w:r>
      <w:proofErr w:type="spellEnd"/>
      <w:r w:rsidRPr="005574E7">
        <w:rPr>
          <w:rFonts w:ascii="Monserat" w:eastAsia="Montserrat" w:hAnsi="Monserat" w:cs="Montserrat"/>
          <w:color w:val="000000"/>
        </w:rPr>
        <w:t xml:space="preserve"> Consiliului Local de aprobare a Registrului local al </w:t>
      </w:r>
      <w:proofErr w:type="spellStart"/>
      <w:r w:rsidRPr="005574E7">
        <w:rPr>
          <w:rFonts w:ascii="Monserat" w:eastAsia="Montserrat" w:hAnsi="Monserat" w:cs="Montserrat"/>
          <w:color w:val="000000"/>
        </w:rPr>
        <w:t>spaţiilor</w:t>
      </w:r>
      <w:proofErr w:type="spellEnd"/>
      <w:r w:rsidRPr="005574E7">
        <w:rPr>
          <w:rFonts w:ascii="Monserat" w:eastAsia="Montserrat" w:hAnsi="Monserat" w:cs="Montserrat"/>
          <w:color w:val="000000"/>
        </w:rPr>
        <w:t xml:space="preserve"> verzi. </w:t>
      </w:r>
    </w:p>
    <w:p w14:paraId="00000399" w14:textId="08B9542A" w:rsidR="00473F28" w:rsidRPr="005574E7" w:rsidRDefault="00FD3028">
      <w:pPr>
        <w:pBdr>
          <w:top w:val="nil"/>
          <w:left w:val="nil"/>
          <w:bottom w:val="nil"/>
          <w:right w:val="nil"/>
          <w:between w:val="nil"/>
        </w:pBdr>
        <w:shd w:val="clear" w:color="auto" w:fill="E6E6E6"/>
        <w:spacing w:after="0" w:line="240" w:lineRule="auto"/>
        <w:jc w:val="both"/>
        <w:rPr>
          <w:rFonts w:ascii="Monserat" w:eastAsia="Montserrat" w:hAnsi="Monserat" w:cs="Montserrat"/>
          <w:b/>
          <w:color w:val="000000"/>
        </w:rPr>
      </w:pPr>
      <w:r w:rsidRPr="005574E7">
        <w:rPr>
          <w:rFonts w:ascii="Monserat" w:eastAsia="Montserrat" w:hAnsi="Monserat" w:cs="Montserrat"/>
          <w:color w:val="000000"/>
        </w:rPr>
        <w:t xml:space="preserve">Se va verifica dacă terenul obiect al proiectului este inclus în Registrul local al spațiilor verzi (constituit conform prevederilor Ordinului Ministrului Dezvoltării Regionale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Turismului 1466/2010, pentru modificarea Ordinului ministrului dezvoltării, lucrărilor publice si </w:t>
      </w:r>
      <w:proofErr w:type="spellStart"/>
      <w:r w:rsidRPr="005574E7">
        <w:rPr>
          <w:rFonts w:ascii="Monserat" w:eastAsia="Montserrat" w:hAnsi="Monserat" w:cs="Montserrat"/>
          <w:color w:val="000000"/>
        </w:rPr>
        <w:t>locuinţelor</w:t>
      </w:r>
      <w:proofErr w:type="spellEnd"/>
      <w:r w:rsidRPr="005574E7">
        <w:rPr>
          <w:rFonts w:ascii="Monserat" w:eastAsia="Montserrat" w:hAnsi="Monserat" w:cs="Montserrat"/>
          <w:color w:val="000000"/>
        </w:rPr>
        <w:t xml:space="preserve"> nr. 1.549/2008 privind aprobarea Normelor tehnice pentru elaborarea Registrului local al </w:t>
      </w:r>
      <w:proofErr w:type="spellStart"/>
      <w:r w:rsidRPr="005574E7">
        <w:rPr>
          <w:rFonts w:ascii="Monserat" w:eastAsia="Montserrat" w:hAnsi="Monserat" w:cs="Montserrat"/>
          <w:color w:val="000000"/>
        </w:rPr>
        <w:t>spaţiilor</w:t>
      </w:r>
      <w:proofErr w:type="spellEnd"/>
      <w:r w:rsidRPr="005574E7">
        <w:rPr>
          <w:rFonts w:ascii="Monserat" w:eastAsia="Montserrat" w:hAnsi="Monserat" w:cs="Montserrat"/>
          <w:color w:val="000000"/>
        </w:rPr>
        <w:t xml:space="preserve"> verzi), precum și categoria în care este acesta inclus. Pot fi finanțate și alte terenuri degradate care nu sunt cuprinse în Registrul local al spațiilor verzi (în nici</w:t>
      </w:r>
      <w:r w:rsidR="00E54228">
        <w:rPr>
          <w:rFonts w:ascii="Monserat" w:hAnsi="Monserat"/>
        </w:rPr>
        <w:t xml:space="preserve"> </w:t>
      </w:r>
      <w:r w:rsidRPr="005574E7">
        <w:rPr>
          <w:rFonts w:ascii="Monserat" w:eastAsia="Montserrat" w:hAnsi="Monserat" w:cs="Montserrat"/>
          <w:color w:val="000000"/>
        </w:rPr>
        <w:t>una dintre cele două categorii), cu respectarea cumulativă a celorlalte criterii de eligibilitate.</w:t>
      </w:r>
      <w:r w:rsidRPr="005574E7">
        <w:rPr>
          <w:rFonts w:ascii="Monserat" w:eastAsia="Montserrat" w:hAnsi="Monserat" w:cs="Montserrat"/>
          <w:b/>
          <w:color w:val="000000"/>
        </w:rPr>
        <w:t xml:space="preserve"> </w:t>
      </w:r>
    </w:p>
    <w:p w14:paraId="0000039A" w14:textId="77777777" w:rsidR="00473F28" w:rsidRPr="005574E7" w:rsidRDefault="00473F28">
      <w:pPr>
        <w:ind w:hanging="2"/>
        <w:jc w:val="both"/>
        <w:rPr>
          <w:rFonts w:ascii="Monserat" w:eastAsia="Montserrat" w:hAnsi="Monserat" w:cs="Montserrat"/>
          <w:b/>
        </w:rPr>
      </w:pPr>
    </w:p>
    <w:p w14:paraId="0000039E" w14:textId="0416C4CF" w:rsidR="00473F28" w:rsidRPr="005574E7" w:rsidRDefault="00EF5084"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rPr>
      </w:pPr>
      <w:r w:rsidRPr="005574E7">
        <w:rPr>
          <w:rFonts w:ascii="Monserat" w:eastAsia="Montserrat" w:hAnsi="Monserat" w:cs="Montserrat"/>
          <w:b/>
          <w:color w:val="000000"/>
          <w:sz w:val="24"/>
          <w:szCs w:val="24"/>
        </w:rPr>
        <w:t>Date statistice</w:t>
      </w:r>
      <w:r w:rsidRPr="005574E7">
        <w:rPr>
          <w:rFonts w:ascii="Monserat" w:eastAsia="Montserrat" w:hAnsi="Monserat" w:cs="Montserrat"/>
          <w:color w:val="000000"/>
        </w:rPr>
        <w:t xml:space="preserve"> referitoare la spațiul verde (mp/ locuitor) la 31.12.2023, preluate de la INS – TEMPO.</w:t>
      </w:r>
    </w:p>
    <w:p w14:paraId="4B85D639" w14:textId="77777777" w:rsidR="000029AE" w:rsidRPr="005574E7" w:rsidRDefault="000029AE" w:rsidP="000029AE">
      <w:pPr>
        <w:pBdr>
          <w:top w:val="nil"/>
          <w:left w:val="nil"/>
          <w:bottom w:val="nil"/>
          <w:right w:val="nil"/>
          <w:between w:val="nil"/>
        </w:pBdr>
        <w:shd w:val="clear" w:color="auto" w:fill="E6E6E6"/>
        <w:spacing w:after="0" w:line="240" w:lineRule="auto"/>
        <w:jc w:val="both"/>
        <w:rPr>
          <w:rFonts w:ascii="Monserat" w:eastAsia="Montserrat" w:hAnsi="Monserat" w:cs="Montserrat"/>
        </w:rPr>
      </w:pPr>
    </w:p>
    <w:p w14:paraId="0000039F" w14:textId="120DA119"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Documentația </w:t>
      </w:r>
      <w:proofErr w:type="spellStart"/>
      <w:r w:rsidRPr="005574E7">
        <w:rPr>
          <w:rFonts w:ascii="Monserat" w:eastAsia="Montserrat" w:hAnsi="Monserat" w:cs="Montserrat"/>
          <w:b/>
          <w:color w:val="000000"/>
          <w:sz w:val="24"/>
          <w:szCs w:val="24"/>
        </w:rPr>
        <w:t>tehnico</w:t>
      </w:r>
      <w:proofErr w:type="spellEnd"/>
      <w:r w:rsidRPr="005574E7">
        <w:rPr>
          <w:rFonts w:ascii="Monserat" w:eastAsia="Montserrat" w:hAnsi="Monserat" w:cs="Montserrat"/>
          <w:b/>
          <w:color w:val="000000"/>
          <w:sz w:val="24"/>
          <w:szCs w:val="24"/>
        </w:rPr>
        <w:t xml:space="preserve">-economică - PT </w:t>
      </w:r>
      <w:r w:rsidR="00E54228">
        <w:rPr>
          <w:rFonts w:ascii="Monserat" w:eastAsia="Montserrat" w:hAnsi="Monserat" w:cs="Montserrat"/>
          <w:b/>
          <w:color w:val="000000"/>
          <w:sz w:val="24"/>
          <w:szCs w:val="24"/>
        </w:rPr>
        <w:t>î</w:t>
      </w:r>
      <w:r w:rsidRPr="005574E7">
        <w:rPr>
          <w:rFonts w:ascii="Monserat" w:eastAsia="Montserrat" w:hAnsi="Monserat" w:cs="Montserrat"/>
          <w:b/>
          <w:color w:val="000000"/>
          <w:sz w:val="24"/>
          <w:szCs w:val="24"/>
        </w:rPr>
        <w:t>nso</w:t>
      </w:r>
      <w:r w:rsidR="00E54228">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it</w:t>
      </w:r>
      <w:r w:rsidR="00E54228">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de Procesul verbal de recep</w:t>
      </w:r>
      <w:r w:rsidR="00E54228">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ie al documenta</w:t>
      </w:r>
      <w:r w:rsidR="00E54228">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 xml:space="preserve">iei </w:t>
      </w:r>
    </w:p>
    <w:p w14:paraId="000003A0" w14:textId="77777777" w:rsidR="00473F28" w:rsidRPr="005574E7" w:rsidRDefault="00473F28">
      <w:pPr>
        <w:spacing w:after="0"/>
        <w:ind w:hanging="2"/>
        <w:jc w:val="both"/>
        <w:rPr>
          <w:rFonts w:ascii="Monserat" w:eastAsia="Montserrat" w:hAnsi="Monserat" w:cs="Montserrat"/>
          <w:color w:val="0070C0"/>
        </w:rPr>
      </w:pPr>
    </w:p>
    <w:p w14:paraId="000003A1" w14:textId="77777777" w:rsidR="00473F28" w:rsidRPr="005574E7" w:rsidRDefault="00FD3028">
      <w:pPr>
        <w:ind w:hanging="2"/>
        <w:jc w:val="both"/>
        <w:rPr>
          <w:rFonts w:ascii="Monserat" w:eastAsia="Montserrat" w:hAnsi="Monserat" w:cs="Montserrat"/>
          <w:u w:val="single"/>
        </w:rPr>
      </w:pPr>
      <w:r w:rsidRPr="005574E7">
        <w:rPr>
          <w:rFonts w:ascii="Monserat" w:eastAsia="Montserrat" w:hAnsi="Monserat" w:cs="Montserrat"/>
        </w:rPr>
        <w:t xml:space="preserve">La cererea de finanțare se va anexa Proiectul tehnic, </w:t>
      </w:r>
      <w:r w:rsidRPr="005574E7">
        <w:rPr>
          <w:rFonts w:ascii="Monserat" w:eastAsia="Montserrat" w:hAnsi="Monserat" w:cs="Montserrat"/>
          <w:b/>
          <w:u w:val="single"/>
        </w:rPr>
        <w:t xml:space="preserve">elaborat în conformitate cu legislația relevantă, respectiv H.G. nr. 907/2016, cu modificările </w:t>
      </w:r>
      <w:proofErr w:type="spellStart"/>
      <w:r w:rsidRPr="005574E7">
        <w:rPr>
          <w:rFonts w:ascii="Monserat" w:eastAsia="Montserrat" w:hAnsi="Monserat" w:cs="Montserrat"/>
          <w:b/>
          <w:u w:val="single"/>
        </w:rPr>
        <w:t>şi</w:t>
      </w:r>
      <w:proofErr w:type="spellEnd"/>
      <w:r w:rsidRPr="005574E7">
        <w:rPr>
          <w:rFonts w:ascii="Monserat" w:eastAsia="Montserrat" w:hAnsi="Monserat" w:cs="Montserrat"/>
          <w:b/>
          <w:u w:val="single"/>
        </w:rPr>
        <w:t xml:space="preserve"> completările ulterioare.  </w:t>
      </w:r>
    </w:p>
    <w:p w14:paraId="000003A2" w14:textId="77777777" w:rsidR="00473F28" w:rsidRPr="005574E7" w:rsidRDefault="00FD3028">
      <w:pPr>
        <w:spacing w:after="0" w:line="240" w:lineRule="auto"/>
        <w:rPr>
          <w:rFonts w:ascii="Monserat" w:eastAsia="Montserrat" w:hAnsi="Monserat" w:cs="Montserrat"/>
          <w:color w:val="000000"/>
        </w:rPr>
      </w:pPr>
      <w:r w:rsidRPr="005574E7">
        <w:rPr>
          <w:rFonts w:ascii="Monserat" w:eastAsia="Montserrat" w:hAnsi="Monserat" w:cs="Montserrat"/>
          <w:color w:val="000000"/>
        </w:rPr>
        <w:t>Se vor avea în vedere următoarele condiții:</w:t>
      </w:r>
    </w:p>
    <w:p w14:paraId="000003A3" w14:textId="77777777" w:rsidR="00473F28" w:rsidRPr="005574E7" w:rsidRDefault="00473F28">
      <w:pPr>
        <w:spacing w:after="0" w:line="240" w:lineRule="auto"/>
        <w:rPr>
          <w:rFonts w:ascii="Monserat" w:eastAsia="Montserrat" w:hAnsi="Monserat" w:cs="Montserrat"/>
          <w:color w:val="000000"/>
        </w:rPr>
      </w:pPr>
    </w:p>
    <w:p w14:paraId="000003A4" w14:textId="400540E7" w:rsidR="00473F28" w:rsidRPr="005574E7" w:rsidRDefault="00FD3028" w:rsidP="00537394">
      <w:pPr>
        <w:pStyle w:val="NumPar3"/>
        <w:ind w:left="0" w:hanging="2"/>
      </w:pPr>
      <w:bookmarkStart w:id="143" w:name="_Toc160718996"/>
      <w:r w:rsidRPr="005574E7">
        <w:t xml:space="preserve">Proiectul Tehnic aferent obiectivului de investiție anexat la cererea de finanțare nu trebuie să fi fost elaborat/ revizuit/ reactualizat cu mai mult de 2 ani înainte de data depunerii cererii de </w:t>
      </w:r>
      <w:proofErr w:type="spellStart"/>
      <w:r w:rsidRPr="005574E7">
        <w:t>finanţare</w:t>
      </w:r>
      <w:proofErr w:type="spellEnd"/>
      <w:r w:rsidRPr="005574E7">
        <w:t>.</w:t>
      </w:r>
      <w:bookmarkEnd w:id="143"/>
      <w:r w:rsidRPr="005574E7">
        <w:t xml:space="preserve"> </w:t>
      </w:r>
    </w:p>
    <w:p w14:paraId="000003A5" w14:textId="77777777" w:rsidR="00473F28" w:rsidRPr="005574E7" w:rsidRDefault="00473F28">
      <w:pPr>
        <w:spacing w:after="4" w:line="240" w:lineRule="auto"/>
        <w:jc w:val="both"/>
        <w:rPr>
          <w:rFonts w:ascii="Monserat" w:eastAsia="Montserrat" w:hAnsi="Monserat" w:cs="Montserrat"/>
          <w:color w:val="000000"/>
        </w:rPr>
      </w:pPr>
    </w:p>
    <w:p w14:paraId="000003A6" w14:textId="37C389E9" w:rsidR="00473F28" w:rsidRPr="005574E7" w:rsidRDefault="00FD3028" w:rsidP="00537394">
      <w:pPr>
        <w:pStyle w:val="NumPar3"/>
        <w:ind w:leftChars="-1" w:left="0" w:hangingChars="1" w:hanging="2"/>
        <w:textDirection w:val="lrTb"/>
        <w:rPr>
          <w:rFonts w:ascii="Monserat" w:eastAsia="Montserrat" w:hAnsi="Monserat" w:cs="Montserrat"/>
          <w:color w:val="000000"/>
        </w:rPr>
      </w:pPr>
      <w:bookmarkStart w:id="144" w:name="_Toc160718997"/>
      <w:r w:rsidRPr="005574E7">
        <w:rPr>
          <w:rFonts w:ascii="Monserat" w:eastAsia="Montserrat" w:hAnsi="Monserat" w:cs="Montserrat"/>
          <w:color w:val="000000"/>
        </w:rPr>
        <w:t>Devizul general aferent proiectului tehnic, devize pe obiect dacă este cazul, (ex. consolidări, componenta specifică tehnologiei informației și comunicațiilor).</w:t>
      </w:r>
      <w:bookmarkEnd w:id="144"/>
      <w:r w:rsidRPr="005574E7">
        <w:rPr>
          <w:rFonts w:ascii="Monserat" w:eastAsia="Montserrat" w:hAnsi="Monserat" w:cs="Montserrat"/>
          <w:color w:val="000000"/>
        </w:rPr>
        <w:t xml:space="preserve"> </w:t>
      </w:r>
    </w:p>
    <w:p w14:paraId="000003A7" w14:textId="77777777" w:rsidR="00473F28" w:rsidRPr="005574E7" w:rsidRDefault="00FD3028">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Acestea nu trebuie să fi fost actualizate cu mai mult de 12 luni înainte de data depunerii cererii de finanțare.</w:t>
      </w:r>
    </w:p>
    <w:p w14:paraId="000003A8" w14:textId="77777777" w:rsidR="00473F28" w:rsidRPr="005574E7" w:rsidRDefault="00473F28">
      <w:pPr>
        <w:spacing w:after="0" w:line="240" w:lineRule="auto"/>
        <w:jc w:val="both"/>
        <w:rPr>
          <w:rFonts w:ascii="Monserat" w:eastAsia="Montserrat" w:hAnsi="Monserat" w:cs="Montserrat"/>
          <w:color w:val="000000"/>
        </w:rPr>
      </w:pPr>
    </w:p>
    <w:p w14:paraId="000003A9" w14:textId="77777777" w:rsidR="00473F28" w:rsidRPr="005574E7" w:rsidRDefault="00FD3028">
      <w:pPr>
        <w:spacing w:after="0" w:line="240" w:lineRule="auto"/>
        <w:jc w:val="both"/>
        <w:rPr>
          <w:rFonts w:ascii="Monserat" w:eastAsia="Montserrat" w:hAnsi="Monserat" w:cs="Montserrat"/>
          <w:color w:val="000000"/>
        </w:rPr>
      </w:pPr>
      <w:r w:rsidRPr="005574E7">
        <w:rPr>
          <w:rFonts w:ascii="Monserat" w:eastAsia="Montserrat" w:hAnsi="Monserat" w:cs="Montserrat"/>
          <w:color w:val="000000"/>
        </w:rPr>
        <w:t xml:space="preserve">Se acceptă ca în cadrul unei Cereri de </w:t>
      </w:r>
      <w:proofErr w:type="spellStart"/>
      <w:r w:rsidRPr="005574E7">
        <w:rPr>
          <w:rFonts w:ascii="Monserat" w:eastAsia="Montserrat" w:hAnsi="Monserat" w:cs="Montserrat"/>
          <w:color w:val="000000"/>
        </w:rPr>
        <w:t>finanţare</w:t>
      </w:r>
      <w:proofErr w:type="spellEnd"/>
      <w:r w:rsidRPr="005574E7">
        <w:rPr>
          <w:rFonts w:ascii="Monserat" w:eastAsia="Montserrat" w:hAnsi="Monserat" w:cs="Montserrat"/>
          <w:color w:val="000000"/>
        </w:rPr>
        <w:t xml:space="preserve"> să fie depuse două sau mai multe </w:t>
      </w:r>
      <w:proofErr w:type="spellStart"/>
      <w:r w:rsidRPr="005574E7">
        <w:rPr>
          <w:rFonts w:ascii="Monserat" w:eastAsia="Montserrat" w:hAnsi="Monserat" w:cs="Montserrat"/>
          <w:color w:val="000000"/>
        </w:rPr>
        <w:t>documentaţii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tehnico</w:t>
      </w:r>
      <w:proofErr w:type="spellEnd"/>
      <w:r w:rsidRPr="005574E7">
        <w:rPr>
          <w:rFonts w:ascii="Monserat" w:eastAsia="Montserrat" w:hAnsi="Monserat" w:cs="Montserrat"/>
          <w:color w:val="000000"/>
        </w:rPr>
        <w:t xml:space="preserve">-economice pentru obiecte de </w:t>
      </w:r>
      <w:proofErr w:type="spellStart"/>
      <w:r w:rsidRPr="005574E7">
        <w:rPr>
          <w:rFonts w:ascii="Monserat" w:eastAsia="Montserrat" w:hAnsi="Monserat" w:cs="Montserrat"/>
          <w:color w:val="000000"/>
        </w:rPr>
        <w:t>investiţii</w:t>
      </w:r>
      <w:proofErr w:type="spellEnd"/>
      <w:r w:rsidRPr="005574E7">
        <w:rPr>
          <w:rFonts w:ascii="Monserat" w:eastAsia="Montserrat" w:hAnsi="Monserat" w:cs="Montserrat"/>
          <w:color w:val="000000"/>
        </w:rPr>
        <w:t xml:space="preserve"> diferite.</w:t>
      </w:r>
    </w:p>
    <w:p w14:paraId="000003AA" w14:textId="77777777" w:rsidR="00473F28" w:rsidRPr="005574E7" w:rsidRDefault="00473F28">
      <w:pPr>
        <w:spacing w:after="0" w:line="240" w:lineRule="auto"/>
        <w:jc w:val="both"/>
        <w:rPr>
          <w:rFonts w:ascii="Monserat" w:eastAsia="Montserrat" w:hAnsi="Monserat" w:cs="Montserrat"/>
          <w:color w:val="000000"/>
        </w:rPr>
      </w:pPr>
    </w:p>
    <w:p w14:paraId="000003AE" w14:textId="77777777" w:rsidR="00473F28" w:rsidRPr="005574E7" w:rsidRDefault="00473F28">
      <w:pPr>
        <w:spacing w:after="0"/>
        <w:ind w:hanging="2"/>
        <w:jc w:val="both"/>
        <w:rPr>
          <w:rFonts w:ascii="Monserat" w:eastAsia="Montserrat" w:hAnsi="Monserat" w:cs="Montserrat"/>
        </w:rPr>
      </w:pPr>
    </w:p>
    <w:p w14:paraId="000003AF" w14:textId="1912808E"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Autorizația de construire și, dacă este cazul</w:t>
      </w:r>
      <w:r w:rsidR="00537394">
        <w:rPr>
          <w:rFonts w:ascii="Monserat" w:eastAsia="Montserrat" w:hAnsi="Monserat" w:cs="Montserrat"/>
          <w:b/>
          <w:color w:val="000000"/>
          <w:sz w:val="24"/>
          <w:szCs w:val="24"/>
        </w:rPr>
        <w:t>,</w:t>
      </w:r>
      <w:r w:rsidRPr="005574E7">
        <w:rPr>
          <w:rFonts w:ascii="Monserat" w:eastAsia="Montserrat" w:hAnsi="Monserat" w:cs="Montserrat"/>
          <w:b/>
          <w:color w:val="000000"/>
          <w:sz w:val="24"/>
          <w:szCs w:val="24"/>
        </w:rPr>
        <w:t xml:space="preserve"> autorizația de demolare</w:t>
      </w:r>
    </w:p>
    <w:p w14:paraId="000003B0" w14:textId="77777777" w:rsidR="00473F28" w:rsidRPr="005574E7" w:rsidRDefault="00473F28">
      <w:pPr>
        <w:spacing w:after="0"/>
        <w:ind w:hanging="2"/>
        <w:jc w:val="both"/>
        <w:rPr>
          <w:rFonts w:ascii="Monserat" w:eastAsia="Montserrat" w:hAnsi="Monserat" w:cs="Montserrat"/>
        </w:rPr>
      </w:pPr>
      <w:bookmarkStart w:id="145" w:name="_heading=h.40ew0vw" w:colFirst="0" w:colLast="0"/>
      <w:bookmarkEnd w:id="145"/>
    </w:p>
    <w:p w14:paraId="000003B1" w14:textId="62834FD0"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Autoriza</w:t>
      </w:r>
      <w:r w:rsidR="00537394">
        <w:rPr>
          <w:rFonts w:ascii="Monserat" w:eastAsia="Montserrat" w:hAnsi="Monserat" w:cs="Montserrat"/>
        </w:rPr>
        <w:t>ț</w:t>
      </w:r>
      <w:r w:rsidRPr="005574E7">
        <w:rPr>
          <w:rFonts w:ascii="Monserat" w:eastAsia="Montserrat" w:hAnsi="Monserat" w:cs="Montserrat"/>
        </w:rPr>
        <w:t>ia de construire anexat</w:t>
      </w:r>
      <w:r w:rsidR="00537394">
        <w:rPr>
          <w:rFonts w:ascii="Monserat" w:eastAsia="Montserrat" w:hAnsi="Monserat" w:cs="Montserrat"/>
        </w:rPr>
        <w:t>ă</w:t>
      </w:r>
      <w:r w:rsidRPr="005574E7">
        <w:rPr>
          <w:rFonts w:ascii="Monserat" w:eastAsia="Montserrat" w:hAnsi="Monserat" w:cs="Montserrat"/>
        </w:rPr>
        <w:t xml:space="preserve"> la cererea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trebuie să fie pentru proiectul aferent cererii de finanțare depusă și trebuie să fie valabilă la data depunerii cererii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w:t>
      </w:r>
    </w:p>
    <w:p w14:paraId="000003B2" w14:textId="77777777" w:rsidR="00473F28" w:rsidRPr="005574E7" w:rsidRDefault="00473F28">
      <w:pPr>
        <w:spacing w:after="0"/>
        <w:ind w:hanging="2"/>
        <w:jc w:val="both"/>
        <w:rPr>
          <w:rFonts w:ascii="Monserat" w:eastAsia="Montserrat" w:hAnsi="Monserat" w:cs="Montserrat"/>
          <w:color w:val="0070C0"/>
        </w:rPr>
      </w:pPr>
    </w:p>
    <w:p w14:paraId="000003B3" w14:textId="77777777"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 xml:space="preserve">În cazul proiectelor care cuprind mai multe imobile, se va anexa: </w:t>
      </w:r>
    </w:p>
    <w:p w14:paraId="000003B4" w14:textId="77777777" w:rsidR="00473F28" w:rsidRPr="005574E7" w:rsidRDefault="00FD3028" w:rsidP="00865439">
      <w:pPr>
        <w:numPr>
          <w:ilvl w:val="0"/>
          <w:numId w:val="25"/>
        </w:numPr>
        <w:spacing w:after="0"/>
        <w:ind w:left="0" w:hanging="2"/>
        <w:jc w:val="both"/>
        <w:rPr>
          <w:rFonts w:ascii="Monserat" w:eastAsia="Montserrat" w:hAnsi="Monserat" w:cs="Montserrat"/>
        </w:rPr>
      </w:pPr>
      <w:r w:rsidRPr="005574E7">
        <w:rPr>
          <w:rFonts w:ascii="Monserat" w:eastAsia="Montserrat" w:hAnsi="Monserat" w:cs="Montserrat"/>
        </w:rPr>
        <w:t xml:space="preserve">fie o singură autorizație de construire la nivel de proiect, conform legislației în vigoare, </w:t>
      </w:r>
    </w:p>
    <w:p w14:paraId="000003B5" w14:textId="77777777" w:rsidR="00473F28" w:rsidRPr="005574E7" w:rsidRDefault="00FD3028" w:rsidP="00865439">
      <w:pPr>
        <w:numPr>
          <w:ilvl w:val="0"/>
          <w:numId w:val="25"/>
        </w:numPr>
        <w:spacing w:after="0"/>
        <w:ind w:left="0" w:hanging="2"/>
        <w:jc w:val="both"/>
        <w:rPr>
          <w:rFonts w:ascii="Monserat" w:eastAsia="Montserrat" w:hAnsi="Monserat" w:cs="Montserrat"/>
        </w:rPr>
      </w:pPr>
      <w:r w:rsidRPr="005574E7">
        <w:rPr>
          <w:rFonts w:ascii="Monserat" w:eastAsia="Montserrat" w:hAnsi="Monserat" w:cs="Montserrat"/>
        </w:rPr>
        <w:t>fie autorizații de construire distincte pentru fiecare imobil în parte din cadrul proiectului, conform legislației în vigoare.</w:t>
      </w:r>
    </w:p>
    <w:p w14:paraId="000003B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Dacă este cazul, pentru proiectele ce cuprind lucrări de demolare a unei </w:t>
      </w:r>
      <w:proofErr w:type="spellStart"/>
      <w:r w:rsidRPr="005574E7">
        <w:rPr>
          <w:rFonts w:ascii="Monserat" w:eastAsia="Montserrat" w:hAnsi="Monserat" w:cs="Montserrat"/>
        </w:rPr>
        <w:t>construcţii</w:t>
      </w:r>
      <w:proofErr w:type="spellEnd"/>
      <w:r w:rsidRPr="005574E7">
        <w:rPr>
          <w:rFonts w:ascii="Monserat" w:eastAsia="Montserrat" w:hAnsi="Monserat" w:cs="Montserrat"/>
        </w:rPr>
        <w:t xml:space="preserve"> existente pe terenul obiect al </w:t>
      </w:r>
      <w:proofErr w:type="spellStart"/>
      <w:r w:rsidRPr="005574E7">
        <w:rPr>
          <w:rFonts w:ascii="Monserat" w:eastAsia="Montserrat" w:hAnsi="Monserat" w:cs="Montserrat"/>
        </w:rPr>
        <w:t>investiţiei</w:t>
      </w:r>
      <w:proofErr w:type="spellEnd"/>
      <w:r w:rsidRPr="005574E7">
        <w:rPr>
          <w:rFonts w:ascii="Monserat" w:eastAsia="Montserrat" w:hAnsi="Monserat" w:cs="Montserrat"/>
        </w:rPr>
        <w:t xml:space="preserve">, se va anexa inclusiv </w:t>
      </w:r>
      <w:proofErr w:type="spellStart"/>
      <w:r w:rsidRPr="005574E7">
        <w:rPr>
          <w:rFonts w:ascii="Monserat" w:eastAsia="Montserrat" w:hAnsi="Monserat" w:cs="Montserrat"/>
        </w:rPr>
        <w:t>autorizaţia</w:t>
      </w:r>
      <w:proofErr w:type="spellEnd"/>
      <w:r w:rsidRPr="005574E7">
        <w:rPr>
          <w:rFonts w:ascii="Monserat" w:eastAsia="Montserrat" w:hAnsi="Monserat" w:cs="Montserrat"/>
        </w:rPr>
        <w:t xml:space="preserve"> de demolare.</w:t>
      </w:r>
    </w:p>
    <w:p w14:paraId="000003B7" w14:textId="77777777" w:rsidR="00473F28" w:rsidRPr="005574E7" w:rsidRDefault="00473F28">
      <w:pPr>
        <w:spacing w:after="0"/>
        <w:ind w:hanging="2"/>
        <w:jc w:val="both"/>
        <w:rPr>
          <w:rFonts w:ascii="Monserat" w:eastAsia="Montserrat" w:hAnsi="Monserat" w:cs="Montserrat"/>
        </w:rPr>
      </w:pPr>
    </w:p>
    <w:p w14:paraId="000003B8" w14:textId="77777777"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Hotărârea Consiliului local al solicitantului și hotărârile partenerilor (după caz), de aprobare a </w:t>
      </w:r>
      <w:proofErr w:type="spellStart"/>
      <w:r w:rsidRPr="005574E7">
        <w:rPr>
          <w:rFonts w:ascii="Monserat" w:eastAsia="Montserrat" w:hAnsi="Monserat" w:cs="Montserrat"/>
          <w:b/>
          <w:color w:val="000000"/>
          <w:sz w:val="24"/>
          <w:szCs w:val="24"/>
        </w:rPr>
        <w:t>documentaţiei</w:t>
      </w:r>
      <w:proofErr w:type="spellEnd"/>
      <w:r w:rsidRPr="005574E7">
        <w:rPr>
          <w:rFonts w:ascii="Monserat" w:eastAsia="Montserrat" w:hAnsi="Monserat" w:cs="Montserrat"/>
          <w:b/>
          <w:color w:val="000000"/>
          <w:sz w:val="24"/>
          <w:szCs w:val="24"/>
        </w:rPr>
        <w:t xml:space="preserve"> </w:t>
      </w:r>
      <w:proofErr w:type="spellStart"/>
      <w:r w:rsidRPr="005574E7">
        <w:rPr>
          <w:rFonts w:ascii="Monserat" w:eastAsia="Montserrat" w:hAnsi="Monserat" w:cs="Montserrat"/>
          <w:b/>
          <w:color w:val="000000"/>
          <w:sz w:val="24"/>
          <w:szCs w:val="24"/>
        </w:rPr>
        <w:t>tehnico</w:t>
      </w:r>
      <w:proofErr w:type="spellEnd"/>
      <w:r w:rsidRPr="005574E7">
        <w:rPr>
          <w:rFonts w:ascii="Monserat" w:eastAsia="Montserrat" w:hAnsi="Monserat" w:cs="Montserrat"/>
          <w:b/>
          <w:color w:val="000000"/>
          <w:sz w:val="24"/>
          <w:szCs w:val="24"/>
        </w:rPr>
        <w:t xml:space="preserve">-economice </w:t>
      </w:r>
      <w:proofErr w:type="spellStart"/>
      <w:r w:rsidRPr="005574E7">
        <w:rPr>
          <w:rFonts w:ascii="Monserat" w:eastAsia="Montserrat" w:hAnsi="Monserat" w:cs="Montserrat"/>
          <w:b/>
          <w:color w:val="000000"/>
          <w:sz w:val="24"/>
          <w:szCs w:val="24"/>
        </w:rPr>
        <w:t>şi</w:t>
      </w:r>
      <w:proofErr w:type="spellEnd"/>
      <w:r w:rsidRPr="005574E7">
        <w:rPr>
          <w:rFonts w:ascii="Monserat" w:eastAsia="Montserrat" w:hAnsi="Monserat" w:cs="Montserrat"/>
          <w:b/>
          <w:color w:val="000000"/>
          <w:sz w:val="24"/>
          <w:szCs w:val="24"/>
        </w:rPr>
        <w:t xml:space="preserve"> a indicatorilor </w:t>
      </w:r>
      <w:proofErr w:type="spellStart"/>
      <w:r w:rsidRPr="005574E7">
        <w:rPr>
          <w:rFonts w:ascii="Monserat" w:eastAsia="Montserrat" w:hAnsi="Monserat" w:cs="Montserrat"/>
          <w:b/>
          <w:color w:val="000000"/>
          <w:sz w:val="24"/>
          <w:szCs w:val="24"/>
        </w:rPr>
        <w:t>tehnico</w:t>
      </w:r>
      <w:proofErr w:type="spellEnd"/>
      <w:r w:rsidRPr="005574E7">
        <w:rPr>
          <w:rFonts w:ascii="Monserat" w:eastAsia="Montserrat" w:hAnsi="Monserat" w:cs="Montserrat"/>
          <w:b/>
          <w:color w:val="000000"/>
          <w:sz w:val="24"/>
          <w:szCs w:val="24"/>
        </w:rPr>
        <w:t xml:space="preserve">-economici </w:t>
      </w:r>
    </w:p>
    <w:p w14:paraId="000003B9" w14:textId="77777777" w:rsidR="00473F28" w:rsidRPr="005574E7" w:rsidRDefault="00473F28">
      <w:pPr>
        <w:ind w:hanging="2"/>
        <w:jc w:val="both"/>
        <w:rPr>
          <w:rFonts w:ascii="Monserat" w:eastAsia="Montserrat" w:hAnsi="Monserat" w:cs="Montserrat"/>
        </w:rPr>
      </w:pPr>
    </w:p>
    <w:p w14:paraId="000003BA" w14:textId="19436AE3"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unitățile administrativ teritoriale se va anexa Hotărârea </w:t>
      </w:r>
      <w:r w:rsidR="00537394">
        <w:rPr>
          <w:rFonts w:ascii="Monserat" w:eastAsia="Montserrat" w:hAnsi="Monserat" w:cs="Montserrat"/>
        </w:rPr>
        <w:t>C</w:t>
      </w:r>
      <w:r w:rsidRPr="005574E7">
        <w:rPr>
          <w:rFonts w:ascii="Monserat" w:eastAsia="Montserrat" w:hAnsi="Monserat" w:cs="Montserrat"/>
        </w:rPr>
        <w:t xml:space="preserve">onsiliului </w:t>
      </w:r>
      <w:r w:rsidR="00537394">
        <w:rPr>
          <w:rFonts w:ascii="Monserat" w:eastAsia="Montserrat" w:hAnsi="Monserat" w:cs="Montserrat"/>
        </w:rPr>
        <w:t>L</w:t>
      </w:r>
      <w:r w:rsidRPr="005574E7">
        <w:rPr>
          <w:rFonts w:ascii="Monserat" w:eastAsia="Montserrat" w:hAnsi="Monserat" w:cs="Montserrat"/>
        </w:rPr>
        <w:t xml:space="preserve">ocal al solicitantului de aprobare a indicatorilor </w:t>
      </w:r>
      <w:proofErr w:type="spellStart"/>
      <w:r w:rsidRPr="005574E7">
        <w:rPr>
          <w:rFonts w:ascii="Monserat" w:eastAsia="Montserrat" w:hAnsi="Monserat" w:cs="Montserrat"/>
        </w:rPr>
        <w:t>tehnico</w:t>
      </w:r>
      <w:proofErr w:type="spellEnd"/>
      <w:r w:rsidRPr="005574E7">
        <w:rPr>
          <w:rFonts w:ascii="Monserat" w:eastAsia="Montserrat" w:hAnsi="Monserat" w:cs="Montserrat"/>
        </w:rPr>
        <w:t xml:space="preserve">-economici, cu modificările și completările ulterioare, pentru documentația anexată la cererea de finanțare. </w:t>
      </w:r>
    </w:p>
    <w:p w14:paraId="000003B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în care la cererea de finanțare se anexează o documentație </w:t>
      </w:r>
      <w:proofErr w:type="spellStart"/>
      <w:r w:rsidRPr="005574E7">
        <w:rPr>
          <w:rFonts w:ascii="Monserat" w:eastAsia="Montserrat" w:hAnsi="Monserat" w:cs="Montserrat"/>
        </w:rPr>
        <w:t>tehnico</w:t>
      </w:r>
      <w:proofErr w:type="spellEnd"/>
      <w:r w:rsidRPr="005574E7">
        <w:rPr>
          <w:rFonts w:ascii="Monserat" w:eastAsia="Montserrat" w:hAnsi="Monserat" w:cs="Montserrat"/>
        </w:rPr>
        <w:t xml:space="preserve">-economică actualizată, hotărârea de aprobare a indicatorilor </w:t>
      </w:r>
      <w:proofErr w:type="spellStart"/>
      <w:r w:rsidRPr="005574E7">
        <w:rPr>
          <w:rFonts w:ascii="Monserat" w:eastAsia="Montserrat" w:hAnsi="Monserat" w:cs="Montserrat"/>
        </w:rPr>
        <w:t>tehnico</w:t>
      </w:r>
      <w:proofErr w:type="spellEnd"/>
      <w:r w:rsidRPr="005574E7">
        <w:rPr>
          <w:rFonts w:ascii="Monserat" w:eastAsia="Montserrat" w:hAnsi="Monserat" w:cs="Montserrat"/>
        </w:rPr>
        <w:t xml:space="preserve">-economici va fi anexată pentru documentația actualizată, inclusiv modificările și completările ulterioare, iar dacă se menționează în </w:t>
      </w:r>
      <w:proofErr w:type="spellStart"/>
      <w:r w:rsidRPr="005574E7">
        <w:rPr>
          <w:rFonts w:ascii="Monserat" w:eastAsia="Montserrat" w:hAnsi="Monserat" w:cs="Montserrat"/>
        </w:rPr>
        <w:t>conţinutul</w:t>
      </w:r>
      <w:proofErr w:type="spellEnd"/>
      <w:r w:rsidRPr="005574E7">
        <w:rPr>
          <w:rFonts w:ascii="Monserat" w:eastAsia="Montserrat" w:hAnsi="Monserat" w:cs="Montserrat"/>
        </w:rPr>
        <w:t xml:space="preserve"> acesteia modificarea unei </w:t>
      </w:r>
      <w:proofErr w:type="spellStart"/>
      <w:r w:rsidRPr="005574E7">
        <w:rPr>
          <w:rFonts w:ascii="Monserat" w:eastAsia="Montserrat" w:hAnsi="Monserat" w:cs="Montserrat"/>
        </w:rPr>
        <w:t>hotarâri</w:t>
      </w:r>
      <w:proofErr w:type="spellEnd"/>
      <w:r w:rsidRPr="005574E7">
        <w:rPr>
          <w:rFonts w:ascii="Monserat" w:eastAsia="Montserrat" w:hAnsi="Monserat" w:cs="Montserrat"/>
        </w:rPr>
        <w:t xml:space="preserve"> anterioare, atunci se va anexa și hotărârea inițială care a fost modificată.</w:t>
      </w:r>
    </w:p>
    <w:p w14:paraId="000003B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proiectelor depuse în parteneriat, hotărârea de aprobare a indicatorilor </w:t>
      </w:r>
      <w:proofErr w:type="spellStart"/>
      <w:r w:rsidRPr="005574E7">
        <w:rPr>
          <w:rFonts w:ascii="Monserat" w:eastAsia="Montserrat" w:hAnsi="Monserat" w:cs="Montserrat"/>
        </w:rPr>
        <w:t>tehnico</w:t>
      </w:r>
      <w:proofErr w:type="spellEnd"/>
      <w:r w:rsidRPr="005574E7">
        <w:rPr>
          <w:rFonts w:ascii="Monserat" w:eastAsia="Montserrat" w:hAnsi="Monserat" w:cs="Montserrat"/>
        </w:rPr>
        <w:t xml:space="preserve">-economici va fi depusă de către </w:t>
      </w:r>
      <w:proofErr w:type="spellStart"/>
      <w:r w:rsidRPr="005574E7">
        <w:rPr>
          <w:rFonts w:ascii="Monserat" w:eastAsia="Montserrat" w:hAnsi="Monserat" w:cs="Montserrat"/>
        </w:rPr>
        <w:t>toţi</w:t>
      </w:r>
      <w:proofErr w:type="spellEnd"/>
      <w:r w:rsidRPr="005574E7">
        <w:rPr>
          <w:rFonts w:ascii="Monserat" w:eastAsia="Montserrat" w:hAnsi="Monserat" w:cs="Montserrat"/>
        </w:rPr>
        <w:t xml:space="preserve"> partenerii.</w:t>
      </w:r>
    </w:p>
    <w:p w14:paraId="000003BD" w14:textId="4A684986"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Această hotărâre va avea anexată o scurta descriere/</w:t>
      </w:r>
      <w:r w:rsidR="00537394">
        <w:rPr>
          <w:rFonts w:ascii="Monserat" w:eastAsia="Montserrat" w:hAnsi="Monserat" w:cs="Montserrat"/>
        </w:rPr>
        <w:t xml:space="preserve"> </w:t>
      </w:r>
      <w:r w:rsidRPr="005574E7">
        <w:rPr>
          <w:rFonts w:ascii="Monserat" w:eastAsia="Montserrat" w:hAnsi="Monserat" w:cs="Montserrat"/>
        </w:rPr>
        <w:t xml:space="preserve">rezumat a </w:t>
      </w:r>
      <w:proofErr w:type="spellStart"/>
      <w:r w:rsidRPr="005574E7">
        <w:rPr>
          <w:rFonts w:ascii="Monserat" w:eastAsia="Montserrat" w:hAnsi="Monserat" w:cs="Montserrat"/>
        </w:rPr>
        <w:t>investiţiei</w:t>
      </w:r>
      <w:proofErr w:type="spellEnd"/>
      <w:r w:rsidRPr="005574E7">
        <w:rPr>
          <w:rFonts w:ascii="Monserat" w:eastAsia="Montserrat" w:hAnsi="Monserat" w:cs="Montserrat"/>
        </w:rPr>
        <w:t xml:space="preserve"> (maxim 2-3 pagini).</w:t>
      </w:r>
    </w:p>
    <w:p w14:paraId="000003BE" w14:textId="3D76015B"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bookmarkStart w:id="146" w:name="_heading=h.2fk6b3p" w:colFirst="0" w:colLast="0"/>
      <w:bookmarkEnd w:id="146"/>
      <w:r w:rsidRPr="005574E7">
        <w:rPr>
          <w:rFonts w:ascii="Monserat" w:eastAsia="Montserrat" w:hAnsi="Monserat" w:cs="Montserrat"/>
          <w:b/>
          <w:color w:val="000000"/>
          <w:sz w:val="24"/>
          <w:szCs w:val="24"/>
        </w:rPr>
        <w:t>(dac</w:t>
      </w:r>
      <w:r w:rsidR="00537394">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 xml:space="preserve"> este cazul) Raportul privind stadiul fizic al </w:t>
      </w:r>
      <w:proofErr w:type="spellStart"/>
      <w:r w:rsidRPr="005574E7">
        <w:rPr>
          <w:rFonts w:ascii="Monserat" w:eastAsia="Montserrat" w:hAnsi="Monserat" w:cs="Montserrat"/>
          <w:b/>
          <w:color w:val="000000"/>
          <w:sz w:val="24"/>
          <w:szCs w:val="24"/>
        </w:rPr>
        <w:t>investiţiei</w:t>
      </w:r>
      <w:proofErr w:type="spellEnd"/>
      <w:r w:rsidRPr="005574E7">
        <w:rPr>
          <w:rFonts w:ascii="Monserat" w:eastAsia="Montserrat" w:hAnsi="Monserat" w:cs="Montserrat"/>
          <w:b/>
          <w:color w:val="000000"/>
          <w:sz w:val="24"/>
          <w:szCs w:val="24"/>
        </w:rPr>
        <w:t xml:space="preserve"> (Anexa 10) însoțit de contractul de lucrări</w:t>
      </w:r>
    </w:p>
    <w:p w14:paraId="000003BF" w14:textId="77777777" w:rsidR="00473F28" w:rsidRPr="005574E7" w:rsidRDefault="00473F28">
      <w:pPr>
        <w:tabs>
          <w:tab w:val="left" w:pos="1843"/>
        </w:tabs>
        <w:ind w:hanging="2"/>
        <w:jc w:val="both"/>
        <w:rPr>
          <w:rFonts w:ascii="Monserat" w:eastAsia="Montserrat" w:hAnsi="Monserat" w:cs="Montserrat"/>
          <w:b/>
        </w:rPr>
      </w:pPr>
      <w:bookmarkStart w:id="147" w:name="_heading=h.upglbi" w:colFirst="0" w:colLast="0"/>
      <w:bookmarkEnd w:id="147"/>
    </w:p>
    <w:p w14:paraId="000003C0" w14:textId="77777777" w:rsidR="00473F28" w:rsidRPr="005574E7" w:rsidRDefault="00FD3028">
      <w:pPr>
        <w:tabs>
          <w:tab w:val="left" w:pos="1843"/>
        </w:tabs>
        <w:ind w:hanging="2"/>
        <w:jc w:val="both"/>
        <w:rPr>
          <w:rFonts w:ascii="Monserat" w:eastAsia="Montserrat" w:hAnsi="Monserat" w:cs="Montserrat"/>
        </w:rPr>
      </w:pPr>
      <w:r w:rsidRPr="005574E7">
        <w:rPr>
          <w:rFonts w:ascii="Monserat" w:eastAsia="Montserrat" w:hAnsi="Monserat" w:cs="Montserrat"/>
          <w:b/>
        </w:rPr>
        <w:t xml:space="preserve">Pentru proiectele de </w:t>
      </w:r>
      <w:proofErr w:type="spellStart"/>
      <w:r w:rsidRPr="005574E7">
        <w:rPr>
          <w:rFonts w:ascii="Monserat" w:eastAsia="Montserrat" w:hAnsi="Monserat" w:cs="Montserrat"/>
          <w:b/>
        </w:rPr>
        <w:t>investiţii</w:t>
      </w:r>
      <w:proofErr w:type="spellEnd"/>
      <w:r w:rsidRPr="005574E7">
        <w:rPr>
          <w:rFonts w:ascii="Monserat" w:eastAsia="Montserrat" w:hAnsi="Monserat" w:cs="Montserrat"/>
          <w:b/>
        </w:rPr>
        <w:t xml:space="preserve"> pentru care </w:t>
      </w:r>
      <w:proofErr w:type="spellStart"/>
      <w:r w:rsidRPr="005574E7">
        <w:rPr>
          <w:rFonts w:ascii="Monserat" w:eastAsia="Montserrat" w:hAnsi="Monserat" w:cs="Montserrat"/>
          <w:b/>
        </w:rPr>
        <w:t>execuţia</w:t>
      </w:r>
      <w:proofErr w:type="spellEnd"/>
      <w:r w:rsidRPr="005574E7">
        <w:rPr>
          <w:rFonts w:ascii="Monserat" w:eastAsia="Montserrat" w:hAnsi="Monserat" w:cs="Montserrat"/>
          <w:b/>
        </w:rPr>
        <w:t xml:space="preserve"> de lucrări a fost demarată, iar proiectele nu s-au încheiat în mod fizic sau implementate integral înainte de depunerea cererii de finanțare</w:t>
      </w:r>
      <w:r w:rsidRPr="005574E7">
        <w:rPr>
          <w:rFonts w:ascii="Monserat" w:eastAsia="Montserrat" w:hAnsi="Monserat" w:cs="Montserrat"/>
        </w:rPr>
        <w:t xml:space="preserve"> se va anexa un raport privind stadiul fizic al lucrărilor asumat de către reprezentantul legal al solicitantului, de către dirigintele de </w:t>
      </w:r>
      <w:proofErr w:type="spellStart"/>
      <w:r w:rsidRPr="005574E7">
        <w:rPr>
          <w:rFonts w:ascii="Monserat" w:eastAsia="Montserrat" w:hAnsi="Monserat" w:cs="Montserrat"/>
        </w:rPr>
        <w:t>şantier</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de către constructor. Raportul respectiv va fi </w:t>
      </w:r>
      <w:proofErr w:type="spellStart"/>
      <w:r w:rsidRPr="005574E7">
        <w:rPr>
          <w:rFonts w:ascii="Monserat" w:eastAsia="Montserrat" w:hAnsi="Monserat" w:cs="Montserrat"/>
        </w:rPr>
        <w:t>însoţit</w:t>
      </w:r>
      <w:proofErr w:type="spellEnd"/>
      <w:r w:rsidRPr="005574E7">
        <w:rPr>
          <w:rFonts w:ascii="Monserat" w:eastAsia="Montserrat" w:hAnsi="Monserat" w:cs="Montserrat"/>
        </w:rPr>
        <w:t xml:space="preserve"> de devize generale detaliate ale lucrărilor executate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plătite, ale lucrărilor executate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neplătite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respectiv ale lucrărilor rămase de executat. Devizele vor fi semnate de către elaboratorul documentației </w:t>
      </w:r>
      <w:proofErr w:type="spellStart"/>
      <w:r w:rsidRPr="005574E7">
        <w:rPr>
          <w:rFonts w:ascii="Monserat" w:eastAsia="Montserrat" w:hAnsi="Monserat" w:cs="Montserrat"/>
        </w:rPr>
        <w:t>tehnico</w:t>
      </w:r>
      <w:proofErr w:type="spellEnd"/>
      <w:r w:rsidRPr="005574E7">
        <w:rPr>
          <w:rFonts w:ascii="Monserat" w:eastAsia="Montserrat" w:hAnsi="Monserat" w:cs="Montserrat"/>
        </w:rPr>
        <w:t>-economice. Din raportul privind stadiul fizic al investiției trebuie să reiasă inclusiv faptul că lucrările nu au fost finalizate.</w:t>
      </w:r>
    </w:p>
    <w:p w14:paraId="000003C1" w14:textId="77777777" w:rsidR="00473F28" w:rsidRPr="005574E7" w:rsidRDefault="00FD3028">
      <w:pPr>
        <w:pBdr>
          <w:top w:val="nil"/>
          <w:left w:val="nil"/>
          <w:bottom w:val="nil"/>
          <w:right w:val="nil"/>
          <w:between w:val="nil"/>
        </w:pBdr>
        <w:tabs>
          <w:tab w:val="left" w:pos="1843"/>
        </w:tabs>
        <w:spacing w:before="120" w:after="0"/>
        <w:jc w:val="both"/>
        <w:rPr>
          <w:rFonts w:ascii="Monserat" w:eastAsia="Montserrat" w:hAnsi="Monserat" w:cs="Montserrat"/>
          <w:color w:val="000000"/>
        </w:rPr>
      </w:pPr>
      <w:bookmarkStart w:id="148" w:name="_heading=h.3ep43zb" w:colFirst="0" w:colLast="0"/>
      <w:bookmarkEnd w:id="148"/>
      <w:r w:rsidRPr="005574E7">
        <w:rPr>
          <w:rFonts w:ascii="Monserat" w:eastAsia="Montserrat" w:hAnsi="Monserat" w:cs="Montserrat"/>
          <w:color w:val="000000"/>
        </w:rPr>
        <w:t>Totodată, se va atașa și contractul de lucrări (împreună cu toate actele adiționale încheiate), semnat după data de 01.01.2021 și Procesul verbal de recepție parțială a lucrărilor.</w:t>
      </w:r>
    </w:p>
    <w:p w14:paraId="000003C2" w14:textId="77777777" w:rsidR="00473F28" w:rsidRPr="005574E7" w:rsidRDefault="00473F28">
      <w:pPr>
        <w:pBdr>
          <w:top w:val="nil"/>
          <w:left w:val="nil"/>
          <w:bottom w:val="nil"/>
          <w:right w:val="nil"/>
          <w:between w:val="nil"/>
        </w:pBdr>
        <w:tabs>
          <w:tab w:val="left" w:pos="1843"/>
        </w:tabs>
        <w:spacing w:after="120"/>
        <w:jc w:val="both"/>
        <w:rPr>
          <w:rFonts w:ascii="Monserat" w:eastAsia="Montserrat" w:hAnsi="Monserat" w:cs="Montserrat"/>
          <w:color w:val="000000"/>
        </w:rPr>
      </w:pPr>
    </w:p>
    <w:p w14:paraId="000003C3" w14:textId="77777777"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Lista de echipamente, dotări, lucrări sau servicii, cu încadrarea acestora în secțiunea de cheltuieli eligibile/ neeligibile </w:t>
      </w:r>
      <w:r w:rsidRPr="005574E7">
        <w:rPr>
          <w:rFonts w:ascii="Monserat" w:eastAsia="Montserrat" w:hAnsi="Monserat" w:cs="Montserrat"/>
          <w:color w:val="000000"/>
          <w:sz w:val="24"/>
          <w:szCs w:val="24"/>
        </w:rPr>
        <w:t>completată conform Anexei 8 și corelată cu devizul general și bugetul proiectului.</w:t>
      </w:r>
    </w:p>
    <w:p w14:paraId="000003C4" w14:textId="77777777" w:rsidR="00473F28" w:rsidRPr="005574E7" w:rsidRDefault="00473F28">
      <w:pPr>
        <w:widowControl w:val="0"/>
        <w:pBdr>
          <w:top w:val="nil"/>
          <w:left w:val="nil"/>
          <w:bottom w:val="nil"/>
          <w:right w:val="nil"/>
          <w:between w:val="nil"/>
        </w:pBdr>
        <w:spacing w:before="40" w:after="40" w:line="240" w:lineRule="auto"/>
        <w:ind w:hanging="2"/>
        <w:rPr>
          <w:rFonts w:ascii="Monserat" w:eastAsia="Montserrat" w:hAnsi="Monserat" w:cs="Montserrat"/>
          <w:color w:val="000000"/>
        </w:rPr>
      </w:pPr>
      <w:bookmarkStart w:id="149" w:name="_heading=h.1tuee74" w:colFirst="0" w:colLast="0"/>
      <w:bookmarkEnd w:id="149"/>
    </w:p>
    <w:p w14:paraId="000003C5" w14:textId="77777777" w:rsidR="00473F28" w:rsidRPr="005574E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Notă privind încadrarea în limitele de proprietate și fundamentarea rezonabilității costurilor asumată de proiectant și de reprezentantul legal, conform anexei 9.</w:t>
      </w:r>
    </w:p>
    <w:p w14:paraId="000003C6"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b/>
          <w:color w:val="000000"/>
        </w:rPr>
      </w:pPr>
    </w:p>
    <w:p w14:paraId="000003C7" w14:textId="77EF0A2C" w:rsidR="00473F28" w:rsidRPr="005574E7" w:rsidRDefault="00FD3028">
      <w:pPr>
        <w:pBdr>
          <w:top w:val="nil"/>
          <w:left w:val="nil"/>
          <w:bottom w:val="nil"/>
          <w:right w:val="nil"/>
          <w:between w:val="nil"/>
        </w:pBdr>
        <w:spacing w:after="0" w:line="240" w:lineRule="auto"/>
        <w:ind w:hanging="2"/>
        <w:jc w:val="both"/>
        <w:rPr>
          <w:rFonts w:ascii="Monserat" w:eastAsia="Montserrat" w:hAnsi="Monserat" w:cs="Montserrat"/>
          <w:b/>
          <w:color w:val="000000"/>
        </w:rPr>
      </w:pPr>
      <w:r w:rsidRPr="005574E7">
        <w:rPr>
          <w:rFonts w:ascii="Monserat" w:eastAsia="Montserrat" w:hAnsi="Monserat" w:cs="Montserrat"/>
          <w:b/>
          <w:color w:val="000000"/>
        </w:rPr>
        <w:t>Doar pentru achizi</w:t>
      </w:r>
      <w:r w:rsidR="00271AE1">
        <w:rPr>
          <w:rFonts w:ascii="Monserat" w:eastAsia="Montserrat" w:hAnsi="Monserat" w:cs="Montserrat"/>
          <w:b/>
          <w:color w:val="000000"/>
        </w:rPr>
        <w:t>ț</w:t>
      </w:r>
      <w:r w:rsidRPr="005574E7">
        <w:rPr>
          <w:rFonts w:ascii="Monserat" w:eastAsia="Montserrat" w:hAnsi="Monserat" w:cs="Montserrat"/>
          <w:b/>
          <w:color w:val="000000"/>
        </w:rPr>
        <w:t xml:space="preserve">ia de echipamente, </w:t>
      </w:r>
      <w:r w:rsidRPr="005574E7">
        <w:rPr>
          <w:rFonts w:ascii="Monserat" w:eastAsia="Montserrat" w:hAnsi="Monserat" w:cs="Montserrat"/>
          <w:color w:val="000000"/>
        </w:rPr>
        <w:t>în cadrul acestei note va fi detaliată inclusiv fundamentarea rezonabilității costurilor în baza a minim 2 oferte de preț. Nu se vor ata</w:t>
      </w:r>
      <w:r w:rsidR="00271AE1">
        <w:rPr>
          <w:rFonts w:ascii="Monserat" w:eastAsia="Montserrat" w:hAnsi="Monserat" w:cs="Montserrat"/>
          <w:color w:val="000000"/>
        </w:rPr>
        <w:t>ș</w:t>
      </w:r>
      <w:r w:rsidRPr="005574E7">
        <w:rPr>
          <w:rFonts w:ascii="Monserat" w:eastAsia="Montserrat" w:hAnsi="Monserat" w:cs="Montserrat"/>
          <w:color w:val="000000"/>
        </w:rPr>
        <w:t>a documentației de finanțare documentele care au stat la baza acestei fundamentări.</w:t>
      </w:r>
    </w:p>
    <w:p w14:paraId="000003C8" w14:textId="77777777" w:rsidR="00473F28" w:rsidRPr="005574E7" w:rsidRDefault="00473F28">
      <w:pPr>
        <w:widowControl w:val="0"/>
        <w:pBdr>
          <w:top w:val="nil"/>
          <w:left w:val="nil"/>
          <w:bottom w:val="nil"/>
          <w:right w:val="nil"/>
          <w:between w:val="nil"/>
        </w:pBdr>
        <w:spacing w:before="40" w:after="40" w:line="240" w:lineRule="auto"/>
        <w:ind w:hanging="2"/>
        <w:rPr>
          <w:rFonts w:ascii="Monserat" w:eastAsia="Montserrat" w:hAnsi="Monserat" w:cs="Montserrat"/>
          <w:color w:val="000000"/>
        </w:rPr>
      </w:pPr>
      <w:bookmarkStart w:id="150" w:name="_heading=h.4du1wux" w:colFirst="0" w:colLast="0"/>
      <w:bookmarkEnd w:id="150"/>
    </w:p>
    <w:p w14:paraId="000003C9" w14:textId="77777777" w:rsidR="00473F28" w:rsidRPr="005574E7" w:rsidRDefault="00FD3028" w:rsidP="00BC3266">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51" w:name="_Toc160718998"/>
      <w:r w:rsidRPr="005574E7">
        <w:rPr>
          <w:rFonts w:ascii="Monserat" w:eastAsia="Montserrat" w:hAnsi="Monserat" w:cs="Montserrat"/>
          <w:bCs w:val="0"/>
          <w:color w:val="000000"/>
          <w:sz w:val="24"/>
          <w:szCs w:val="24"/>
        </w:rPr>
        <w:t>Aspecte administrative privind depunerea cererii de finanțare</w:t>
      </w:r>
      <w:bookmarkEnd w:id="151"/>
    </w:p>
    <w:p w14:paraId="000003CA" w14:textId="77777777" w:rsidR="00473F28" w:rsidRPr="005574E7" w:rsidRDefault="00473F28">
      <w:pPr>
        <w:keepNext/>
        <w:pBdr>
          <w:top w:val="nil"/>
          <w:left w:val="nil"/>
          <w:bottom w:val="nil"/>
          <w:right w:val="nil"/>
          <w:between w:val="nil"/>
        </w:pBdr>
        <w:spacing w:after="0" w:line="240" w:lineRule="auto"/>
        <w:jc w:val="both"/>
        <w:rPr>
          <w:rFonts w:ascii="Monserat" w:eastAsia="Montserrat" w:hAnsi="Monserat" w:cs="Montserrat"/>
          <w:b/>
          <w:color w:val="000000"/>
          <w:sz w:val="24"/>
          <w:szCs w:val="24"/>
        </w:rPr>
      </w:pPr>
    </w:p>
    <w:p w14:paraId="000003CB" w14:textId="77777777" w:rsidR="00473F28" w:rsidRPr="005574E7" w:rsidRDefault="00FD3028">
      <w:pPr>
        <w:pBdr>
          <w:top w:val="nil"/>
          <w:left w:val="nil"/>
          <w:bottom w:val="nil"/>
          <w:right w:val="nil"/>
          <w:between w:val="nil"/>
        </w:pBdr>
        <w:spacing w:after="0" w:line="240" w:lineRule="auto"/>
        <w:ind w:hanging="2"/>
        <w:jc w:val="both"/>
        <w:rPr>
          <w:rFonts w:ascii="Monserat" w:eastAsia="Montserrat" w:hAnsi="Monserat" w:cs="Montserrat"/>
          <w:color w:val="000000"/>
        </w:rPr>
      </w:pPr>
      <w:r w:rsidRPr="005574E7">
        <w:rPr>
          <w:rFonts w:ascii="Monserat" w:eastAsia="Montserrat" w:hAnsi="Monserat" w:cs="Montserrat"/>
          <w:color w:val="000000"/>
        </w:rPr>
        <w:t>Cererea de finanțare depusă de solicitanți respectă modelul cadru aprobat prin ordin al ministrului investițiilor și proiectelor europene.</w:t>
      </w:r>
    </w:p>
    <w:p w14:paraId="000003CC"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color w:val="000000"/>
        </w:rPr>
      </w:pPr>
    </w:p>
    <w:p w14:paraId="000003CD" w14:textId="77777777" w:rsidR="00473F28" w:rsidRPr="005574E7" w:rsidRDefault="00FD3028">
      <w:pPr>
        <w:pBdr>
          <w:top w:val="nil"/>
          <w:left w:val="nil"/>
          <w:bottom w:val="nil"/>
          <w:right w:val="nil"/>
          <w:between w:val="nil"/>
        </w:pBdr>
        <w:spacing w:after="0" w:line="240" w:lineRule="auto"/>
        <w:ind w:hanging="2"/>
        <w:jc w:val="both"/>
        <w:rPr>
          <w:rFonts w:ascii="Monserat" w:eastAsia="Montserrat" w:hAnsi="Monserat" w:cs="Montserrat"/>
          <w:color w:val="000000"/>
        </w:rPr>
      </w:pPr>
      <w:r w:rsidRPr="005574E7">
        <w:rPr>
          <w:rFonts w:ascii="Monserat" w:eastAsia="Montserrat" w:hAnsi="Monserat" w:cs="Montserrat"/>
          <w:color w:val="000000"/>
        </w:rPr>
        <w:t>Completarea acesteia se face conform Anexei 1 - Instrucțiuni privind completarea cererii de finanțare.</w:t>
      </w:r>
    </w:p>
    <w:p w14:paraId="000003CE"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color w:val="000000"/>
        </w:rPr>
      </w:pPr>
    </w:p>
    <w:p w14:paraId="000003CF" w14:textId="77777777" w:rsidR="00473F28" w:rsidRPr="005574E7" w:rsidRDefault="00FD3028">
      <w:pPr>
        <w:pBdr>
          <w:top w:val="nil"/>
          <w:left w:val="nil"/>
          <w:bottom w:val="nil"/>
          <w:right w:val="nil"/>
          <w:between w:val="nil"/>
        </w:pBdr>
        <w:spacing w:after="0" w:line="240" w:lineRule="auto"/>
        <w:ind w:hanging="2"/>
        <w:jc w:val="both"/>
        <w:rPr>
          <w:rFonts w:ascii="Monserat" w:eastAsia="Montserrat" w:hAnsi="Monserat" w:cs="Montserrat"/>
          <w:color w:val="000000"/>
        </w:rPr>
      </w:pPr>
      <w:r w:rsidRPr="005574E7">
        <w:rPr>
          <w:rFonts w:ascii="Monserat" w:eastAsia="Montserrat" w:hAnsi="Monserat" w:cs="Montserrat"/>
          <w:color w:val="000000"/>
        </w:rPr>
        <w:t xml:space="preserve">La cererea de finanțare, solicitantul anexează, declarația unică (Anexa 3), prin care solicitantul confirmă îndeplinirea condițiilor de eligibilitate și a cerințelor de conformitate administrativă. </w:t>
      </w:r>
    </w:p>
    <w:p w14:paraId="000003D0"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color w:val="000000"/>
        </w:rPr>
      </w:pPr>
    </w:p>
    <w:p w14:paraId="000003D1" w14:textId="77777777" w:rsidR="00473F28" w:rsidRPr="005574E7" w:rsidRDefault="00FD3028">
      <w:pPr>
        <w:pBdr>
          <w:top w:val="nil"/>
          <w:left w:val="nil"/>
          <w:bottom w:val="nil"/>
          <w:right w:val="nil"/>
          <w:between w:val="nil"/>
        </w:pBdr>
        <w:spacing w:after="0" w:line="240" w:lineRule="auto"/>
        <w:ind w:hanging="2"/>
        <w:jc w:val="both"/>
        <w:rPr>
          <w:rFonts w:ascii="Monserat" w:eastAsia="Montserrat" w:hAnsi="Monserat" w:cs="Montserrat"/>
          <w:color w:val="000000"/>
        </w:rPr>
      </w:pPr>
      <w:r w:rsidRPr="005574E7">
        <w:rPr>
          <w:rFonts w:ascii="Monserat" w:eastAsia="Montserrat" w:hAnsi="Monserat" w:cs="Montserrat"/>
          <w:color w:val="00000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5574E7">
        <w:rPr>
          <w:rFonts w:ascii="Monserat" w:eastAsia="Montserrat" w:hAnsi="Monserat" w:cs="Montserrat"/>
          <w:color w:val="000000"/>
        </w:rPr>
        <w:t>tehnico</w:t>
      </w:r>
      <w:proofErr w:type="spellEnd"/>
      <w:r w:rsidRPr="005574E7">
        <w:rPr>
          <w:rFonts w:ascii="Monserat" w:eastAsia="Montserrat" w:hAnsi="Monserat" w:cs="Montserrat"/>
          <w:color w:val="000000"/>
        </w:rPr>
        <w:t>-financiară a proiectului, acesta fiind responsabil pentru lipsa unora din aceste informații, documente sau anexe care pot conduce la decizii de respingere a cererii de finanțare în orice etapă de evaluare, selecție și contractare.</w:t>
      </w:r>
    </w:p>
    <w:p w14:paraId="000003D2"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color w:val="000000"/>
        </w:rPr>
      </w:pPr>
    </w:p>
    <w:p w14:paraId="000003D3" w14:textId="77777777" w:rsidR="00473F28" w:rsidRPr="005574E7" w:rsidRDefault="00FD3028">
      <w:pPr>
        <w:pBdr>
          <w:top w:val="nil"/>
          <w:left w:val="nil"/>
          <w:bottom w:val="nil"/>
          <w:right w:val="nil"/>
          <w:between w:val="nil"/>
        </w:pBdr>
        <w:spacing w:after="0" w:line="240" w:lineRule="auto"/>
        <w:ind w:hanging="2"/>
        <w:jc w:val="both"/>
        <w:rPr>
          <w:rFonts w:ascii="Monserat" w:eastAsia="Montserrat" w:hAnsi="Monserat" w:cs="Montserrat"/>
          <w:color w:val="000000"/>
        </w:rPr>
      </w:pPr>
      <w:bookmarkStart w:id="152" w:name="_heading=h.2szc72q" w:colFirst="0" w:colLast="0"/>
      <w:bookmarkEnd w:id="152"/>
      <w:r w:rsidRPr="005574E7">
        <w:rPr>
          <w:rFonts w:ascii="Monserat" w:eastAsia="Montserrat" w:hAnsi="Monserat" w:cs="Montserrat"/>
          <w:color w:val="000000"/>
        </w:rPr>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000003D4"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color w:val="000000"/>
        </w:rPr>
      </w:pPr>
    </w:p>
    <w:p w14:paraId="000003D5" w14:textId="77777777" w:rsidR="00473F28" w:rsidRPr="005574E7" w:rsidRDefault="00FD3028" w:rsidP="00BC3266">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53" w:name="_Toc160718999"/>
      <w:r w:rsidRPr="005574E7">
        <w:rPr>
          <w:rFonts w:ascii="Monserat" w:eastAsia="Montserrat" w:hAnsi="Monserat" w:cs="Montserrat"/>
          <w:bCs w:val="0"/>
          <w:color w:val="000000"/>
          <w:sz w:val="24"/>
          <w:szCs w:val="24"/>
        </w:rPr>
        <w:t>Anexele și documente obligatorii la momentul contractării</w:t>
      </w:r>
      <w:bookmarkEnd w:id="153"/>
    </w:p>
    <w:p w14:paraId="000003D6"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Documentele statutare ale solicitantului și partenerilor, dacă este cazul </w:t>
      </w:r>
    </w:p>
    <w:p w14:paraId="000003D7" w14:textId="77777777" w:rsidR="00473F28" w:rsidRPr="005574E7" w:rsidRDefault="00473F28">
      <w:pPr>
        <w:ind w:hanging="2"/>
        <w:jc w:val="both"/>
        <w:rPr>
          <w:rFonts w:ascii="Monserat" w:eastAsia="Montserrat" w:hAnsi="Monserat" w:cs="Montserrat"/>
        </w:rPr>
      </w:pPr>
    </w:p>
    <w:p w14:paraId="000003D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Vor fi prezentate, după caz, documentele statutare în vigoare ale solicitantului și, dacă e cazul, ale partenerilor, astfel:</w:t>
      </w:r>
    </w:p>
    <w:p w14:paraId="000003D9" w14:textId="77777777" w:rsidR="00473F28" w:rsidRPr="005574E7" w:rsidRDefault="00FD3028" w:rsidP="00865439">
      <w:pPr>
        <w:numPr>
          <w:ilvl w:val="0"/>
          <w:numId w:val="28"/>
        </w:numPr>
        <w:pBdr>
          <w:top w:val="nil"/>
          <w:left w:val="nil"/>
          <w:bottom w:val="nil"/>
          <w:right w:val="nil"/>
          <w:between w:val="nil"/>
        </w:pBdr>
        <w:spacing w:after="240" w:line="240" w:lineRule="auto"/>
        <w:jc w:val="both"/>
        <w:rPr>
          <w:rFonts w:ascii="Monserat" w:eastAsia="Montserrat" w:hAnsi="Monserat" w:cs="Montserrat"/>
          <w:color w:val="000000"/>
        </w:rPr>
      </w:pPr>
      <w:r w:rsidRPr="005574E7">
        <w:rPr>
          <w:rFonts w:ascii="Monserat" w:eastAsia="Montserrat" w:hAnsi="Monserat" w:cs="Montserrat"/>
          <w:color w:val="000000"/>
        </w:rPr>
        <w:t>Încheierea definitivă de validare a mandatului primarului/ președintelui și orice document legal care confirmă data începerii mandatului (de ex. Jurământul);</w:t>
      </w:r>
    </w:p>
    <w:p w14:paraId="000003DA" w14:textId="5FE0E6B2" w:rsidR="00473F28" w:rsidRPr="005574E7" w:rsidRDefault="00FD3028" w:rsidP="00865439">
      <w:pPr>
        <w:numPr>
          <w:ilvl w:val="0"/>
          <w:numId w:val="28"/>
        </w:numPr>
        <w:pBdr>
          <w:top w:val="nil"/>
          <w:left w:val="nil"/>
          <w:bottom w:val="nil"/>
          <w:right w:val="nil"/>
          <w:between w:val="nil"/>
        </w:pBdr>
        <w:spacing w:after="240" w:line="240" w:lineRule="auto"/>
        <w:jc w:val="both"/>
        <w:rPr>
          <w:rFonts w:ascii="Monserat" w:eastAsia="Montserrat" w:hAnsi="Monserat" w:cs="Montserrat"/>
          <w:color w:val="000000"/>
        </w:rPr>
      </w:pPr>
      <w:r w:rsidRPr="005574E7">
        <w:rPr>
          <w:rFonts w:ascii="Monserat" w:eastAsia="Montserrat" w:hAnsi="Monserat" w:cs="Montserrat"/>
          <w:color w:val="000000"/>
        </w:rPr>
        <w:t>Ordinul Prefectului privind constatarea îndeplinirii condițiilor legale de constituire a consiliului local/</w:t>
      </w:r>
      <w:r w:rsidR="00B01290">
        <w:rPr>
          <w:rFonts w:ascii="Monserat" w:eastAsia="Montserrat" w:hAnsi="Monserat" w:cs="Montserrat"/>
          <w:color w:val="000000"/>
        </w:rPr>
        <w:t xml:space="preserve"> </w:t>
      </w:r>
      <w:r w:rsidRPr="005574E7">
        <w:rPr>
          <w:rFonts w:ascii="Monserat" w:eastAsia="Montserrat" w:hAnsi="Monserat" w:cs="Montserrat"/>
          <w:color w:val="000000"/>
        </w:rPr>
        <w:t>județean.</w:t>
      </w:r>
    </w:p>
    <w:p w14:paraId="000003DB" w14:textId="643E91B1" w:rsidR="00473F28" w:rsidRPr="005574E7" w:rsidRDefault="00FD3028" w:rsidP="00865439">
      <w:pPr>
        <w:numPr>
          <w:ilvl w:val="0"/>
          <w:numId w:val="28"/>
        </w:numPr>
        <w:spacing w:after="0"/>
        <w:jc w:val="both"/>
        <w:rPr>
          <w:rFonts w:ascii="Monserat" w:eastAsia="Montserrat" w:hAnsi="Monserat" w:cs="Montserrat"/>
        </w:rPr>
      </w:pPr>
      <w:r w:rsidRPr="005574E7">
        <w:rPr>
          <w:rFonts w:ascii="Monserat" w:eastAsia="Montserrat" w:hAnsi="Monserat" w:cs="Montserrat"/>
        </w:rPr>
        <w:t>Hotărârea Consiliului local de înființare a Zonei Urbane Funcționale/ Zonei Metropolitane a fiec</w:t>
      </w:r>
      <w:r w:rsidR="00B01290">
        <w:rPr>
          <w:rFonts w:ascii="Monserat" w:eastAsia="Montserrat" w:hAnsi="Monserat" w:cs="Montserrat"/>
        </w:rPr>
        <w:t>ă</w:t>
      </w:r>
      <w:r w:rsidRPr="005574E7">
        <w:rPr>
          <w:rFonts w:ascii="Monserat" w:eastAsia="Montserrat" w:hAnsi="Monserat" w:cs="Montserrat"/>
        </w:rPr>
        <w:t>rui membru partener (daca este cazul)</w:t>
      </w:r>
    </w:p>
    <w:p w14:paraId="000003DC" w14:textId="77777777" w:rsidR="00473F28" w:rsidRPr="005574E7" w:rsidRDefault="00473F28">
      <w:pPr>
        <w:spacing w:after="0"/>
        <w:ind w:hanging="2"/>
        <w:jc w:val="both"/>
        <w:rPr>
          <w:rFonts w:ascii="Monserat" w:eastAsia="Montserrat" w:hAnsi="Monserat" w:cs="Montserrat"/>
        </w:rPr>
      </w:pPr>
    </w:p>
    <w:p w14:paraId="000003DD"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Acordul privind implementarea în parteneriat a proiectului, dacă este cazul </w:t>
      </w:r>
    </w:p>
    <w:p w14:paraId="000003DE" w14:textId="77777777" w:rsidR="00473F28" w:rsidRPr="005574E7" w:rsidRDefault="00473F28">
      <w:pPr>
        <w:ind w:hanging="2"/>
        <w:jc w:val="both"/>
        <w:rPr>
          <w:rFonts w:ascii="Monserat" w:eastAsia="Montserrat" w:hAnsi="Monserat" w:cs="Montserrat"/>
        </w:rPr>
      </w:pPr>
    </w:p>
    <w:p w14:paraId="000003D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Se va vedea modelul acordului de parteneriat anexat la ghid – Anexa 7 la prezentul ghid. </w:t>
      </w:r>
    </w:p>
    <w:p w14:paraId="000003E0"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(dacă este cazul) </w:t>
      </w:r>
      <w:proofErr w:type="spellStart"/>
      <w:r w:rsidRPr="005574E7">
        <w:rPr>
          <w:rFonts w:ascii="Monserat" w:eastAsia="Montserrat" w:hAnsi="Monserat" w:cs="Montserrat"/>
          <w:b/>
          <w:color w:val="000000"/>
          <w:sz w:val="24"/>
          <w:szCs w:val="24"/>
        </w:rPr>
        <w:t>Ȋmputernicirea</w:t>
      </w:r>
      <w:proofErr w:type="spellEnd"/>
      <w:r w:rsidRPr="005574E7">
        <w:rPr>
          <w:rFonts w:ascii="Monserat" w:eastAsia="Montserrat" w:hAnsi="Monserat" w:cs="Montserrat"/>
          <w:b/>
          <w:color w:val="000000"/>
          <w:sz w:val="24"/>
          <w:szCs w:val="24"/>
        </w:rPr>
        <w:t xml:space="preserve"> pentru semnarea electronică a cererii de finanțare </w:t>
      </w:r>
      <w:proofErr w:type="spellStart"/>
      <w:r w:rsidRPr="005574E7">
        <w:rPr>
          <w:rFonts w:ascii="Monserat" w:eastAsia="Montserrat" w:hAnsi="Monserat" w:cs="Montserrat"/>
          <w:b/>
          <w:color w:val="000000"/>
          <w:sz w:val="24"/>
          <w:szCs w:val="24"/>
        </w:rPr>
        <w:t>şi</w:t>
      </w:r>
      <w:proofErr w:type="spellEnd"/>
      <w:r w:rsidRPr="005574E7">
        <w:rPr>
          <w:rFonts w:ascii="Monserat" w:eastAsia="Montserrat" w:hAnsi="Monserat" w:cs="Montserrat"/>
          <w:b/>
          <w:color w:val="000000"/>
          <w:sz w:val="24"/>
          <w:szCs w:val="24"/>
        </w:rPr>
        <w:t xml:space="preserve"> a anexelor la acesta </w:t>
      </w:r>
    </w:p>
    <w:p w14:paraId="000003E1" w14:textId="77777777" w:rsidR="00473F28" w:rsidRPr="005574E7" w:rsidRDefault="00473F28">
      <w:pPr>
        <w:ind w:hanging="2"/>
        <w:jc w:val="both"/>
        <w:rPr>
          <w:rFonts w:ascii="Monserat" w:eastAsia="Montserrat" w:hAnsi="Monserat" w:cs="Montserrat"/>
        </w:rPr>
      </w:pPr>
    </w:p>
    <w:p w14:paraId="000003E2" w14:textId="6B776090" w:rsidR="00473F28" w:rsidRPr="005574E7" w:rsidRDefault="00FD3028">
      <w:pPr>
        <w:ind w:hanging="2"/>
        <w:jc w:val="both"/>
        <w:rPr>
          <w:rFonts w:ascii="Monserat" w:eastAsia="Montserrat" w:hAnsi="Monserat" w:cs="Montserrat"/>
        </w:rPr>
      </w:pPr>
      <w:proofErr w:type="spellStart"/>
      <w:r w:rsidRPr="005574E7">
        <w:rPr>
          <w:rFonts w:ascii="Monserat" w:eastAsia="Montserrat" w:hAnsi="Monserat" w:cs="Montserrat"/>
        </w:rPr>
        <w:t>Ȋn</w:t>
      </w:r>
      <w:proofErr w:type="spellEnd"/>
      <w:r w:rsidRPr="005574E7">
        <w:rPr>
          <w:rFonts w:ascii="Monserat" w:eastAsia="Montserrat" w:hAnsi="Monserat" w:cs="Montserrat"/>
        </w:rPr>
        <w:t xml:space="preserve"> cazul în care cererea de finanțare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anexele (cu excep</w:t>
      </w:r>
      <w:r w:rsidR="00B01290">
        <w:rPr>
          <w:rFonts w:ascii="Monserat" w:eastAsia="Montserrat" w:hAnsi="Monserat" w:cs="Montserrat"/>
        </w:rPr>
        <w:t>ț</w:t>
      </w:r>
      <w:r w:rsidRPr="005574E7">
        <w:rPr>
          <w:rFonts w:ascii="Monserat" w:eastAsia="Montserrat" w:hAnsi="Monserat" w:cs="Montserrat"/>
        </w:rPr>
        <w:t>ia declara</w:t>
      </w:r>
      <w:r w:rsidR="00B01290">
        <w:rPr>
          <w:rFonts w:ascii="Monserat" w:eastAsia="Montserrat" w:hAnsi="Monserat" w:cs="Montserrat"/>
        </w:rPr>
        <w:t>ț</w:t>
      </w:r>
      <w:r w:rsidRPr="005574E7">
        <w:rPr>
          <w:rFonts w:ascii="Monserat" w:eastAsia="Montserrat" w:hAnsi="Monserat" w:cs="Montserrat"/>
        </w:rPr>
        <w:t>iei unice care va fi semnata doar de reprezentantul legal al solicitantului/liderului de parteneriat) la aceasta sunt semnate, cu semnătura electronică extinsă, de o persoană împuternicită de reprezentantul legal al solicitantului/liderului de parteneriat, se anexează documentul de împuternicire. Documentul de împuternicire reprezintă un document administrativ emis de reprezentantul legal, cu respectarea prevederilor legale în vigoare.</w:t>
      </w:r>
    </w:p>
    <w:p w14:paraId="000003E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b/>
        </w:rPr>
        <w:t>Observație:</w:t>
      </w:r>
      <w:r w:rsidRPr="005574E7">
        <w:rPr>
          <w:rFonts w:ascii="Monserat" w:eastAsia="Montserrat" w:hAnsi="Monserat" w:cs="Montserrat"/>
        </w:rPr>
        <w:t xml:space="preserve"> Dacă la depunere, cererea de finanțare este semnată de reprezentantul legal al solicitantului/ liderului de parteneriat,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000003E4" w14:textId="1BEB4326"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b/>
          <w:color w:val="000000"/>
          <w:sz w:val="24"/>
          <w:szCs w:val="24"/>
        </w:rPr>
      </w:pPr>
      <w:r w:rsidRPr="005574E7">
        <w:rPr>
          <w:rFonts w:ascii="Monserat" w:eastAsia="Montserrat" w:hAnsi="Monserat" w:cs="Montserrat"/>
          <w:b/>
          <w:sz w:val="24"/>
          <w:szCs w:val="24"/>
        </w:rPr>
        <w:t>Documentele privind identificarea reprezentantului legal</w:t>
      </w:r>
      <w:r w:rsidRPr="005574E7">
        <w:rPr>
          <w:rFonts w:ascii="Monserat" w:eastAsia="Montserrat" w:hAnsi="Monserat" w:cs="Montserrat"/>
          <w:b/>
          <w:sz w:val="24"/>
          <w:szCs w:val="24"/>
          <w:vertAlign w:val="superscript"/>
        </w:rPr>
        <w:footnoteReference w:id="5"/>
      </w:r>
      <w:r w:rsidRPr="005574E7">
        <w:rPr>
          <w:rFonts w:ascii="Monserat" w:eastAsia="Montserrat" w:hAnsi="Monserat" w:cs="Montserrat"/>
          <w:b/>
          <w:sz w:val="24"/>
          <w:szCs w:val="24"/>
        </w:rPr>
        <w:t xml:space="preserve"> al solicitantului, al fiec</w:t>
      </w:r>
      <w:r w:rsidR="00B01290">
        <w:rPr>
          <w:rFonts w:ascii="Monserat" w:eastAsia="Montserrat" w:hAnsi="Monserat" w:cs="Montserrat"/>
          <w:b/>
          <w:sz w:val="24"/>
          <w:szCs w:val="24"/>
        </w:rPr>
        <w:t>ă</w:t>
      </w:r>
      <w:r w:rsidRPr="005574E7">
        <w:rPr>
          <w:rFonts w:ascii="Monserat" w:eastAsia="Montserrat" w:hAnsi="Monserat" w:cs="Montserrat"/>
          <w:b/>
          <w:sz w:val="24"/>
          <w:szCs w:val="24"/>
        </w:rPr>
        <w:t>rui partener și a împuternicitului, dup</w:t>
      </w:r>
      <w:r w:rsidR="00B01290">
        <w:rPr>
          <w:rFonts w:ascii="Monserat" w:eastAsia="Montserrat" w:hAnsi="Monserat" w:cs="Montserrat"/>
          <w:b/>
          <w:sz w:val="24"/>
          <w:szCs w:val="24"/>
        </w:rPr>
        <w:t>ă</w:t>
      </w:r>
      <w:r w:rsidRPr="005574E7">
        <w:rPr>
          <w:rFonts w:ascii="Monserat" w:eastAsia="Montserrat" w:hAnsi="Monserat" w:cs="Montserrat"/>
          <w:b/>
          <w:sz w:val="24"/>
          <w:szCs w:val="24"/>
        </w:rPr>
        <w:t xml:space="preserve"> caz.</w:t>
      </w:r>
    </w:p>
    <w:p w14:paraId="000003E5" w14:textId="77777777" w:rsidR="00473F28" w:rsidRPr="005574E7" w:rsidRDefault="00473F28">
      <w:pPr>
        <w:pBdr>
          <w:top w:val="nil"/>
          <w:left w:val="nil"/>
          <w:bottom w:val="nil"/>
          <w:right w:val="nil"/>
          <w:between w:val="nil"/>
        </w:pBdr>
        <w:spacing w:after="0" w:line="240" w:lineRule="auto"/>
        <w:ind w:hanging="2"/>
        <w:jc w:val="both"/>
        <w:rPr>
          <w:rFonts w:ascii="Monserat" w:eastAsia="Montserrat" w:hAnsi="Monserat" w:cs="Montserrat"/>
          <w:color w:val="FFFFFF"/>
        </w:rPr>
      </w:pPr>
    </w:p>
    <w:p w14:paraId="000003E6"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Certificate de atestare fiscală, referitoare la obligațiile de plată la bugetul local și la bugetul de stat</w:t>
      </w:r>
    </w:p>
    <w:p w14:paraId="000003E7" w14:textId="77777777" w:rsidR="00473F28" w:rsidRPr="005574E7" w:rsidRDefault="00473F28">
      <w:pPr>
        <w:ind w:hanging="2"/>
        <w:jc w:val="both"/>
        <w:rPr>
          <w:rFonts w:ascii="Monserat" w:eastAsia="Montserrat" w:hAnsi="Monserat" w:cs="Montserrat"/>
        </w:rPr>
      </w:pPr>
    </w:p>
    <w:p w14:paraId="000003E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Certificatele de atestare fiscală referitoare la obligațiile de plată la bugetul local și la bugetul de stat trebuie să fie în termenul de valabilitate.</w:t>
      </w:r>
    </w:p>
    <w:p w14:paraId="000003E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parteneriatelor, </w:t>
      </w:r>
      <w:proofErr w:type="spellStart"/>
      <w:r w:rsidRPr="005574E7">
        <w:rPr>
          <w:rFonts w:ascii="Monserat" w:eastAsia="Montserrat" w:hAnsi="Monserat" w:cs="Montserrat"/>
        </w:rPr>
        <w:t>toţi</w:t>
      </w:r>
      <w:proofErr w:type="spellEnd"/>
      <w:r w:rsidRPr="005574E7">
        <w:rPr>
          <w:rFonts w:ascii="Monserat" w:eastAsia="Montserrat" w:hAnsi="Monserat" w:cs="Montserrat"/>
        </w:rPr>
        <w:t xml:space="preserve"> membrii parteneriatului vor prezenta aceste documente.</w:t>
      </w:r>
    </w:p>
    <w:p w14:paraId="000003EA" w14:textId="77777777" w:rsidR="00473F28" w:rsidRPr="005574E7" w:rsidRDefault="00FD3028">
      <w:pPr>
        <w:widowControl w:val="0"/>
        <w:pBdr>
          <w:top w:val="nil"/>
          <w:left w:val="nil"/>
          <w:bottom w:val="nil"/>
          <w:right w:val="nil"/>
          <w:between w:val="nil"/>
        </w:pBdr>
        <w:spacing w:after="0" w:line="240" w:lineRule="auto"/>
        <w:ind w:hanging="2"/>
        <w:jc w:val="both"/>
        <w:rPr>
          <w:rFonts w:ascii="Monserat" w:eastAsia="Montserrat" w:hAnsi="Monserat" w:cs="Montserrat"/>
        </w:rPr>
      </w:pPr>
      <w:r w:rsidRPr="005574E7">
        <w:rPr>
          <w:rFonts w:ascii="Monserat" w:eastAsia="Montserrat" w:hAnsi="Monserat" w:cs="Montserrat"/>
        </w:rPr>
        <w:t>Solicitantul/ 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000003EB" w14:textId="77777777" w:rsidR="00473F28" w:rsidRPr="005574E7" w:rsidRDefault="00473F28">
      <w:pPr>
        <w:widowControl w:val="0"/>
        <w:pBdr>
          <w:top w:val="nil"/>
          <w:left w:val="nil"/>
          <w:bottom w:val="nil"/>
          <w:right w:val="nil"/>
          <w:between w:val="nil"/>
        </w:pBdr>
        <w:spacing w:after="0" w:line="240" w:lineRule="auto"/>
        <w:ind w:hanging="2"/>
        <w:jc w:val="both"/>
        <w:rPr>
          <w:rFonts w:ascii="Monserat" w:eastAsia="Montserrat" w:hAnsi="Monserat" w:cs="Montserrat"/>
        </w:rPr>
      </w:pPr>
    </w:p>
    <w:p w14:paraId="000003EC"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Certificatul de cazier fiscal al solicitantului</w:t>
      </w:r>
    </w:p>
    <w:p w14:paraId="000003ED" w14:textId="77777777" w:rsidR="00473F28" w:rsidRPr="005574E7" w:rsidRDefault="00473F28">
      <w:pPr>
        <w:ind w:hanging="2"/>
        <w:jc w:val="both"/>
        <w:rPr>
          <w:rFonts w:ascii="Monserat" w:eastAsia="Montserrat" w:hAnsi="Monserat" w:cs="Montserrat"/>
        </w:rPr>
      </w:pPr>
    </w:p>
    <w:p w14:paraId="000003E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Certificatul de cazier fiscal trebuie să fie în termen de valabilitate, conform prevederilor OG nr. 39/2015 privind cazierul fiscal.</w:t>
      </w:r>
    </w:p>
    <w:p w14:paraId="000003E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parteneriatelor, </w:t>
      </w:r>
      <w:proofErr w:type="spellStart"/>
      <w:r w:rsidRPr="005574E7">
        <w:rPr>
          <w:rFonts w:ascii="Monserat" w:eastAsia="Montserrat" w:hAnsi="Monserat" w:cs="Montserrat"/>
        </w:rPr>
        <w:t>toţi</w:t>
      </w:r>
      <w:proofErr w:type="spellEnd"/>
      <w:r w:rsidRPr="005574E7">
        <w:rPr>
          <w:rFonts w:ascii="Monserat" w:eastAsia="Montserrat" w:hAnsi="Monserat" w:cs="Montserrat"/>
        </w:rPr>
        <w:t xml:space="preserve"> membrii parteneriatului vor prezenta acest document.</w:t>
      </w:r>
    </w:p>
    <w:p w14:paraId="000003F0" w14:textId="77777777" w:rsidR="00473F28" w:rsidRPr="005574E7" w:rsidRDefault="00473F28">
      <w:pPr>
        <w:ind w:hanging="2"/>
        <w:jc w:val="both"/>
        <w:rPr>
          <w:rFonts w:ascii="Monserat" w:eastAsia="Montserrat" w:hAnsi="Monserat" w:cs="Montserrat"/>
        </w:rPr>
      </w:pPr>
    </w:p>
    <w:p w14:paraId="000003F1"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Formularul bugetar "</w:t>
      </w:r>
      <w:proofErr w:type="spellStart"/>
      <w:r w:rsidRPr="005574E7">
        <w:rPr>
          <w:rFonts w:ascii="Monserat" w:eastAsia="Montserrat" w:hAnsi="Monserat" w:cs="Montserrat"/>
          <w:b/>
          <w:color w:val="000000"/>
          <w:sz w:val="24"/>
          <w:szCs w:val="24"/>
        </w:rPr>
        <w:t>Fişa</w:t>
      </w:r>
      <w:proofErr w:type="spellEnd"/>
      <w:r w:rsidRPr="005574E7">
        <w:rPr>
          <w:rFonts w:ascii="Monserat" w:eastAsia="Montserrat" w:hAnsi="Monserat" w:cs="Montserrat"/>
          <w:b/>
          <w:color w:val="000000"/>
          <w:sz w:val="24"/>
          <w:szCs w:val="24"/>
        </w:rPr>
        <w:t xml:space="preserve"> proiectului </w:t>
      </w:r>
      <w:proofErr w:type="spellStart"/>
      <w:r w:rsidRPr="005574E7">
        <w:rPr>
          <w:rFonts w:ascii="Monserat" w:eastAsia="Montserrat" w:hAnsi="Monserat" w:cs="Montserrat"/>
          <w:b/>
          <w:color w:val="000000"/>
          <w:sz w:val="24"/>
          <w:szCs w:val="24"/>
        </w:rPr>
        <w:t>finanţat</w:t>
      </w:r>
      <w:proofErr w:type="spellEnd"/>
      <w:r w:rsidRPr="005574E7">
        <w:rPr>
          <w:rFonts w:ascii="Monserat" w:eastAsia="Montserrat" w:hAnsi="Monserat" w:cs="Montserrat"/>
          <w:b/>
          <w:color w:val="000000"/>
          <w:sz w:val="24"/>
          <w:szCs w:val="24"/>
        </w:rPr>
        <w:t xml:space="preserve">/ propus la </w:t>
      </w:r>
      <w:proofErr w:type="spellStart"/>
      <w:r w:rsidRPr="005574E7">
        <w:rPr>
          <w:rFonts w:ascii="Monserat" w:eastAsia="Montserrat" w:hAnsi="Monserat" w:cs="Montserrat"/>
          <w:b/>
          <w:color w:val="000000"/>
          <w:sz w:val="24"/>
          <w:szCs w:val="24"/>
        </w:rPr>
        <w:t>finanţare</w:t>
      </w:r>
      <w:proofErr w:type="spellEnd"/>
      <w:r w:rsidRPr="005574E7">
        <w:rPr>
          <w:rFonts w:ascii="Monserat" w:eastAsia="Montserrat" w:hAnsi="Monserat" w:cs="Montserrat"/>
          <w:b/>
          <w:color w:val="000000"/>
          <w:sz w:val="24"/>
          <w:szCs w:val="24"/>
        </w:rPr>
        <w:t xml:space="preserve"> în cadrul programelor aferente Politicii de coeziune a Uniunii Europene" (cod 23), prevăzut de Scrisoarea-cadru privind contextul macroeconomic, în conformitate cu prevederile O.U.G.133/2021</w:t>
      </w:r>
    </w:p>
    <w:p w14:paraId="000003F2" w14:textId="77777777" w:rsidR="00473F28" w:rsidRPr="005574E7" w:rsidRDefault="00473F28">
      <w:pPr>
        <w:ind w:hanging="2"/>
        <w:jc w:val="both"/>
        <w:rPr>
          <w:rFonts w:ascii="Monserat" w:eastAsia="Montserrat" w:hAnsi="Monserat" w:cs="Montserrat"/>
        </w:rPr>
      </w:pPr>
    </w:p>
    <w:p w14:paraId="000003F3"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Formularul nr. 1 - </w:t>
      </w:r>
      <w:proofErr w:type="spellStart"/>
      <w:r w:rsidRPr="005574E7">
        <w:rPr>
          <w:rFonts w:ascii="Monserat" w:eastAsia="Montserrat" w:hAnsi="Monserat" w:cs="Montserrat"/>
          <w:b/>
          <w:color w:val="000000"/>
          <w:sz w:val="24"/>
          <w:szCs w:val="24"/>
        </w:rPr>
        <w:t>Fişă</w:t>
      </w:r>
      <w:proofErr w:type="spellEnd"/>
      <w:r w:rsidRPr="005574E7">
        <w:rPr>
          <w:rFonts w:ascii="Monserat" w:eastAsia="Montserrat" w:hAnsi="Monserat" w:cs="Montserrat"/>
          <w:b/>
          <w:color w:val="000000"/>
          <w:sz w:val="24"/>
          <w:szCs w:val="24"/>
        </w:rPr>
        <w:t xml:space="preserve"> de fundamentare. Proiect propus la </w:t>
      </w:r>
      <w:proofErr w:type="spellStart"/>
      <w:r w:rsidRPr="005574E7">
        <w:rPr>
          <w:rFonts w:ascii="Monserat" w:eastAsia="Montserrat" w:hAnsi="Monserat" w:cs="Montserrat"/>
          <w:b/>
          <w:color w:val="000000"/>
          <w:sz w:val="24"/>
          <w:szCs w:val="24"/>
        </w:rPr>
        <w:t>finanţare</w:t>
      </w:r>
      <w:proofErr w:type="spellEnd"/>
      <w:r w:rsidRPr="005574E7">
        <w:rPr>
          <w:rFonts w:ascii="Monserat" w:eastAsia="Montserrat" w:hAnsi="Monserat" w:cs="Montserrat"/>
          <w:b/>
          <w:color w:val="000000"/>
          <w:sz w:val="24"/>
          <w:szCs w:val="24"/>
        </w:rPr>
        <w:t xml:space="preserve">/ </w:t>
      </w:r>
      <w:proofErr w:type="spellStart"/>
      <w:r w:rsidRPr="005574E7">
        <w:rPr>
          <w:rFonts w:ascii="Monserat" w:eastAsia="Montserrat" w:hAnsi="Monserat" w:cs="Montserrat"/>
          <w:b/>
          <w:color w:val="000000"/>
          <w:sz w:val="24"/>
          <w:szCs w:val="24"/>
        </w:rPr>
        <w:t>finanţat</w:t>
      </w:r>
      <w:proofErr w:type="spellEnd"/>
      <w:r w:rsidRPr="005574E7">
        <w:rPr>
          <w:rFonts w:ascii="Monserat" w:eastAsia="Montserrat" w:hAnsi="Monserat" w:cs="Montserrat"/>
          <w:b/>
          <w:color w:val="000000"/>
          <w:sz w:val="24"/>
          <w:szCs w:val="24"/>
        </w:rPr>
        <w:t xml:space="preserve"> din fonduri europene în conformitate cu O.U.G.133/2021 (pentru entitățile de drept public) </w:t>
      </w:r>
    </w:p>
    <w:p w14:paraId="000003F4" w14:textId="77777777" w:rsidR="00473F28" w:rsidRPr="005574E7" w:rsidRDefault="00473F28">
      <w:pPr>
        <w:ind w:hanging="2"/>
        <w:jc w:val="both"/>
        <w:rPr>
          <w:rFonts w:ascii="Monserat" w:eastAsia="Montserrat" w:hAnsi="Monserat" w:cs="Montserrat"/>
        </w:rPr>
      </w:pPr>
    </w:p>
    <w:p w14:paraId="000003F5"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Declarație pe propria răspundere a reprezentantului legal al solicitantului (Anexa 11) privind modificările survenite asupra documentației de finanțare.</w:t>
      </w:r>
    </w:p>
    <w:p w14:paraId="000003F6" w14:textId="77777777" w:rsidR="00473F28" w:rsidRPr="005574E7" w:rsidRDefault="00473F28">
      <w:pPr>
        <w:ind w:hanging="2"/>
        <w:jc w:val="both"/>
        <w:rPr>
          <w:rFonts w:ascii="Monserat" w:eastAsia="Montserrat" w:hAnsi="Monserat" w:cs="Montserrat"/>
        </w:rPr>
      </w:pPr>
    </w:p>
    <w:p w14:paraId="000003F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cazul în care exista modificări, sunt anexate documente justificative asumate de către solicitant/reprezentatul legal al solicitantului/ în conformitate cu prevederile ghidului solicitantului aplicabil apelului de proiecte.</w:t>
      </w:r>
    </w:p>
    <w:p w14:paraId="000003F8"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bookmarkStart w:id="154" w:name="_heading=h.184mhaj" w:colFirst="0" w:colLast="0"/>
      <w:bookmarkEnd w:id="154"/>
      <w:r w:rsidRPr="005574E7">
        <w:rPr>
          <w:rFonts w:ascii="Monserat" w:eastAsia="Montserrat" w:hAnsi="Monserat" w:cs="Montserrat"/>
          <w:b/>
          <w:color w:val="000000"/>
          <w:sz w:val="24"/>
          <w:szCs w:val="24"/>
        </w:rPr>
        <w:t>Documente privind dreptul de proprietate/ administrare</w:t>
      </w:r>
    </w:p>
    <w:p w14:paraId="000003F9" w14:textId="77777777" w:rsidR="00473F28" w:rsidRPr="005574E7" w:rsidRDefault="00473F28">
      <w:pPr>
        <w:ind w:hanging="2"/>
        <w:jc w:val="both"/>
        <w:rPr>
          <w:rFonts w:ascii="Monserat" w:eastAsia="Montserrat" w:hAnsi="Monserat" w:cs="Montserrat"/>
        </w:rPr>
      </w:pPr>
    </w:p>
    <w:p w14:paraId="000003F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Dovada înregistrării imobilelor</w:t>
      </w:r>
      <w:r w:rsidRPr="005574E7">
        <w:rPr>
          <w:rFonts w:ascii="Monserat" w:eastAsia="Montserrat" w:hAnsi="Monserat" w:cs="Montserrat"/>
          <w:b/>
        </w:rPr>
        <w:t xml:space="preserve"> în registre (extras de carte funciară din care să rezulte intabularea</w:t>
      </w:r>
      <w:r w:rsidRPr="005574E7">
        <w:rPr>
          <w:rFonts w:ascii="Monserat" w:eastAsia="Montserrat" w:hAnsi="Monserat" w:cs="Montserrat"/>
        </w:rPr>
        <w:t>), emis cu maximum 30 de zile înaintea depunerii, din care să rezulte existența dreptului de proprietate și absența sarcinilor incompatibile cu investiția;</w:t>
      </w:r>
    </w:p>
    <w:p w14:paraId="000003F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w:t>
      </w:r>
      <w:r w:rsidRPr="005574E7">
        <w:rPr>
          <w:rFonts w:ascii="Monserat" w:eastAsia="Montserrat" w:hAnsi="Monserat" w:cs="Montserrat"/>
          <w:b/>
        </w:rPr>
        <w:t>Plan de amplasament și delimitare a imobilului (PAD)</w:t>
      </w:r>
      <w:r w:rsidRPr="005574E7">
        <w:rPr>
          <w:rFonts w:ascii="Monserat" w:eastAsia="Montserrat" w:hAnsi="Monserat" w:cs="Montserrat"/>
        </w:rPr>
        <w:t xml:space="preserve">, pentru imobilele pe care se propune a se realiza investiția în cadrul proiectului, plan în care să fie evidențiate numerele cadastrale </w:t>
      </w:r>
      <w:r w:rsidRPr="005574E7">
        <w:rPr>
          <w:rFonts w:ascii="Monserat" w:eastAsia="Montserrat" w:hAnsi="Monserat" w:cs="Montserrat"/>
          <w:b/>
        </w:rPr>
        <w:t>sau extras din planul cadastral</w:t>
      </w:r>
      <w:r w:rsidRPr="005574E7">
        <w:rPr>
          <w:rFonts w:ascii="Monserat" w:eastAsia="Montserrat" w:hAnsi="Monserat" w:cs="Montserrat"/>
        </w:rPr>
        <w:t xml:space="preserve"> în cazul imobilelor înscrise în cartea funciară ca urmare a finalizării lucrărilor de înregistrare sistematică pe unitatea administrativ-teritorială respectivă, vizate de OCPI.</w:t>
      </w:r>
    </w:p>
    <w:p w14:paraId="000003F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w:t>
      </w:r>
      <w:r w:rsidRPr="005574E7">
        <w:rPr>
          <w:rFonts w:ascii="Monserat" w:eastAsia="Montserrat" w:hAnsi="Monserat" w:cs="Montserrat"/>
          <w:b/>
        </w:rPr>
        <w:t xml:space="preserve">Tabel centralizator numere cadastrale, </w:t>
      </w:r>
      <w:r w:rsidRPr="005574E7">
        <w:rPr>
          <w:rFonts w:ascii="Monserat" w:eastAsia="Montserrat" w:hAnsi="Monserat" w:cs="Montserrat"/>
        </w:rPr>
        <w:t>dacă investiția vizează mai multe numere cadastrale</w:t>
      </w:r>
    </w:p>
    <w:p w14:paraId="000003FD" w14:textId="48DE1AB1" w:rsidR="00473F28" w:rsidRPr="005574E7" w:rsidRDefault="00FD3028">
      <w:pPr>
        <w:ind w:hanging="2"/>
        <w:jc w:val="both"/>
        <w:rPr>
          <w:rFonts w:ascii="Monserat" w:eastAsia="Montserrat" w:hAnsi="Monserat" w:cs="Montserrat"/>
        </w:rPr>
      </w:pPr>
      <w:r w:rsidRPr="005574E7">
        <w:rPr>
          <w:rFonts w:ascii="Monserat" w:eastAsia="Montserrat" w:hAnsi="Monserat" w:cs="Montserrat"/>
        </w:rPr>
        <w:t>Reprezentantul legal al solicitantului va confirma absența sarcinilor incompatibile cu investiția în cadrul declarației pe propria r</w:t>
      </w:r>
      <w:r w:rsidR="00B01290">
        <w:rPr>
          <w:rFonts w:ascii="Monserat" w:eastAsia="Montserrat" w:hAnsi="Monserat" w:cs="Montserrat"/>
        </w:rPr>
        <w:t>ă</w:t>
      </w:r>
      <w:r w:rsidRPr="005574E7">
        <w:rPr>
          <w:rFonts w:ascii="Monserat" w:eastAsia="Montserrat" w:hAnsi="Monserat" w:cs="Montserrat"/>
        </w:rPr>
        <w:t xml:space="preserve">spundere. </w:t>
      </w:r>
    </w:p>
    <w:p w14:paraId="000003FF" w14:textId="69117FC5"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Documentele trebuie să fie cuprinzătoare pentru datele menționate în cadrul Cererii de finanțare, a documentației </w:t>
      </w:r>
      <w:proofErr w:type="spellStart"/>
      <w:r w:rsidRPr="005574E7">
        <w:rPr>
          <w:rFonts w:ascii="Monserat" w:eastAsia="Montserrat" w:hAnsi="Monserat" w:cs="Montserrat"/>
        </w:rPr>
        <w:t>tehnico</w:t>
      </w:r>
      <w:proofErr w:type="spellEnd"/>
      <w:r w:rsidR="00B01290">
        <w:rPr>
          <w:rFonts w:ascii="Monserat" w:eastAsia="Montserrat" w:hAnsi="Monserat" w:cs="Montserrat"/>
        </w:rPr>
        <w:t xml:space="preserve"> </w:t>
      </w:r>
      <w:r w:rsidRPr="005574E7">
        <w:rPr>
          <w:rFonts w:ascii="Monserat" w:eastAsia="Montserrat" w:hAnsi="Monserat" w:cs="Montserrat"/>
        </w:rPr>
        <w:t>-</w:t>
      </w:r>
      <w:r w:rsidR="00B01290">
        <w:rPr>
          <w:rFonts w:ascii="Monserat" w:eastAsia="Montserrat" w:hAnsi="Monserat" w:cs="Montserrat"/>
        </w:rPr>
        <w:t xml:space="preserve"> </w:t>
      </w:r>
      <w:r w:rsidRPr="005574E7">
        <w:rPr>
          <w:rFonts w:ascii="Monserat" w:eastAsia="Montserrat" w:hAnsi="Monserat" w:cs="Montserrat"/>
        </w:rPr>
        <w:t>economice cu privire la identificarea investiției.</w:t>
      </w:r>
    </w:p>
    <w:p w14:paraId="00000400" w14:textId="77777777" w:rsidR="00473F28" w:rsidRPr="005574E7" w:rsidRDefault="00473F28">
      <w:pPr>
        <w:ind w:hanging="2"/>
        <w:jc w:val="both"/>
        <w:rPr>
          <w:rFonts w:ascii="Monserat" w:eastAsia="Montserrat" w:hAnsi="Monserat" w:cs="Montserrat"/>
        </w:rPr>
      </w:pPr>
    </w:p>
    <w:p w14:paraId="00000401" w14:textId="75A17966"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Hotărârea (hotărârile partenerilor, dacă e cazul) de aprobare a proiectului în conformitate cu ultima forma a bugetului rezultat în urma realiz</w:t>
      </w:r>
      <w:r w:rsidR="00B01290">
        <w:rPr>
          <w:rFonts w:ascii="Monserat" w:eastAsia="Montserrat" w:hAnsi="Monserat" w:cs="Montserrat"/>
          <w:b/>
          <w:color w:val="000000"/>
          <w:sz w:val="24"/>
          <w:szCs w:val="24"/>
        </w:rPr>
        <w:t>ă</w:t>
      </w:r>
      <w:r w:rsidRPr="005574E7">
        <w:rPr>
          <w:rFonts w:ascii="Monserat" w:eastAsia="Montserrat" w:hAnsi="Monserat" w:cs="Montserrat"/>
          <w:b/>
          <w:color w:val="000000"/>
          <w:sz w:val="24"/>
          <w:szCs w:val="24"/>
        </w:rPr>
        <w:t>rii documenta</w:t>
      </w:r>
      <w:r w:rsidR="00B01290">
        <w:rPr>
          <w:rFonts w:ascii="Monserat" w:eastAsia="Montserrat" w:hAnsi="Monserat" w:cs="Montserrat"/>
          <w:b/>
          <w:color w:val="000000"/>
          <w:sz w:val="24"/>
          <w:szCs w:val="24"/>
        </w:rPr>
        <w:t>ț</w:t>
      </w:r>
      <w:r w:rsidRPr="005574E7">
        <w:rPr>
          <w:rFonts w:ascii="Monserat" w:eastAsia="Montserrat" w:hAnsi="Monserat" w:cs="Montserrat"/>
          <w:b/>
          <w:color w:val="000000"/>
          <w:sz w:val="24"/>
          <w:szCs w:val="24"/>
        </w:rPr>
        <w:t xml:space="preserve">iei </w:t>
      </w:r>
      <w:proofErr w:type="spellStart"/>
      <w:r w:rsidRPr="005574E7">
        <w:rPr>
          <w:rFonts w:ascii="Monserat" w:eastAsia="Montserrat" w:hAnsi="Monserat" w:cs="Montserrat"/>
          <w:b/>
          <w:color w:val="000000"/>
          <w:sz w:val="24"/>
          <w:szCs w:val="24"/>
        </w:rPr>
        <w:t>tehnico</w:t>
      </w:r>
      <w:proofErr w:type="spellEnd"/>
      <w:r w:rsidR="00B01290">
        <w:rPr>
          <w:rFonts w:ascii="Monserat" w:eastAsia="Montserrat" w:hAnsi="Monserat" w:cs="Montserrat"/>
          <w:b/>
          <w:color w:val="000000"/>
          <w:sz w:val="24"/>
          <w:szCs w:val="24"/>
        </w:rPr>
        <w:t xml:space="preserve"> </w:t>
      </w:r>
      <w:r w:rsidRPr="005574E7">
        <w:rPr>
          <w:rFonts w:ascii="Monserat" w:eastAsia="Montserrat" w:hAnsi="Monserat" w:cs="Montserrat"/>
          <w:b/>
          <w:color w:val="000000"/>
          <w:sz w:val="24"/>
          <w:szCs w:val="24"/>
        </w:rPr>
        <w:t>-</w:t>
      </w:r>
      <w:r w:rsidR="00B01290">
        <w:rPr>
          <w:rFonts w:ascii="Monserat" w:eastAsia="Montserrat" w:hAnsi="Monserat" w:cs="Montserrat"/>
          <w:b/>
          <w:color w:val="000000"/>
          <w:sz w:val="24"/>
          <w:szCs w:val="24"/>
        </w:rPr>
        <w:t xml:space="preserve"> </w:t>
      </w:r>
      <w:r w:rsidRPr="005574E7">
        <w:rPr>
          <w:rFonts w:ascii="Monserat" w:eastAsia="Montserrat" w:hAnsi="Monserat" w:cs="Montserrat"/>
          <w:b/>
          <w:color w:val="000000"/>
          <w:sz w:val="24"/>
          <w:szCs w:val="24"/>
        </w:rPr>
        <w:t>economice – Anexa 12</w:t>
      </w:r>
    </w:p>
    <w:p w14:paraId="00000402" w14:textId="77777777" w:rsidR="00473F28" w:rsidRPr="005574E7" w:rsidRDefault="00473F28">
      <w:pPr>
        <w:ind w:hanging="2"/>
        <w:jc w:val="both"/>
        <w:rPr>
          <w:rFonts w:ascii="Monserat" w:eastAsia="Montserrat" w:hAnsi="Monserat" w:cs="Montserrat"/>
        </w:rPr>
      </w:pPr>
    </w:p>
    <w:p w14:paraId="0000040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conformitate cu ultima formă a bugetului se va transmite hotărârea de aprobare a proiectului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a cheltuielilor aferente. </w:t>
      </w:r>
    </w:p>
    <w:p w14:paraId="0000040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Hotărârea sus menționată trebuie să fie incluse toate cheltuielile pe care solicitantul trebuie să le asigure pentru implementarea proiectului, în </w:t>
      </w:r>
      <w:proofErr w:type="spellStart"/>
      <w:r w:rsidRPr="005574E7">
        <w:rPr>
          <w:rFonts w:ascii="Monserat" w:eastAsia="Montserrat" w:hAnsi="Monserat" w:cs="Montserrat"/>
        </w:rPr>
        <w:t>condiţiile</w:t>
      </w:r>
      <w:proofErr w:type="spellEnd"/>
      <w:r w:rsidRPr="005574E7">
        <w:rPr>
          <w:rFonts w:ascii="Monserat" w:eastAsia="Montserrat" w:hAnsi="Monserat" w:cs="Montserrat"/>
        </w:rPr>
        <w:t xml:space="preserve"> rambursării/decontării ulterioare a cheltuielilor eligibile din instrumente structurale. </w:t>
      </w:r>
    </w:p>
    <w:p w14:paraId="00000405"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i/>
        </w:rPr>
        <w:t>În cazul parteneriatelor, toți partenerii vor depune aceste documente.</w:t>
      </w:r>
    </w:p>
    <w:p w14:paraId="00000406"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Planul de monitorizare a proiectului (Anexa 4 la ghidul solicitantului)</w:t>
      </w:r>
    </w:p>
    <w:p w14:paraId="00000407" w14:textId="77777777" w:rsidR="00473F28" w:rsidRPr="005574E7" w:rsidRDefault="00473F28">
      <w:pPr>
        <w:ind w:hanging="2"/>
        <w:jc w:val="both"/>
        <w:rPr>
          <w:rFonts w:ascii="Monserat" w:eastAsia="Montserrat" w:hAnsi="Monserat" w:cs="Montserrat"/>
        </w:rPr>
      </w:pPr>
    </w:p>
    <w:p w14:paraId="0000040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 </w:t>
      </w:r>
    </w:p>
    <w:p w14:paraId="0000040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000040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Planul de monitorizare propus va fi anexă la contractul de finanțare și va face subiectul monitorizării proiectului în etapa de implementare.</w:t>
      </w:r>
    </w:p>
    <w:p w14:paraId="0000040B"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 xml:space="preserve">Extras relevant din strategia de dezvoltare teritorială/ locală (după caz) din care sa reiasă apartenența proiectului la aceasta. </w:t>
      </w:r>
    </w:p>
    <w:p w14:paraId="0000040C" w14:textId="77777777" w:rsidR="00473F28" w:rsidRPr="005574E7" w:rsidRDefault="00473F28">
      <w:pPr>
        <w:ind w:hanging="2"/>
        <w:jc w:val="both"/>
        <w:rPr>
          <w:rFonts w:ascii="Monserat" w:eastAsia="Montserrat" w:hAnsi="Monserat" w:cs="Montserrat"/>
        </w:rPr>
      </w:pPr>
    </w:p>
    <w:p w14:paraId="0000040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Se va anexa inclusiv Hotărârea de aprobare a strategiei de către consiliul local/consiliile locale membre ale  ZUF/ZM.</w:t>
      </w:r>
    </w:p>
    <w:p w14:paraId="0000040E" w14:textId="77777777" w:rsidR="00473F28" w:rsidRPr="005574E7" w:rsidRDefault="00473F28">
      <w:pPr>
        <w:ind w:hanging="2"/>
        <w:jc w:val="both"/>
        <w:rPr>
          <w:rFonts w:ascii="Monserat" w:eastAsia="Montserrat" w:hAnsi="Monserat" w:cs="Montserrat"/>
        </w:rPr>
      </w:pPr>
    </w:p>
    <w:p w14:paraId="0000040F" w14:textId="77777777" w:rsidR="00473F28" w:rsidRPr="005574E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serat" w:eastAsia="Montserrat" w:hAnsi="Monserat" w:cs="Montserrat"/>
          <w:b/>
          <w:sz w:val="24"/>
          <w:szCs w:val="24"/>
        </w:rPr>
      </w:pPr>
      <w:r w:rsidRPr="005574E7">
        <w:rPr>
          <w:rFonts w:ascii="Monserat" w:eastAsia="Montserrat" w:hAnsi="Monserat" w:cs="Montserrat"/>
          <w:b/>
          <w:sz w:val="24"/>
          <w:szCs w:val="24"/>
        </w:rPr>
        <w:t>Documentația privind imunizarea la schimbările climatice (dacă este cazul)</w:t>
      </w:r>
    </w:p>
    <w:p w14:paraId="00000410" w14:textId="77777777" w:rsidR="00473F28" w:rsidRPr="005574E7" w:rsidRDefault="00473F28">
      <w:pPr>
        <w:pBdr>
          <w:top w:val="nil"/>
          <w:left w:val="nil"/>
          <w:bottom w:val="nil"/>
          <w:right w:val="nil"/>
          <w:between w:val="nil"/>
        </w:pBdr>
        <w:spacing w:before="120" w:after="0"/>
        <w:ind w:hanging="2"/>
        <w:rPr>
          <w:rFonts w:ascii="Monserat" w:eastAsia="Montserrat" w:hAnsi="Monserat" w:cs="Montserrat"/>
          <w:b/>
          <w:color w:val="000000"/>
        </w:rPr>
      </w:pPr>
    </w:p>
    <w:p w14:paraId="00000411" w14:textId="77777777" w:rsidR="00473F28" w:rsidRPr="005574E7" w:rsidRDefault="00FD3028">
      <w:pPr>
        <w:pBdr>
          <w:top w:val="nil"/>
          <w:left w:val="nil"/>
          <w:bottom w:val="nil"/>
          <w:right w:val="nil"/>
          <w:between w:val="nil"/>
        </w:pBdr>
        <w:spacing w:after="0"/>
        <w:ind w:hanging="2"/>
        <w:jc w:val="both"/>
        <w:rPr>
          <w:rFonts w:ascii="Monserat" w:eastAsia="Montserrat" w:hAnsi="Monserat" w:cs="Montserrat"/>
          <w:color w:val="000000"/>
        </w:rPr>
      </w:pPr>
      <w:r w:rsidRPr="005574E7">
        <w:rPr>
          <w:rFonts w:ascii="Monserat" w:eastAsia="Montserrat" w:hAnsi="Monserat" w:cs="Montserrat"/>
          <w:b/>
          <w:color w:val="000000"/>
        </w:rPr>
        <w:t>Aceasta trebuie sa fie realizata conform mențiunilor</w:t>
      </w:r>
      <w:r w:rsidRPr="005574E7">
        <w:rPr>
          <w:rFonts w:ascii="Monserat" w:eastAsia="Montserrat" w:hAnsi="Monserat" w:cs="Montserrat"/>
          <w:color w:val="000000"/>
        </w:rPr>
        <w:t xml:space="preserve"> din Metodologia privind Imunizarea la Schimbările Climatice și respectarea Principiului DNSH, disponibilă pe pagina web </w:t>
      </w:r>
      <w:hyperlink r:id="rId20">
        <w:r w:rsidRPr="005574E7">
          <w:rPr>
            <w:rFonts w:ascii="Monserat" w:eastAsia="Montserrat" w:hAnsi="Monserat" w:cs="Montserrat"/>
            <w:color w:val="0000FF"/>
            <w:u w:val="single"/>
          </w:rPr>
          <w:t>https://regionordest.ro/documente-suport/</w:t>
        </w:r>
      </w:hyperlink>
      <w:r w:rsidRPr="005574E7">
        <w:rPr>
          <w:rFonts w:ascii="Monserat" w:eastAsia="Montserrat" w:hAnsi="Monserat" w:cs="Montserrat"/>
          <w:color w:val="000000"/>
        </w:rPr>
        <w:t xml:space="preserve"> , secțiunea Documente utile, Documente suport, Anexa 10 aferenta acesteia.</w:t>
      </w:r>
    </w:p>
    <w:p w14:paraId="00000412" w14:textId="77777777" w:rsidR="00473F28" w:rsidRPr="005574E7" w:rsidRDefault="00473F28">
      <w:pPr>
        <w:ind w:hanging="2"/>
        <w:jc w:val="both"/>
        <w:rPr>
          <w:rFonts w:ascii="Monserat" w:eastAsia="Montserrat" w:hAnsi="Monserat" w:cs="Montserrat"/>
        </w:rPr>
      </w:pPr>
    </w:p>
    <w:p w14:paraId="00000413" w14:textId="77777777" w:rsidR="00473F28" w:rsidRPr="005574E7" w:rsidRDefault="00FD3028" w:rsidP="00865439">
      <w:pPr>
        <w:numPr>
          <w:ilvl w:val="0"/>
          <w:numId w:val="29"/>
        </w:numPr>
        <w:pBdr>
          <w:top w:val="nil"/>
          <w:left w:val="nil"/>
          <w:bottom w:val="nil"/>
          <w:right w:val="nil"/>
          <w:between w:val="nil"/>
        </w:pBdr>
        <w:shd w:val="clear" w:color="auto" w:fill="E6E6E6"/>
        <w:spacing w:after="240" w:line="240" w:lineRule="auto"/>
        <w:ind w:left="0" w:hanging="2"/>
        <w:jc w:val="both"/>
        <w:rPr>
          <w:rFonts w:ascii="Monserat" w:eastAsia="Montserrat" w:hAnsi="Monserat" w:cs="Montserrat"/>
          <w:color w:val="000000"/>
          <w:sz w:val="24"/>
          <w:szCs w:val="24"/>
        </w:rPr>
      </w:pPr>
      <w:r w:rsidRPr="005574E7">
        <w:rPr>
          <w:rFonts w:ascii="Monserat" w:eastAsia="Montserrat" w:hAnsi="Monserat" w:cs="Montserrat"/>
          <w:b/>
          <w:color w:val="000000"/>
          <w:sz w:val="24"/>
          <w:szCs w:val="24"/>
        </w:rPr>
        <w:t>Alte documente decât cele de mai sus, de prezentat in aceasta etapa, daca este cazul:</w:t>
      </w:r>
    </w:p>
    <w:p w14:paraId="00000414" w14:textId="77777777" w:rsidR="00473F28" w:rsidRPr="005574E7" w:rsidRDefault="00FD3028">
      <w:pPr>
        <w:widowControl w:val="0"/>
        <w:numPr>
          <w:ilvl w:val="0"/>
          <w:numId w:val="15"/>
        </w:numPr>
        <w:spacing w:after="0"/>
        <w:ind w:left="0" w:hanging="2"/>
        <w:jc w:val="both"/>
        <w:rPr>
          <w:rFonts w:ascii="Monserat" w:eastAsia="Montserrat" w:hAnsi="Monserat" w:cs="Montserrat"/>
        </w:rPr>
      </w:pPr>
      <w:r w:rsidRPr="005574E7">
        <w:rPr>
          <w:rFonts w:ascii="Monserat" w:eastAsia="Montserrat" w:hAnsi="Monserat" w:cs="Montserrat"/>
        </w:rPr>
        <w:t>Alte documente, prin a căror actualizare nu sunt afectate condițiile de eligibilitate ale solicitantului/ proiectului.</w:t>
      </w:r>
    </w:p>
    <w:p w14:paraId="00000415" w14:textId="77777777" w:rsidR="00473F28" w:rsidRPr="005574E7" w:rsidRDefault="00FD3028">
      <w:pPr>
        <w:widowControl w:val="0"/>
        <w:numPr>
          <w:ilvl w:val="0"/>
          <w:numId w:val="15"/>
        </w:numPr>
        <w:spacing w:after="0"/>
        <w:ind w:left="0" w:hanging="2"/>
        <w:jc w:val="both"/>
        <w:rPr>
          <w:rFonts w:ascii="Monserat" w:eastAsia="Montserrat" w:hAnsi="Monserat" w:cs="Montserrat"/>
        </w:rPr>
      </w:pPr>
      <w:r w:rsidRPr="005574E7">
        <w:rPr>
          <w:rFonts w:ascii="Monserat" w:eastAsia="Montserrat" w:hAnsi="Monserat" w:cs="Montserrat"/>
        </w:rPr>
        <w:t>(dacă e cazul) Alte avize, conform legislației în vigoare;</w:t>
      </w:r>
    </w:p>
    <w:p w14:paraId="00000416" w14:textId="77777777" w:rsidR="00473F28" w:rsidRPr="005574E7" w:rsidRDefault="00473F28">
      <w:pPr>
        <w:widowControl w:val="0"/>
        <w:spacing w:after="0"/>
        <w:jc w:val="both"/>
        <w:rPr>
          <w:rFonts w:ascii="Monserat" w:eastAsia="Montserrat" w:hAnsi="Monserat" w:cs="Montserrat"/>
        </w:rPr>
      </w:pPr>
    </w:p>
    <w:p w14:paraId="00000417" w14:textId="77777777" w:rsidR="00473F28" w:rsidRPr="005574E7" w:rsidRDefault="00FD3028">
      <w:pPr>
        <w:widowControl w:val="0"/>
        <w:numPr>
          <w:ilvl w:val="0"/>
          <w:numId w:val="15"/>
        </w:numPr>
        <w:spacing w:after="0"/>
        <w:ind w:left="0" w:hanging="2"/>
        <w:jc w:val="both"/>
        <w:rPr>
          <w:rFonts w:ascii="Monserat" w:eastAsia="Montserrat" w:hAnsi="Monserat" w:cs="Montserrat"/>
        </w:rPr>
      </w:pPr>
      <w:r w:rsidRPr="005574E7">
        <w:rPr>
          <w:rFonts w:ascii="Monserat" w:eastAsia="Montserrat" w:hAnsi="Monserat" w:cs="Montserrat"/>
        </w:rPr>
        <w:t>Alte documente actualizate, necesar a fi prezentate conform declarației de la punctul 9 de mai sus.</w:t>
      </w:r>
    </w:p>
    <w:p w14:paraId="00000418" w14:textId="77777777" w:rsidR="00473F28" w:rsidRPr="005574E7" w:rsidRDefault="00473F28">
      <w:pPr>
        <w:ind w:hanging="2"/>
        <w:jc w:val="both"/>
        <w:rPr>
          <w:rFonts w:ascii="Monserat" w:eastAsia="Montserrat" w:hAnsi="Monserat" w:cs="Montserrat"/>
        </w:rPr>
      </w:pPr>
      <w:bookmarkStart w:id="155" w:name="_heading=h.279ka65" w:colFirst="0" w:colLast="0"/>
      <w:bookmarkEnd w:id="155"/>
    </w:p>
    <w:p w14:paraId="00000419" w14:textId="77777777" w:rsidR="00473F28" w:rsidRPr="005574E7" w:rsidRDefault="00FD3028" w:rsidP="00BC3266">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56" w:name="_Toc160719000"/>
      <w:r w:rsidRPr="005574E7">
        <w:rPr>
          <w:rFonts w:ascii="Monserat" w:eastAsia="Montserrat" w:hAnsi="Monserat" w:cs="Montserrat"/>
          <w:bCs w:val="0"/>
          <w:color w:val="000000"/>
          <w:sz w:val="24"/>
          <w:szCs w:val="24"/>
        </w:rPr>
        <w:t>Renunțarea la cererea de finanțare</w:t>
      </w:r>
      <w:bookmarkEnd w:id="156"/>
    </w:p>
    <w:p w14:paraId="0000041A" w14:textId="77777777" w:rsidR="00473F28" w:rsidRPr="005574E7" w:rsidRDefault="00473F28">
      <w:pPr>
        <w:ind w:hanging="2"/>
        <w:jc w:val="both"/>
        <w:rPr>
          <w:rFonts w:ascii="Monserat" w:eastAsia="Montserrat" w:hAnsi="Monserat" w:cs="Montserrat"/>
        </w:rPr>
      </w:pPr>
      <w:bookmarkStart w:id="157" w:name="_heading=h.meukdy" w:colFirst="0" w:colLast="0"/>
      <w:bookmarkEnd w:id="157"/>
    </w:p>
    <w:p w14:paraId="0000041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situația renunțării la solicitarea finanțării, solicitantul va trebui să completeze și să semneze o cerere pe care o va transmite în format electronic către AM PR Nord-Est pe adresa </w:t>
      </w:r>
      <w:hyperlink r:id="rId21">
        <w:r w:rsidRPr="005574E7">
          <w:rPr>
            <w:rFonts w:ascii="Monserat" w:eastAsia="Montserrat" w:hAnsi="Monserat" w:cs="Montserrat"/>
            <w:color w:val="0000FF"/>
            <w:u w:val="single"/>
          </w:rPr>
          <w:t>am@adrnordest.ro</w:t>
        </w:r>
      </w:hyperlink>
      <w:r w:rsidRPr="005574E7">
        <w:rPr>
          <w:rFonts w:ascii="Monserat" w:eastAsia="Montserrat" w:hAnsi="Monserat" w:cs="Montserrat"/>
        </w:rPr>
        <w:t>, sau prin sistemul informatic MySMIS2021/SMIS2021+, după caz. Renunțarea la solicitarea de finanțare se va face numai de către reprezentantul legal/ persoana împuternicită al/ a solicitantului în mod expres prin mandat/împuternicire specială.</w:t>
      </w:r>
    </w:p>
    <w:p w14:paraId="0000041C" w14:textId="77777777" w:rsidR="00473F28" w:rsidRPr="005574E7" w:rsidRDefault="00473F28">
      <w:pPr>
        <w:ind w:hanging="2"/>
        <w:jc w:val="both"/>
        <w:rPr>
          <w:rFonts w:ascii="Monserat" w:eastAsia="Montserrat" w:hAnsi="Monserat" w:cs="Montserrat"/>
        </w:rPr>
      </w:pPr>
    </w:p>
    <w:p w14:paraId="0000041D" w14:textId="320602F3" w:rsidR="00473F28" w:rsidRPr="005574E7" w:rsidRDefault="00FD3028" w:rsidP="000D3027">
      <w:pPr>
        <w:pStyle w:val="Heading1"/>
        <w:numPr>
          <w:ilvl w:val="0"/>
          <w:numId w:val="8"/>
        </w:numPr>
        <w:spacing w:before="0" w:after="0"/>
        <w:ind w:left="0" w:hanging="2"/>
        <w:jc w:val="both"/>
        <w:rPr>
          <w:rFonts w:ascii="Monserat" w:eastAsia="Montserrat" w:hAnsi="Monserat" w:cs="Montserrat"/>
          <w:iCs/>
          <w:color w:val="000000"/>
          <w:sz w:val="24"/>
          <w:szCs w:val="24"/>
        </w:rPr>
      </w:pPr>
      <w:bookmarkStart w:id="158" w:name="_Toc160719001"/>
      <w:r w:rsidRPr="005574E7">
        <w:rPr>
          <w:rFonts w:ascii="Monserat" w:eastAsia="Montserrat" w:hAnsi="Monserat" w:cs="Montserrat"/>
          <w:iCs/>
          <w:color w:val="000000"/>
          <w:sz w:val="24"/>
          <w:szCs w:val="24"/>
        </w:rPr>
        <w:t>Procesul de evaluare, selec</w:t>
      </w:r>
      <w:r w:rsidR="00B01290">
        <w:rPr>
          <w:rFonts w:ascii="Monserat" w:eastAsia="Montserrat" w:hAnsi="Monserat" w:cs="Montserrat"/>
          <w:iCs/>
          <w:color w:val="000000"/>
          <w:sz w:val="24"/>
          <w:szCs w:val="24"/>
        </w:rPr>
        <w:t>ț</w:t>
      </w:r>
      <w:r w:rsidRPr="005574E7">
        <w:rPr>
          <w:rFonts w:ascii="Monserat" w:eastAsia="Montserrat" w:hAnsi="Monserat" w:cs="Montserrat"/>
          <w:iCs/>
          <w:color w:val="000000"/>
          <w:sz w:val="24"/>
          <w:szCs w:val="24"/>
        </w:rPr>
        <w:t>ie si contractare a proiectelor</w:t>
      </w:r>
      <w:bookmarkEnd w:id="158"/>
    </w:p>
    <w:p w14:paraId="0000041E" w14:textId="77777777" w:rsidR="00473F28" w:rsidRPr="005574E7" w:rsidRDefault="00473F28">
      <w:pPr>
        <w:spacing w:after="0"/>
        <w:ind w:hanging="2"/>
        <w:jc w:val="both"/>
        <w:rPr>
          <w:rFonts w:ascii="Monserat" w:eastAsia="Montserrat" w:hAnsi="Monserat" w:cs="Montserrat"/>
          <w:sz w:val="24"/>
          <w:szCs w:val="24"/>
        </w:rPr>
      </w:pPr>
      <w:bookmarkStart w:id="159" w:name="_heading=h.36ei31r" w:colFirst="0" w:colLast="0"/>
      <w:bookmarkEnd w:id="159"/>
    </w:p>
    <w:p w14:paraId="0000041F"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60" w:name="_Toc160719002"/>
      <w:r w:rsidRPr="005574E7">
        <w:rPr>
          <w:rFonts w:ascii="Monserat" w:eastAsia="Montserrat" w:hAnsi="Monserat" w:cs="Montserrat"/>
          <w:bCs w:val="0"/>
          <w:color w:val="000000"/>
          <w:sz w:val="24"/>
          <w:szCs w:val="24"/>
        </w:rPr>
        <w:t>Principalele etape ale procesului de evaluare, selecție și contractare</w:t>
      </w:r>
      <w:bookmarkEnd w:id="160"/>
      <w:r w:rsidRPr="005574E7">
        <w:rPr>
          <w:rFonts w:ascii="Monserat" w:eastAsia="Montserrat" w:hAnsi="Monserat" w:cs="Montserrat"/>
          <w:bCs w:val="0"/>
          <w:color w:val="000000"/>
          <w:sz w:val="24"/>
          <w:szCs w:val="24"/>
        </w:rPr>
        <w:tab/>
      </w:r>
    </w:p>
    <w:p w14:paraId="00000420" w14:textId="7BF0C83A" w:rsidR="00473F28" w:rsidRPr="005574E7" w:rsidRDefault="00FD3028">
      <w:pPr>
        <w:ind w:hanging="2"/>
        <w:jc w:val="both"/>
        <w:rPr>
          <w:rFonts w:ascii="Monserat" w:eastAsia="Montserrat" w:hAnsi="Monserat" w:cs="Montserrat"/>
        </w:rPr>
      </w:pPr>
      <w:bookmarkStart w:id="161" w:name="_heading=h.1ljsd9k" w:colFirst="0" w:colLast="0"/>
      <w:bookmarkEnd w:id="161"/>
      <w:r w:rsidRPr="005574E7">
        <w:rPr>
          <w:rFonts w:ascii="Monserat" w:eastAsia="Montserrat" w:hAnsi="Monserat" w:cs="Montserrat"/>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proofErr w:type="spellStart"/>
      <w:r w:rsidRPr="005574E7">
        <w:rPr>
          <w:rFonts w:ascii="Monserat" w:eastAsia="Montserrat" w:hAnsi="Monserat" w:cs="Montserrat"/>
        </w:rPr>
        <w:t>nefunc</w:t>
      </w:r>
      <w:r w:rsidR="00B01290">
        <w:rPr>
          <w:rFonts w:ascii="Monserat" w:eastAsia="Montserrat" w:hAnsi="Monserat" w:cs="Montserrat"/>
        </w:rPr>
        <w:t>ț</w:t>
      </w:r>
      <w:r w:rsidRPr="005574E7">
        <w:rPr>
          <w:rFonts w:ascii="Monserat" w:eastAsia="Montserrat" w:hAnsi="Monserat" w:cs="Montserrat"/>
        </w:rPr>
        <w:t>ionalitate</w:t>
      </w:r>
      <w:proofErr w:type="spellEnd"/>
      <w:r w:rsidRPr="005574E7">
        <w:rPr>
          <w:rFonts w:ascii="Monserat" w:eastAsia="Montserrat" w:hAnsi="Monserat" w:cs="Montserrat"/>
        </w:rPr>
        <w:t xml:space="preserve"> a sistemului sau în alte situații prevăzute în ghidul solicitantului de finanțare sau detaliate de către AM prin Instrucțiuni. </w:t>
      </w:r>
    </w:p>
    <w:p w14:paraId="00000421" w14:textId="7FD94E10"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Cererile de finanțare depuse de solicitanți în sistemul informatic MySMIS2021/SMIS2021+, se evaluează în conformitate cu metodologia și criteriile de evaluare </w:t>
      </w:r>
      <w:r w:rsidR="00B01290">
        <w:rPr>
          <w:rFonts w:ascii="Monserat" w:eastAsia="Montserrat" w:hAnsi="Monserat" w:cs="Montserrat"/>
        </w:rPr>
        <w:t>ș</w:t>
      </w:r>
      <w:r w:rsidRPr="005574E7">
        <w:rPr>
          <w:rFonts w:ascii="Monserat" w:eastAsia="Montserrat" w:hAnsi="Monserat" w:cs="Montserrat"/>
        </w:rPr>
        <w:t>i selec</w:t>
      </w:r>
      <w:r w:rsidR="00B01290">
        <w:rPr>
          <w:rFonts w:ascii="Monserat" w:eastAsia="Montserrat" w:hAnsi="Monserat" w:cs="Montserrat"/>
        </w:rPr>
        <w:t>ț</w:t>
      </w:r>
      <w:r w:rsidRPr="005574E7">
        <w:rPr>
          <w:rFonts w:ascii="Monserat" w:eastAsia="Montserrat" w:hAnsi="Monserat" w:cs="Montserrat"/>
        </w:rPr>
        <w:t xml:space="preserve">ie descrise în cadrul prezentului ghid și aprobate de Comitetul de monitorizare a programului, conform prevederilor art. 40 din Regulamentul (UE) 2021/1060, cu modificările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completările ulterioare.</w:t>
      </w:r>
    </w:p>
    <w:p w14:paraId="00000422" w14:textId="5F3E626A"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Durata totală până la semnarea contractului de finanțare sau emiterea deciziei de respingere de la finanțare este de maxim 150 zile calendaristice calculate de la data depunerii cererii de finanțare, conform prevederilor OUG 23/2023.</w:t>
      </w:r>
    </w:p>
    <w:p w14:paraId="00000423" w14:textId="77777777" w:rsidR="00473F28" w:rsidRPr="005574E7" w:rsidRDefault="00473F28">
      <w:pPr>
        <w:ind w:hanging="2"/>
        <w:rPr>
          <w:rFonts w:ascii="Monserat" w:eastAsia="Montserrat" w:hAnsi="Monserat" w:cs="Montserrat"/>
          <w:color w:val="FF0000"/>
        </w:rPr>
      </w:pPr>
    </w:p>
    <w:p w14:paraId="00000424"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62" w:name="_Toc160719003"/>
      <w:r w:rsidRPr="005574E7">
        <w:rPr>
          <w:rFonts w:ascii="Monserat" w:eastAsia="Montserrat" w:hAnsi="Monserat" w:cs="Montserrat"/>
          <w:bCs w:val="0"/>
          <w:color w:val="000000"/>
          <w:sz w:val="24"/>
          <w:szCs w:val="24"/>
        </w:rPr>
        <w:t>Conformitate administrativă – Declarația unică</w:t>
      </w:r>
      <w:bookmarkEnd w:id="162"/>
    </w:p>
    <w:p w14:paraId="00000425" w14:textId="77777777" w:rsidR="00473F28" w:rsidRPr="005574E7" w:rsidRDefault="00473F28">
      <w:pPr>
        <w:ind w:hanging="2"/>
        <w:jc w:val="both"/>
        <w:rPr>
          <w:rFonts w:ascii="Monserat" w:eastAsia="Montserrat" w:hAnsi="Monserat" w:cs="Montserrat"/>
        </w:rPr>
      </w:pPr>
      <w:bookmarkStart w:id="163" w:name="_heading=h.45jfvxd" w:colFirst="0" w:colLast="0"/>
      <w:bookmarkEnd w:id="163"/>
    </w:p>
    <w:p w14:paraId="0000042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conformitate cu OUG 23/2023 de simplificare prima etapa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00000427"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64" w:name="_Toc160719004"/>
      <w:r w:rsidRPr="005574E7">
        <w:rPr>
          <w:rFonts w:ascii="Monserat" w:eastAsia="Montserrat" w:hAnsi="Monserat" w:cs="Montserrat"/>
          <w:bCs w:val="0"/>
          <w:color w:val="000000"/>
          <w:sz w:val="24"/>
          <w:szCs w:val="24"/>
        </w:rPr>
        <w:t>Etapa de evaluare preliminară – dacă este cazul (specific pentru intervențiile FSE+)</w:t>
      </w:r>
      <w:bookmarkEnd w:id="164"/>
    </w:p>
    <w:p w14:paraId="00000428" w14:textId="77777777" w:rsidR="00473F28" w:rsidRPr="005574E7" w:rsidRDefault="00473F28">
      <w:pPr>
        <w:ind w:hanging="2"/>
        <w:jc w:val="both"/>
        <w:rPr>
          <w:rFonts w:ascii="Monserat" w:eastAsia="Montserrat" w:hAnsi="Monserat" w:cs="Montserrat"/>
        </w:rPr>
      </w:pPr>
      <w:bookmarkStart w:id="165" w:name="_heading=h.2koq656" w:colFirst="0" w:colLast="0"/>
      <w:bookmarkEnd w:id="165"/>
    </w:p>
    <w:p w14:paraId="00000429" w14:textId="3B1A75E8" w:rsidR="00473F28" w:rsidRPr="005574E7" w:rsidRDefault="00FD3028">
      <w:pPr>
        <w:ind w:hanging="2"/>
        <w:jc w:val="both"/>
        <w:rPr>
          <w:rFonts w:ascii="Monserat" w:eastAsia="Montserrat" w:hAnsi="Monserat" w:cs="Montserrat"/>
        </w:rPr>
      </w:pPr>
      <w:r w:rsidRPr="005574E7">
        <w:rPr>
          <w:rFonts w:ascii="Monserat" w:eastAsia="Montserrat" w:hAnsi="Monserat" w:cs="Montserrat"/>
        </w:rPr>
        <w:t>Nu se aplic</w:t>
      </w:r>
      <w:r w:rsidR="00B01290">
        <w:rPr>
          <w:rFonts w:ascii="Monserat" w:eastAsia="Montserrat" w:hAnsi="Monserat" w:cs="Montserrat"/>
        </w:rPr>
        <w:t>ă</w:t>
      </w:r>
      <w:r w:rsidRPr="005574E7">
        <w:rPr>
          <w:rFonts w:ascii="Monserat" w:eastAsia="Montserrat" w:hAnsi="Monserat" w:cs="Montserrat"/>
        </w:rPr>
        <w:t xml:space="preserve"> prezentului apel de proiecte.</w:t>
      </w:r>
    </w:p>
    <w:p w14:paraId="0000042A"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66" w:name="_Toc160719005"/>
      <w:r w:rsidRPr="005574E7">
        <w:rPr>
          <w:rFonts w:ascii="Monserat" w:eastAsia="Montserrat" w:hAnsi="Monserat" w:cs="Montserrat"/>
          <w:bCs w:val="0"/>
          <w:color w:val="000000"/>
          <w:sz w:val="24"/>
          <w:szCs w:val="24"/>
        </w:rPr>
        <w:t>Evaluarea tehnică și financiară. Criterii de evaluare tehnică și financiară</w:t>
      </w:r>
      <w:bookmarkEnd w:id="166"/>
    </w:p>
    <w:p w14:paraId="0000042B" w14:textId="77777777" w:rsidR="00473F28" w:rsidRPr="005574E7" w:rsidRDefault="00473F28">
      <w:pPr>
        <w:ind w:hanging="2"/>
        <w:jc w:val="both"/>
        <w:rPr>
          <w:rFonts w:ascii="Monserat" w:eastAsia="Montserrat" w:hAnsi="Monserat" w:cs="Montserrat"/>
        </w:rPr>
      </w:pPr>
    </w:p>
    <w:p w14:paraId="0000042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Evaluarea tehnică și financiară se realizează în ordinea depunerii proiectelor, de către comisiile de evaluare constituite la nivelul autorității de management în conformitate cu criteriile de evaluare tehnică și financiară din Anexa nr. 2 la prezentul ghid. </w:t>
      </w:r>
    </w:p>
    <w:p w14:paraId="0000042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Proiectele care </w:t>
      </w:r>
      <w:proofErr w:type="spellStart"/>
      <w:r w:rsidRPr="005574E7">
        <w:rPr>
          <w:rFonts w:ascii="Monserat" w:eastAsia="Montserrat" w:hAnsi="Monserat" w:cs="Montserrat"/>
        </w:rPr>
        <w:t>exced</w:t>
      </w:r>
      <w:proofErr w:type="spellEnd"/>
      <w:r w:rsidRPr="005574E7">
        <w:rPr>
          <w:rFonts w:ascii="Monserat" w:eastAsia="Montserrat" w:hAnsi="Monserat" w:cs="Montserrat"/>
        </w:rPr>
        <w:t xml:space="preserve"> alocărilor menționate la secțiunea 3.3 nu vor parcurge etapa de evaluare, decât în cazul în care se vor disponibiliza sumele necesare finanțării acestora.</w:t>
      </w:r>
    </w:p>
    <w:p w14:paraId="0000042E" w14:textId="48859399"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 parcursul procesului de evaluare tehnică și financiară pot fi solicitate clarificări care, împreună cu răspunsurile la acestea, trebuie să se încadreze într-un </w:t>
      </w:r>
      <w:r w:rsidRPr="005574E7">
        <w:rPr>
          <w:rFonts w:ascii="Monserat" w:eastAsia="Montserrat" w:hAnsi="Monserat" w:cs="Montserrat"/>
          <w:b/>
        </w:rPr>
        <w:t>termen de maximum 10 de zile lucrătoare</w:t>
      </w:r>
      <w:r w:rsidRPr="005574E7">
        <w:rPr>
          <w:rFonts w:ascii="Monserat" w:eastAsia="Montserrat" w:hAnsi="Monserat" w:cs="Montserrat"/>
        </w:rPr>
        <w:t xml:space="preserve"> începând cu următoarea zi de după transmiterea primei solicitări de clarificări. Acest termen va fi adus la cunoștință solicitantului </w:t>
      </w:r>
      <w:r w:rsidR="00B01290">
        <w:rPr>
          <w:rFonts w:ascii="Monserat" w:eastAsia="Montserrat" w:hAnsi="Monserat" w:cs="Montserrat"/>
        </w:rPr>
        <w:t>î</w:t>
      </w:r>
      <w:r w:rsidRPr="005574E7">
        <w:rPr>
          <w:rFonts w:ascii="Monserat" w:eastAsia="Montserrat" w:hAnsi="Monserat" w:cs="Montserrat"/>
        </w:rPr>
        <w:t xml:space="preserve">n prima solicitare de clarificări. </w:t>
      </w:r>
    </w:p>
    <w:p w14:paraId="0000042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Termenul de răspuns aferent fiecărei solicitări de clarificări va fi de maxim 5 zile lucrătoare, termen ce poate fi prelungit, dacă este necesar, până cel târziu în cea de-a 10-a zi de la data transmiterii primei solicitări de clarificări.</w:t>
      </w:r>
    </w:p>
    <w:p w14:paraId="0000043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In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0000043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In aceasta etapă se va completa </w:t>
      </w:r>
      <w:r w:rsidRPr="005574E7">
        <w:rPr>
          <w:rFonts w:ascii="Monserat" w:eastAsia="Montserrat" w:hAnsi="Monserat" w:cs="Montserrat"/>
          <w:b/>
        </w:rPr>
        <w:t>Grila de analiză a conformității Proiectului Tehnic (Anexa 6).</w:t>
      </w:r>
      <w:r w:rsidRPr="005574E7">
        <w:rPr>
          <w:rFonts w:ascii="Monserat" w:eastAsia="Montserrat" w:hAnsi="Monserat" w:cs="Montserrat"/>
        </w:rPr>
        <w:t xml:space="preserve"> </w:t>
      </w:r>
    </w:p>
    <w:p w14:paraId="00000432"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67" w:name="_Toc160719006"/>
      <w:r w:rsidRPr="005574E7">
        <w:rPr>
          <w:rFonts w:ascii="Monserat" w:eastAsia="Montserrat" w:hAnsi="Monserat" w:cs="Montserrat"/>
          <w:bCs w:val="0"/>
          <w:color w:val="000000"/>
          <w:sz w:val="24"/>
          <w:szCs w:val="24"/>
        </w:rPr>
        <w:t>Aplicarea pragului de calitate</w:t>
      </w:r>
      <w:bookmarkEnd w:id="167"/>
      <w:r w:rsidRPr="005574E7">
        <w:rPr>
          <w:rFonts w:ascii="Monserat" w:eastAsia="Montserrat" w:hAnsi="Monserat" w:cs="Montserrat"/>
          <w:bCs w:val="0"/>
          <w:color w:val="000000"/>
          <w:sz w:val="24"/>
          <w:szCs w:val="24"/>
        </w:rPr>
        <w:t xml:space="preserve"> </w:t>
      </w:r>
    </w:p>
    <w:p w14:paraId="00000433" w14:textId="4D96CE0B" w:rsidR="00473F28" w:rsidRPr="005574E7" w:rsidRDefault="00FD3028">
      <w:pPr>
        <w:ind w:hanging="2"/>
        <w:jc w:val="both"/>
        <w:rPr>
          <w:rFonts w:ascii="Monserat" w:eastAsia="Montserrat" w:hAnsi="Monserat" w:cs="Montserrat"/>
        </w:rPr>
      </w:pPr>
      <w:r w:rsidRPr="005574E7">
        <w:rPr>
          <w:rFonts w:ascii="Monserat" w:eastAsia="Montserrat" w:hAnsi="Monserat" w:cs="Montserrat"/>
        </w:rPr>
        <w:t>In cadrul acestui apel de proiecte, pragul minim de calitate de la care se consideră că un proiect îndeplinește condițiile minime necesare pentru a fi finanțat din fonduri europene externe nerambursabile este de 60 de puncte. Totodat</w:t>
      </w:r>
      <w:r w:rsidR="00B01290">
        <w:rPr>
          <w:rFonts w:ascii="Monserat" w:eastAsia="Montserrat" w:hAnsi="Monserat" w:cs="Montserrat"/>
        </w:rPr>
        <w:t>ă</w:t>
      </w:r>
      <w:r w:rsidRPr="005574E7">
        <w:rPr>
          <w:rFonts w:ascii="Monserat" w:eastAsia="Montserrat" w:hAnsi="Monserat" w:cs="Montserrat"/>
        </w:rPr>
        <w:t xml:space="preserve">, </w:t>
      </w:r>
      <w:r w:rsidRPr="005574E7">
        <w:rPr>
          <w:rFonts w:ascii="Monserat" w:eastAsia="Montserrat" w:hAnsi="Monserat" w:cs="Montserrat"/>
          <w:b/>
        </w:rPr>
        <w:t xml:space="preserve">se va avea in vedere ca bifarea cu NU a criteriului privind existența Autorizației de construire din Grila de analiză a conformității documentației </w:t>
      </w:r>
      <w:proofErr w:type="spellStart"/>
      <w:r w:rsidRPr="005574E7">
        <w:rPr>
          <w:rFonts w:ascii="Monserat" w:eastAsia="Montserrat" w:hAnsi="Monserat" w:cs="Montserrat"/>
          <w:b/>
        </w:rPr>
        <w:t>tehnico</w:t>
      </w:r>
      <w:proofErr w:type="spellEnd"/>
      <w:r w:rsidR="00B01290">
        <w:rPr>
          <w:rFonts w:ascii="Monserat" w:eastAsia="Montserrat" w:hAnsi="Monserat" w:cs="Montserrat"/>
          <w:b/>
        </w:rPr>
        <w:t xml:space="preserve"> </w:t>
      </w:r>
      <w:r w:rsidRPr="005574E7">
        <w:rPr>
          <w:rFonts w:ascii="Monserat" w:eastAsia="Montserrat" w:hAnsi="Monserat" w:cs="Montserrat"/>
          <w:b/>
        </w:rPr>
        <w:t>-</w:t>
      </w:r>
      <w:r w:rsidR="00B01290">
        <w:rPr>
          <w:rFonts w:ascii="Monserat" w:eastAsia="Montserrat" w:hAnsi="Monserat" w:cs="Montserrat"/>
          <w:b/>
        </w:rPr>
        <w:t xml:space="preserve"> </w:t>
      </w:r>
      <w:r w:rsidRPr="005574E7">
        <w:rPr>
          <w:rFonts w:ascii="Monserat" w:eastAsia="Montserrat" w:hAnsi="Monserat" w:cs="Montserrat"/>
          <w:b/>
        </w:rPr>
        <w:t>economice atrage respingerea proiectului</w:t>
      </w:r>
      <w:r w:rsidRPr="005574E7">
        <w:rPr>
          <w:rFonts w:ascii="Monserat" w:eastAsia="Montserrat" w:hAnsi="Monserat" w:cs="Montserrat"/>
        </w:rPr>
        <w:t>, chiar daca punctajul ob</w:t>
      </w:r>
      <w:r w:rsidR="00B01290">
        <w:rPr>
          <w:rFonts w:ascii="Monserat" w:eastAsia="Montserrat" w:hAnsi="Monserat" w:cs="Montserrat"/>
        </w:rPr>
        <w:t>ț</w:t>
      </w:r>
      <w:r w:rsidRPr="005574E7">
        <w:rPr>
          <w:rFonts w:ascii="Monserat" w:eastAsia="Montserrat" w:hAnsi="Monserat" w:cs="Montserrat"/>
        </w:rPr>
        <w:t>inut in urma evalu</w:t>
      </w:r>
      <w:r w:rsidR="00B01290">
        <w:rPr>
          <w:rFonts w:ascii="Monserat" w:eastAsia="Montserrat" w:hAnsi="Monserat" w:cs="Montserrat"/>
        </w:rPr>
        <w:t>ă</w:t>
      </w:r>
      <w:r w:rsidRPr="005574E7">
        <w:rPr>
          <w:rFonts w:ascii="Monserat" w:eastAsia="Montserrat" w:hAnsi="Monserat" w:cs="Montserrat"/>
        </w:rPr>
        <w:t xml:space="preserve">rii tehnice si financiare </w:t>
      </w:r>
      <w:proofErr w:type="spellStart"/>
      <w:r w:rsidRPr="005574E7">
        <w:rPr>
          <w:rFonts w:ascii="Monserat" w:eastAsia="Montserrat" w:hAnsi="Monserat" w:cs="Montserrat"/>
        </w:rPr>
        <w:t>depa</w:t>
      </w:r>
      <w:r w:rsidR="00B01290">
        <w:rPr>
          <w:rFonts w:ascii="Monserat" w:eastAsia="Montserrat" w:hAnsi="Monserat" w:cs="Montserrat"/>
        </w:rPr>
        <w:t>șeș</w:t>
      </w:r>
      <w:r w:rsidRPr="005574E7">
        <w:rPr>
          <w:rFonts w:ascii="Monserat" w:eastAsia="Montserrat" w:hAnsi="Monserat" w:cs="Montserrat"/>
        </w:rPr>
        <w:t>te</w:t>
      </w:r>
      <w:proofErr w:type="spellEnd"/>
      <w:r w:rsidRPr="005574E7">
        <w:rPr>
          <w:rFonts w:ascii="Monserat" w:eastAsia="Montserrat" w:hAnsi="Monserat" w:cs="Montserrat"/>
        </w:rPr>
        <w:t xml:space="preserve"> 60 de puncte.</w:t>
      </w:r>
    </w:p>
    <w:p w14:paraId="00000434" w14:textId="0AB759AF"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Astfel, in urma finalizării etapei de evaluare </w:t>
      </w:r>
      <w:proofErr w:type="spellStart"/>
      <w:r w:rsidRPr="005574E7">
        <w:rPr>
          <w:rFonts w:ascii="Monserat" w:eastAsia="Montserrat" w:hAnsi="Monserat" w:cs="Montserrat"/>
        </w:rPr>
        <w:t>tehnico</w:t>
      </w:r>
      <w:proofErr w:type="spellEnd"/>
      <w:r w:rsidR="00B01290">
        <w:rPr>
          <w:rFonts w:ascii="Monserat" w:eastAsia="Montserrat" w:hAnsi="Monserat" w:cs="Montserrat"/>
        </w:rPr>
        <w:t xml:space="preserve"> </w:t>
      </w:r>
      <w:r w:rsidRPr="005574E7">
        <w:rPr>
          <w:rFonts w:ascii="Monserat" w:eastAsia="Montserrat" w:hAnsi="Monserat" w:cs="Montserrat"/>
        </w:rPr>
        <w:t>-</w:t>
      </w:r>
      <w:r w:rsidR="00B01290">
        <w:rPr>
          <w:rFonts w:ascii="Monserat" w:eastAsia="Montserrat" w:hAnsi="Monserat" w:cs="Montserrat"/>
        </w:rPr>
        <w:t xml:space="preserve"> </w:t>
      </w:r>
      <w:r w:rsidRPr="005574E7">
        <w:rPr>
          <w:rFonts w:ascii="Monserat" w:eastAsia="Montserrat" w:hAnsi="Monserat" w:cs="Montserrat"/>
        </w:rPr>
        <w:t>financiară și a soluționării, dacă este cazul, a contestațiilor depuse, selecția proiectelor se va face ținând cont de respectarea pragului de calitate stabilit (60 de puncte), precum și de limita alocării financiare predefinite.</w:t>
      </w:r>
    </w:p>
    <w:p w14:paraId="00000435"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68" w:name="_Toc160719007"/>
      <w:r w:rsidRPr="005574E7">
        <w:rPr>
          <w:rFonts w:ascii="Monserat" w:eastAsia="Montserrat" w:hAnsi="Monserat" w:cs="Montserrat"/>
          <w:bCs w:val="0"/>
          <w:color w:val="000000"/>
          <w:sz w:val="24"/>
          <w:szCs w:val="24"/>
        </w:rPr>
        <w:t>Aplicarea pragului de excelență</w:t>
      </w:r>
      <w:bookmarkEnd w:id="168"/>
      <w:r w:rsidRPr="005574E7">
        <w:rPr>
          <w:rFonts w:ascii="Monserat" w:eastAsia="Montserrat" w:hAnsi="Monserat" w:cs="Montserrat"/>
          <w:bCs w:val="0"/>
          <w:color w:val="000000"/>
          <w:sz w:val="24"/>
          <w:szCs w:val="24"/>
        </w:rPr>
        <w:t xml:space="preserve"> </w:t>
      </w:r>
    </w:p>
    <w:p w14:paraId="00000436" w14:textId="77777777" w:rsidR="00473F28" w:rsidRPr="005574E7" w:rsidRDefault="00473F28">
      <w:pPr>
        <w:ind w:hanging="2"/>
        <w:jc w:val="both"/>
        <w:rPr>
          <w:rFonts w:ascii="Monserat" w:eastAsia="Montserrat" w:hAnsi="Monserat" w:cs="Montserrat"/>
        </w:rPr>
      </w:pPr>
      <w:bookmarkStart w:id="169" w:name="_heading=h.1yyy98l" w:colFirst="0" w:colLast="0"/>
      <w:bookmarkEnd w:id="169"/>
    </w:p>
    <w:p w14:paraId="0000043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Nu se aplica prezentului apel de proiecte.</w:t>
      </w:r>
    </w:p>
    <w:p w14:paraId="00000438"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70" w:name="_Toc160719008"/>
      <w:r w:rsidRPr="005574E7">
        <w:rPr>
          <w:rFonts w:ascii="Monserat" w:eastAsia="Montserrat" w:hAnsi="Monserat" w:cs="Montserrat"/>
          <w:bCs w:val="0"/>
          <w:color w:val="000000"/>
          <w:sz w:val="24"/>
          <w:szCs w:val="24"/>
        </w:rPr>
        <w:t>Notificarea rezultatului evaluării tehnice și financiare.</w:t>
      </w:r>
      <w:bookmarkEnd w:id="170"/>
    </w:p>
    <w:p w14:paraId="00000439" w14:textId="77777777" w:rsidR="00473F28" w:rsidRPr="005574E7" w:rsidRDefault="00473F28">
      <w:pPr>
        <w:ind w:hanging="2"/>
        <w:jc w:val="both"/>
        <w:rPr>
          <w:rFonts w:ascii="Monserat" w:eastAsia="Montserrat" w:hAnsi="Monserat" w:cs="Montserrat"/>
        </w:rPr>
      </w:pPr>
      <w:bookmarkStart w:id="171" w:name="_heading=h.4iylrwe" w:colFirst="0" w:colLast="0"/>
      <w:bookmarkEnd w:id="171"/>
    </w:p>
    <w:p w14:paraId="0000043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w:t>
      </w:r>
    </w:p>
    <w:p w14:paraId="0000043B"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72" w:name="_Toc160719009"/>
      <w:r w:rsidRPr="005574E7">
        <w:rPr>
          <w:rFonts w:ascii="Monserat" w:eastAsia="Montserrat" w:hAnsi="Monserat" w:cs="Montserrat"/>
          <w:bCs w:val="0"/>
          <w:color w:val="000000"/>
          <w:sz w:val="24"/>
          <w:szCs w:val="24"/>
        </w:rPr>
        <w:t>Contestații</w:t>
      </w:r>
      <w:bookmarkEnd w:id="172"/>
      <w:r w:rsidRPr="005574E7">
        <w:rPr>
          <w:rFonts w:ascii="Monserat" w:eastAsia="Montserrat" w:hAnsi="Monserat" w:cs="Montserrat"/>
          <w:bCs w:val="0"/>
          <w:color w:val="000000"/>
          <w:sz w:val="24"/>
          <w:szCs w:val="24"/>
        </w:rPr>
        <w:tab/>
      </w:r>
    </w:p>
    <w:p w14:paraId="0000043C" w14:textId="77777777" w:rsidR="00473F28" w:rsidRPr="005574E7" w:rsidRDefault="00473F28">
      <w:pPr>
        <w:ind w:hanging="2"/>
        <w:jc w:val="both"/>
        <w:rPr>
          <w:rFonts w:ascii="Monserat" w:eastAsia="Montserrat" w:hAnsi="Monserat" w:cs="Montserrat"/>
        </w:rPr>
      </w:pPr>
      <w:bookmarkStart w:id="173" w:name="_heading=h.1d96cc0" w:colFirst="0" w:colLast="0"/>
      <w:bookmarkEnd w:id="173"/>
    </w:p>
    <w:p w14:paraId="0000043D" w14:textId="36F844D3" w:rsidR="00473F28" w:rsidRPr="005574E7" w:rsidRDefault="00FD3028">
      <w:pPr>
        <w:ind w:hanging="2"/>
        <w:jc w:val="both"/>
        <w:rPr>
          <w:rFonts w:ascii="Monserat" w:eastAsia="Montserrat" w:hAnsi="Monserat" w:cs="Montserrat"/>
        </w:rPr>
      </w:pPr>
      <w:r w:rsidRPr="005574E7">
        <w:rPr>
          <w:rFonts w:ascii="Monserat" w:eastAsia="Montserrat" w:hAnsi="Monserat" w:cs="Montserrat"/>
        </w:rPr>
        <w:t>Un solicitant de finanțare nerambursabilă, care se consideră nedreptățit de rezultatele proceselor de evaluare și/</w:t>
      </w:r>
      <w:r w:rsidR="00B01290">
        <w:rPr>
          <w:rFonts w:ascii="Monserat" w:eastAsia="Montserrat" w:hAnsi="Monserat" w:cs="Montserrat"/>
        </w:rPr>
        <w:t xml:space="preserve"> </w:t>
      </w:r>
      <w:r w:rsidRPr="005574E7">
        <w:rPr>
          <w:rFonts w:ascii="Monserat" w:eastAsia="Montserrat" w:hAnsi="Monserat" w:cs="Montserrat"/>
        </w:rPr>
        <w:t xml:space="preserve">sau contractare pentru documentația depusă de acesta pentru finanțare, poate formula în scris câte </w:t>
      </w:r>
      <w:r w:rsidRPr="005574E7">
        <w:rPr>
          <w:rFonts w:ascii="Monserat" w:eastAsia="Montserrat" w:hAnsi="Monserat" w:cs="Montserrat"/>
          <w:b/>
          <w:u w:val="single"/>
        </w:rPr>
        <w:t>o singură contestație</w:t>
      </w:r>
      <w:r w:rsidRPr="005574E7">
        <w:rPr>
          <w:rFonts w:ascii="Monserat" w:eastAsia="Montserrat" w:hAnsi="Monserat" w:cs="Montserrat"/>
        </w:rPr>
        <w:t>, asupra rezultatului fiecărei etape din procesele de selecție și/sau contractare, care va fi transmisă spre soluționare la AM PR Nord-Est.</w:t>
      </w:r>
    </w:p>
    <w:p w14:paraId="0000043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Contestația va cuprinde cel puțin următoarele:</w:t>
      </w:r>
    </w:p>
    <w:p w14:paraId="0000043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44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 datele de identificare ale reprezentantului legal al solicitantului;</w:t>
      </w:r>
    </w:p>
    <w:p w14:paraId="0000044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 obiectul contestației;</w:t>
      </w:r>
    </w:p>
    <w:p w14:paraId="00000442" w14:textId="6D75199B"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 criteriul/</w:t>
      </w:r>
      <w:r w:rsidR="00B01290">
        <w:rPr>
          <w:rFonts w:ascii="Monserat" w:eastAsia="Montserrat" w:hAnsi="Monserat" w:cs="Montserrat"/>
        </w:rPr>
        <w:t xml:space="preserve"> </w:t>
      </w:r>
      <w:r w:rsidRPr="005574E7">
        <w:rPr>
          <w:rFonts w:ascii="Monserat" w:eastAsia="Montserrat" w:hAnsi="Monserat" w:cs="Montserrat"/>
        </w:rPr>
        <w:t>criteriile contestat(e);</w:t>
      </w:r>
    </w:p>
    <w:p w14:paraId="0000044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e) motivele de fapt si de drept pe care se întemeiază contestația, detaliate pentru fiecare criteriu de evaluare și selecție în parte contestat;</w:t>
      </w:r>
    </w:p>
    <w:p w14:paraId="00000444" w14:textId="40645009" w:rsidR="00473F28" w:rsidRPr="005574E7" w:rsidRDefault="00FD3028">
      <w:pPr>
        <w:ind w:hanging="2"/>
        <w:jc w:val="both"/>
        <w:rPr>
          <w:rFonts w:ascii="Monserat" w:eastAsia="Montserrat" w:hAnsi="Monserat" w:cs="Montserrat"/>
        </w:rPr>
      </w:pPr>
      <w:r w:rsidRPr="005574E7">
        <w:rPr>
          <w:rFonts w:ascii="Monserat" w:eastAsia="Montserrat" w:hAnsi="Monserat" w:cs="Montserrat"/>
        </w:rPr>
        <w:t>f) semnătura reprezentantului legal/</w:t>
      </w:r>
      <w:r w:rsidR="00B01290">
        <w:rPr>
          <w:rFonts w:ascii="Monserat" w:eastAsia="Montserrat" w:hAnsi="Monserat" w:cs="Montserrat"/>
        </w:rPr>
        <w:t xml:space="preserve"> </w:t>
      </w:r>
      <w:r w:rsidRPr="005574E7">
        <w:rPr>
          <w:rFonts w:ascii="Monserat" w:eastAsia="Montserrat" w:hAnsi="Monserat" w:cs="Montserrat"/>
        </w:rPr>
        <w:t>împuternicitului solicitantului</w:t>
      </w:r>
    </w:p>
    <w:p w14:paraId="00000445" w14:textId="17A602EF"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Pentru a putea fi analizat</w:t>
      </w:r>
      <w:r w:rsidR="00B01290">
        <w:rPr>
          <w:rFonts w:ascii="Monserat" w:eastAsia="Montserrat" w:hAnsi="Monserat" w:cs="Montserrat"/>
        </w:rPr>
        <w:t>ă</w:t>
      </w:r>
      <w:r w:rsidRPr="005574E7">
        <w:rPr>
          <w:rFonts w:ascii="Monserat" w:eastAsia="Montserrat" w:hAnsi="Monserat" w:cs="Montserrat"/>
        </w:rPr>
        <w:t xml:space="preserve"> o contestație, solicitantul trebuie să aducă argumente </w:t>
      </w:r>
      <w:r w:rsidR="00B01290">
        <w:rPr>
          <w:rFonts w:ascii="Monserat" w:eastAsia="Montserrat" w:hAnsi="Monserat" w:cs="Montserrat"/>
        </w:rPr>
        <w:t>î</w:t>
      </w:r>
      <w:r w:rsidRPr="005574E7">
        <w:rPr>
          <w:rFonts w:ascii="Monserat" w:eastAsia="Montserrat" w:hAnsi="Monserat" w:cs="Montserrat"/>
        </w:rPr>
        <w:t>n susținerea punctului s</w:t>
      </w:r>
      <w:r w:rsidR="00B01290">
        <w:rPr>
          <w:rFonts w:ascii="Monserat" w:eastAsia="Montserrat" w:hAnsi="Monserat" w:cs="Montserrat"/>
        </w:rPr>
        <w:t>ă</w:t>
      </w:r>
      <w:r w:rsidRPr="005574E7">
        <w:rPr>
          <w:rFonts w:ascii="Monserat" w:eastAsia="Montserrat" w:hAnsi="Monserat" w:cs="Montserrat"/>
        </w:rPr>
        <w:t xml:space="preserve">u de vedere. În lipsa motivelor de fapt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de drept, a argumentelor care să susțină contestarea deciziei primite de solicitant, AM PR Nord-Est consideră contestația neîntemeiată, aceasta fiind respinsă fără a mai fi analizată.</w:t>
      </w:r>
    </w:p>
    <w:p w14:paraId="00000446" w14:textId="5271AFFC" w:rsidR="00473F28" w:rsidRPr="005574E7" w:rsidRDefault="00E2366F">
      <w:pPr>
        <w:pBdr>
          <w:top w:val="nil"/>
          <w:left w:val="nil"/>
          <w:bottom w:val="nil"/>
          <w:right w:val="nil"/>
          <w:between w:val="nil"/>
        </w:pBdr>
        <w:spacing w:before="120" w:after="120"/>
        <w:ind w:hanging="2"/>
        <w:jc w:val="both"/>
        <w:rPr>
          <w:rFonts w:ascii="Monserat" w:eastAsia="Montserrat" w:hAnsi="Monserat" w:cs="Montserrat"/>
          <w:color w:val="000000"/>
        </w:rPr>
      </w:pPr>
      <w:sdt>
        <w:sdtPr>
          <w:rPr>
            <w:rFonts w:ascii="Monserat" w:hAnsi="Monserat"/>
          </w:rPr>
          <w:tag w:val="goog_rdk_116"/>
          <w:id w:val="360946731"/>
        </w:sdtPr>
        <w:sdtEndPr/>
        <w:sdtContent/>
      </w:sdt>
      <w:r w:rsidR="00FD3028" w:rsidRPr="005574E7">
        <w:rPr>
          <w:rFonts w:ascii="Monserat" w:eastAsia="Montserrat" w:hAnsi="Monserat" w:cs="Montserrat"/>
          <w:color w:val="000000"/>
        </w:rPr>
        <w:t xml:space="preserve">Contestațiile </w:t>
      </w:r>
      <w:sdt>
        <w:sdtPr>
          <w:rPr>
            <w:rFonts w:ascii="Monserat" w:hAnsi="Monserat"/>
          </w:rPr>
          <w:tag w:val="goog_rdk_157"/>
          <w:id w:val="2020424227"/>
        </w:sdtPr>
        <w:sdtEndPr/>
        <w:sdtContent/>
      </w:sdt>
      <w:sdt>
        <w:sdtPr>
          <w:rPr>
            <w:rFonts w:ascii="Monserat" w:hAnsi="Monserat"/>
          </w:rPr>
          <w:tag w:val="goog_rdk_181"/>
          <w:id w:val="-1702230764"/>
        </w:sdtPr>
        <w:sdtEndPr/>
        <w:sdtContent/>
      </w:sdt>
      <w:sdt>
        <w:sdtPr>
          <w:rPr>
            <w:rFonts w:ascii="Monserat" w:hAnsi="Monserat"/>
          </w:rPr>
          <w:tag w:val="goog_rdk_206"/>
          <w:id w:val="633143452"/>
        </w:sdtPr>
        <w:sdtEndPr/>
        <w:sdtContent/>
      </w:sdt>
      <w:sdt>
        <w:sdtPr>
          <w:rPr>
            <w:rFonts w:ascii="Monserat" w:hAnsi="Monserat"/>
          </w:rPr>
          <w:tag w:val="goog_rdk_232"/>
          <w:id w:val="-1637174273"/>
        </w:sdtPr>
        <w:sdtEndPr/>
        <w:sdtContent/>
      </w:sdt>
      <w:sdt>
        <w:sdtPr>
          <w:rPr>
            <w:rFonts w:ascii="Monserat" w:hAnsi="Monserat"/>
          </w:rPr>
          <w:tag w:val="goog_rdk_249"/>
          <w:id w:val="-1531414517"/>
        </w:sdtPr>
        <w:sdtEndPr/>
        <w:sdtContent/>
      </w:sdt>
      <w:sdt>
        <w:sdtPr>
          <w:rPr>
            <w:rFonts w:ascii="Monserat" w:hAnsi="Monserat"/>
          </w:rPr>
          <w:tag w:val="goog_rdk_276"/>
          <w:id w:val="-1863664759"/>
        </w:sdtPr>
        <w:sdtEndPr/>
        <w:sdtContent/>
      </w:sdt>
      <w:sdt>
        <w:sdtPr>
          <w:rPr>
            <w:rFonts w:ascii="Monserat" w:hAnsi="Monserat"/>
          </w:rPr>
          <w:tag w:val="goog_rdk_303"/>
          <w:id w:val="-481236915"/>
        </w:sdtPr>
        <w:sdtEndPr/>
        <w:sdtContent/>
      </w:sdt>
      <w:sdt>
        <w:sdtPr>
          <w:rPr>
            <w:rFonts w:ascii="Monserat" w:hAnsi="Monserat"/>
          </w:rPr>
          <w:tag w:val="goog_rdk_331"/>
          <w:id w:val="929170636"/>
        </w:sdtPr>
        <w:sdtEndPr/>
        <w:sdtContent/>
      </w:sdt>
      <w:sdt>
        <w:sdtPr>
          <w:rPr>
            <w:rFonts w:ascii="Monserat" w:hAnsi="Monserat"/>
          </w:rPr>
          <w:tag w:val="goog_rdk_360"/>
          <w:id w:val="1057281326"/>
        </w:sdtPr>
        <w:sdtEndPr/>
        <w:sdtContent/>
      </w:sdt>
      <w:sdt>
        <w:sdtPr>
          <w:rPr>
            <w:rFonts w:ascii="Monserat" w:hAnsi="Monserat"/>
          </w:rPr>
          <w:tag w:val="goog_rdk_390"/>
          <w:id w:val="-1153763839"/>
        </w:sdtPr>
        <w:sdtEndPr/>
        <w:sdtContent/>
      </w:sdt>
      <w:sdt>
        <w:sdtPr>
          <w:rPr>
            <w:rFonts w:ascii="Monserat" w:hAnsi="Monserat"/>
          </w:rPr>
          <w:tag w:val="goog_rdk_419"/>
          <w:id w:val="-532413010"/>
        </w:sdtPr>
        <w:sdtEndPr/>
        <w:sdtContent/>
      </w:sdt>
      <w:sdt>
        <w:sdtPr>
          <w:rPr>
            <w:rFonts w:ascii="Monserat" w:hAnsi="Monserat"/>
          </w:rPr>
          <w:tag w:val="goog_rdk_448"/>
          <w:id w:val="725183753"/>
        </w:sdtPr>
        <w:sdtEndPr/>
        <w:sdtContent/>
      </w:sdt>
      <w:sdt>
        <w:sdtPr>
          <w:rPr>
            <w:rFonts w:ascii="Monserat" w:hAnsi="Monserat"/>
          </w:rPr>
          <w:tag w:val="goog_rdk_480"/>
          <w:id w:val="1511948734"/>
        </w:sdtPr>
        <w:sdtEndPr/>
        <w:sdtContent/>
      </w:sdt>
      <w:sdt>
        <w:sdtPr>
          <w:rPr>
            <w:rFonts w:ascii="Monserat" w:hAnsi="Monserat"/>
          </w:rPr>
          <w:tag w:val="goog_rdk_516"/>
          <w:id w:val="-1479298506"/>
        </w:sdtPr>
        <w:sdtEndPr/>
        <w:sdtContent/>
      </w:sdt>
      <w:sdt>
        <w:sdtPr>
          <w:rPr>
            <w:rFonts w:ascii="Monserat" w:hAnsi="Monserat"/>
          </w:rPr>
          <w:tag w:val="goog_rdk_553"/>
          <w:id w:val="937568363"/>
        </w:sdtPr>
        <w:sdtEndPr/>
        <w:sdtContent/>
      </w:sdt>
      <w:r w:rsidR="00FD3028" w:rsidRPr="005574E7">
        <w:rPr>
          <w:rFonts w:ascii="Monserat" w:eastAsia="Montserrat" w:hAnsi="Monserat" w:cs="Montserrat"/>
          <w:color w:val="000000"/>
        </w:rPr>
        <w:t xml:space="preserve">se transmit </w:t>
      </w:r>
      <w:r w:rsidR="00B01290">
        <w:rPr>
          <w:rFonts w:ascii="Monserat" w:eastAsia="Montserrat" w:hAnsi="Monserat" w:cs="Montserrat"/>
          <w:color w:val="000000"/>
        </w:rPr>
        <w:t>î</w:t>
      </w:r>
      <w:r w:rsidR="00FD3028" w:rsidRPr="005574E7">
        <w:rPr>
          <w:rFonts w:ascii="Monserat" w:eastAsia="Montserrat" w:hAnsi="Monserat" w:cs="Montserrat"/>
          <w:color w:val="000000"/>
        </w:rPr>
        <w:t xml:space="preserve">n format electronic, </w:t>
      </w:r>
      <w:r w:rsidR="00D67C31" w:rsidRPr="005574E7">
        <w:rPr>
          <w:rFonts w:ascii="Monserat" w:eastAsia="Montserrat" w:hAnsi="Monserat" w:cs="Montserrat"/>
          <w:color w:val="000000"/>
        </w:rPr>
        <w:t xml:space="preserve">doar </w:t>
      </w:r>
      <w:r w:rsidR="00FD3028" w:rsidRPr="005574E7">
        <w:rPr>
          <w:rFonts w:ascii="Monserat" w:eastAsia="Montserrat" w:hAnsi="Monserat" w:cs="Montserrat"/>
          <w:color w:val="000000"/>
        </w:rPr>
        <w:t xml:space="preserve">prin </w:t>
      </w:r>
      <w:r w:rsidR="00D67C31" w:rsidRPr="005574E7">
        <w:rPr>
          <w:rFonts w:ascii="Monserat" w:eastAsia="Montserrat" w:hAnsi="Monserat" w:cs="Montserrat"/>
          <w:color w:val="000000"/>
        </w:rPr>
        <w:t xml:space="preserve">Sistemul </w:t>
      </w:r>
      <w:proofErr w:type="spellStart"/>
      <w:r w:rsidR="00D67C31" w:rsidRPr="005574E7">
        <w:rPr>
          <w:rFonts w:ascii="Monserat" w:eastAsia="Montserrat" w:hAnsi="Monserat" w:cs="Montserrat"/>
          <w:color w:val="000000"/>
        </w:rPr>
        <w:t>MySMIS</w:t>
      </w:r>
      <w:proofErr w:type="spellEnd"/>
      <w:r w:rsidR="00FD3028" w:rsidRPr="005574E7">
        <w:rPr>
          <w:rFonts w:ascii="Monserat" w:eastAsia="Montserrat" w:hAnsi="Monserat" w:cs="Montserrat"/>
          <w:color w:val="000000"/>
        </w:rPr>
        <w:t xml:space="preserve">, în atenția șefului AM PR Nord-Est. </w:t>
      </w:r>
    </w:p>
    <w:p w14:paraId="0000044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b/>
        </w:rPr>
        <w:t>Contestațiile se pot depune în maxim 30 de zile calendaristice de la data înștiințării de către AM PR Nord-Est asupra rezultatului contestat.</w:t>
      </w:r>
      <w:r w:rsidRPr="005574E7">
        <w:rPr>
          <w:rFonts w:ascii="Monserat" w:eastAsia="Montserrat" w:hAnsi="Monserat" w:cs="Montserrat"/>
        </w:rPr>
        <w:t xml:space="preserve"> Contestațiile depuse după termenul anterior menționat vor fi clasate, fiind considerate respinse, fără a mai fi analizate.</w:t>
      </w:r>
    </w:p>
    <w:p w14:paraId="00000448" w14:textId="7893D6E9"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Contestatarul nu poate sa depună documente noi </w:t>
      </w:r>
      <w:r w:rsidR="00613B2C">
        <w:rPr>
          <w:rFonts w:ascii="Monserat" w:eastAsia="Montserrat" w:hAnsi="Monserat" w:cs="Montserrat"/>
        </w:rPr>
        <w:t>î</w:t>
      </w:r>
      <w:r w:rsidRPr="005574E7">
        <w:rPr>
          <w:rFonts w:ascii="Monserat" w:eastAsia="Montserrat" w:hAnsi="Monserat" w:cs="Montserrat"/>
        </w:rPr>
        <w:t>n susținerea cauzei și nu poate să modifice conținutul  documentației inițiale.</w:t>
      </w:r>
    </w:p>
    <w:p w14:paraId="0000044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Contestațiile vor fi soluționate de regulă, în termen de 10 de zile lucrătoare de la momentul înregistrării acestora la AM PR Nord-Est. In situația în care se constată că este necesară o prelungire a acestui termen, AM PR Nord-Est va notifica solicitantul în acest sens.</w:t>
      </w:r>
    </w:p>
    <w:p w14:paraId="0000044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Contestația poate fi retrasă de contestatar până la soluționarea acesteia. Prin retragerea contestației se pierde dreptul de a se înainta o noua contestație în interiorul termenului general de depunerea a acesteia.</w:t>
      </w:r>
    </w:p>
    <w:p w14:paraId="0000044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Decizia AM PR Nord-Est este finală, contestatarul nu va mai putea înainta o nouă contestație pe marginea aceluiași subiect.</w:t>
      </w:r>
    </w:p>
    <w:p w14:paraId="0000044C" w14:textId="77777777" w:rsidR="00473F28" w:rsidRDefault="00FD3028">
      <w:pPr>
        <w:keepNext/>
        <w:pBdr>
          <w:top w:val="nil"/>
          <w:left w:val="nil"/>
          <w:bottom w:val="nil"/>
          <w:right w:val="nil"/>
          <w:between w:val="nil"/>
        </w:pBdr>
        <w:spacing w:before="240" w:after="60" w:line="240" w:lineRule="auto"/>
        <w:rPr>
          <w:rFonts w:ascii="Monserat" w:eastAsia="Montserrat" w:hAnsi="Monserat" w:cs="Montserrat"/>
        </w:rPr>
      </w:pPr>
      <w:r w:rsidRPr="005574E7">
        <w:rPr>
          <w:rFonts w:ascii="Monserat" w:eastAsia="Montserrat" w:hAnsi="Monserat" w:cs="Montserrat"/>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0FE186EF" w14:textId="77777777" w:rsidR="00613B2C" w:rsidRPr="005574E7" w:rsidRDefault="00613B2C">
      <w:pPr>
        <w:keepNext/>
        <w:pBdr>
          <w:top w:val="nil"/>
          <w:left w:val="nil"/>
          <w:bottom w:val="nil"/>
          <w:right w:val="nil"/>
          <w:between w:val="nil"/>
        </w:pBdr>
        <w:spacing w:before="240" w:after="60" w:line="240" w:lineRule="auto"/>
        <w:rPr>
          <w:rFonts w:ascii="Monserat" w:eastAsia="Montserrat" w:hAnsi="Monserat" w:cs="Montserrat"/>
          <w:b/>
          <w:color w:val="000000"/>
        </w:rPr>
      </w:pPr>
    </w:p>
    <w:p w14:paraId="0000044D" w14:textId="77777777" w:rsidR="00473F28" w:rsidRPr="005574E7" w:rsidRDefault="00FD3028" w:rsidP="000D3027">
      <w:pPr>
        <w:pStyle w:val="Heading1"/>
        <w:numPr>
          <w:ilvl w:val="1"/>
          <w:numId w:val="8"/>
        </w:numPr>
        <w:spacing w:before="0" w:after="0"/>
        <w:jc w:val="both"/>
        <w:textDirection w:val="lrTb"/>
        <w:rPr>
          <w:rFonts w:ascii="Monserat" w:eastAsia="Montserrat" w:hAnsi="Monserat" w:cs="Montserrat"/>
          <w:bCs w:val="0"/>
          <w:color w:val="000000"/>
          <w:sz w:val="24"/>
          <w:szCs w:val="24"/>
        </w:rPr>
      </w:pPr>
      <w:bookmarkStart w:id="174" w:name="_Toc160719010"/>
      <w:r w:rsidRPr="005574E7">
        <w:rPr>
          <w:rFonts w:ascii="Monserat" w:eastAsia="Montserrat" w:hAnsi="Monserat" w:cs="Montserrat"/>
          <w:bCs w:val="0"/>
          <w:color w:val="000000"/>
          <w:sz w:val="24"/>
          <w:szCs w:val="24"/>
        </w:rPr>
        <w:t>Contractarea proiectelor</w:t>
      </w:r>
      <w:bookmarkEnd w:id="174"/>
    </w:p>
    <w:p w14:paraId="0000044E" w14:textId="6E84608C" w:rsidR="00473F28" w:rsidRPr="005574E7" w:rsidRDefault="00FD3028" w:rsidP="000D3027">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75" w:name="_Toc160719011"/>
      <w:r w:rsidRPr="005574E7">
        <w:rPr>
          <w:rFonts w:ascii="Monserat" w:eastAsia="Montserrat" w:hAnsi="Monserat" w:cs="Montserrat"/>
          <w:bCs w:val="0"/>
          <w:color w:val="000000"/>
          <w:sz w:val="24"/>
          <w:szCs w:val="24"/>
        </w:rPr>
        <w:t>Verificarea îndeplinirii condițiilor de eligibilitate</w:t>
      </w:r>
      <w:bookmarkEnd w:id="175"/>
    </w:p>
    <w:p w14:paraId="0000044F" w14:textId="77777777" w:rsidR="00473F28" w:rsidRPr="005574E7" w:rsidRDefault="00473F28">
      <w:pPr>
        <w:ind w:hanging="2"/>
        <w:jc w:val="both"/>
        <w:rPr>
          <w:rFonts w:ascii="Monserat" w:eastAsia="Montserrat" w:hAnsi="Monserat" w:cs="Montserrat"/>
        </w:rPr>
      </w:pPr>
    </w:p>
    <w:p w14:paraId="00000450" w14:textId="5A02263C"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Demararea etapei de contractare se va realiza prin transmiterea unei notificări prin intermediul sistemului informatic MySMIS2021/</w:t>
      </w:r>
      <w:r w:rsidR="00613B2C">
        <w:rPr>
          <w:rFonts w:ascii="Monserat" w:eastAsia="Montserrat" w:hAnsi="Monserat" w:cs="Montserrat"/>
        </w:rPr>
        <w:t xml:space="preserve"> </w:t>
      </w:r>
      <w:r w:rsidRPr="005574E7">
        <w:rPr>
          <w:rFonts w:ascii="Monserat" w:eastAsia="Montserrat" w:hAnsi="Monserat" w:cs="Montserrat"/>
        </w:rPr>
        <w:t xml:space="preserve">SMIS2021+ prin care se vor solicita transmiterea anexelor obligatorii pentru această etapă, precum și soluționarea observațiilor rezultate în urma etapei de evaluare tehnică și financiară.  </w:t>
      </w:r>
    </w:p>
    <w:p w14:paraId="00000451" w14:textId="4EDB4BEF" w:rsidR="00473F28" w:rsidRPr="005574E7" w:rsidRDefault="00FD3028">
      <w:pPr>
        <w:ind w:hanging="2"/>
        <w:jc w:val="both"/>
        <w:rPr>
          <w:rFonts w:ascii="Monserat" w:eastAsia="Montserrat" w:hAnsi="Monserat" w:cs="Montserrat"/>
        </w:rPr>
      </w:pPr>
      <w:r w:rsidRPr="005574E7">
        <w:rPr>
          <w:rFonts w:ascii="Monserat" w:eastAsia="Montserrat" w:hAnsi="Monserat" w:cs="Montserrat"/>
        </w:rPr>
        <w:t>Ulterior notificării de demarare a etapei de contractare, solicitantul are obligația depunerii documentelor obligatorii enumerate in cadrul sec</w:t>
      </w:r>
      <w:r w:rsidR="00613B2C">
        <w:rPr>
          <w:rFonts w:ascii="Monserat" w:eastAsia="Montserrat" w:hAnsi="Monserat" w:cs="Montserrat"/>
        </w:rPr>
        <w:t>ț</w:t>
      </w:r>
      <w:r w:rsidRPr="005574E7">
        <w:rPr>
          <w:rFonts w:ascii="Monserat" w:eastAsia="Montserrat" w:hAnsi="Monserat" w:cs="Montserrat"/>
        </w:rPr>
        <w:t xml:space="preserve">iunii 7.6, în termen de maxim 15 de zile lucrătoare. </w:t>
      </w:r>
    </w:p>
    <w:p w14:paraId="0000045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Vor putea fi solicitate clarificări iar solicitanții au obligația să răspundă la acestea cu respectarea termenului de maxim 15 zile lucrătoare calculat din ziua lucrătoare imediat următoare de după transmiterea scrisorii de clarificări, sub sancțiunea respingerii cererii de finanțare.</w:t>
      </w:r>
    </w:p>
    <w:p w14:paraId="0000045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Netransmiterea clarificărilor solicitate în termenele comunicate sau răspunsul incomplet / nesatisfăcător poate conduce la respingerea cererii de finanțare, în conformitate cu prevederile prezentului ghid, cererea de finanțare fiind evaluată doar în baza documentelor și a informațiilor existente.</w:t>
      </w:r>
    </w:p>
    <w:p w14:paraId="0000045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0000455"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Dacă, în cadrul procesului de contractare, una (sau mai multe) din componente nu îndeplinește criteriile de eligibilitate se vor solicita clarificări fie pentru încadrarea in categoria cheltuielilor neeligibile a tuturor activităților aferente respectivei componente (lucrări, servicii, dotări, etc.), fie pentru eliminarea din cadrul proiectului a respectivei componente. În acest caz, se va prezenta un memoriu tehnic din partea proiectantului care să confirme faptul ca proiectul este funcțional și cu excluderea activităților respective.</w:t>
      </w:r>
    </w:p>
    <w:p w14:paraId="0000045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În situația în care solicitantul nu răspunde la clarificări sau nu dorește să elimine din cadrul proiectului respectiva componentă, proiectul se respinge.</w:t>
      </w:r>
    </w:p>
    <w:p w14:paraId="00000457" w14:textId="687C28CB"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cazuri excep</w:t>
      </w:r>
      <w:r w:rsidR="00613B2C">
        <w:rPr>
          <w:rFonts w:ascii="Monserat" w:eastAsia="Montserrat" w:hAnsi="Monserat" w:cs="Montserrat"/>
        </w:rPr>
        <w:t>ț</w:t>
      </w:r>
      <w:r w:rsidRPr="005574E7">
        <w:rPr>
          <w:rFonts w:ascii="Monserat" w:eastAsia="Montserrat" w:hAnsi="Monserat" w:cs="Montserrat"/>
        </w:rPr>
        <w:t xml:space="preserve">ionale </w:t>
      </w:r>
      <w:r w:rsidR="00613B2C">
        <w:rPr>
          <w:rFonts w:ascii="Monserat" w:eastAsia="Montserrat" w:hAnsi="Monserat" w:cs="Montserrat"/>
        </w:rPr>
        <w:t>ș</w:t>
      </w:r>
      <w:r w:rsidRPr="005574E7">
        <w:rPr>
          <w:rFonts w:ascii="Monserat" w:eastAsia="Montserrat" w:hAnsi="Monserat" w:cs="Montserrat"/>
        </w:rPr>
        <w:t xml:space="preserve">i pentru motive independente de solicitant/lider de parteneriat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parteneri, după caz, la solicitarea acestora, procesul de contractare poate fi suspendat, sub condi</w:t>
      </w:r>
      <w:r w:rsidR="00613B2C">
        <w:rPr>
          <w:rFonts w:ascii="Monserat" w:eastAsia="Montserrat" w:hAnsi="Monserat" w:cs="Montserrat"/>
        </w:rPr>
        <w:t>ț</w:t>
      </w:r>
      <w:r w:rsidRPr="005574E7">
        <w:rPr>
          <w:rFonts w:ascii="Monserat" w:eastAsia="Montserrat" w:hAnsi="Monserat" w:cs="Montserrat"/>
        </w:rPr>
        <w:t>ia ca perioada de suspendare să nu afecteze proiectul, astfel încât să se asigure implementarea acestuia în condi</w:t>
      </w:r>
      <w:r w:rsidR="00613B2C">
        <w:rPr>
          <w:rFonts w:ascii="Monserat" w:eastAsia="Montserrat" w:hAnsi="Monserat" w:cs="Montserrat"/>
        </w:rPr>
        <w:t>ț</w:t>
      </w:r>
      <w:r w:rsidRPr="005574E7">
        <w:rPr>
          <w:rFonts w:ascii="Monserat" w:eastAsia="Montserrat" w:hAnsi="Monserat" w:cs="Montserrat"/>
        </w:rPr>
        <w:t>ii optime, în conformitate cu cererea de finan</w:t>
      </w:r>
      <w:r w:rsidR="00613B2C">
        <w:rPr>
          <w:rFonts w:ascii="Monserat" w:eastAsia="Montserrat" w:hAnsi="Monserat" w:cs="Montserrat"/>
        </w:rPr>
        <w:t>ț</w:t>
      </w:r>
      <w:r w:rsidRPr="005574E7">
        <w:rPr>
          <w:rFonts w:ascii="Monserat" w:eastAsia="Montserrat" w:hAnsi="Monserat" w:cs="Montserrat"/>
        </w:rPr>
        <w:t>are, cu respectarea condițiil</w:t>
      </w:r>
      <w:r w:rsidR="00613B2C">
        <w:rPr>
          <w:rFonts w:ascii="Monserat" w:eastAsia="Montserrat" w:hAnsi="Monserat" w:cs="Montserrat"/>
        </w:rPr>
        <w:t>or</w:t>
      </w:r>
      <w:r w:rsidRPr="005574E7">
        <w:rPr>
          <w:rFonts w:ascii="Monserat" w:eastAsia="Montserrat" w:hAnsi="Monserat" w:cs="Montserrat"/>
        </w:rPr>
        <w:t xml:space="preserve"> de finanțare prevăzute în ghid și cu încadrarea în perioada de programare. Perioadele cumulate de suspendare nu pot depă</w:t>
      </w:r>
      <w:r w:rsidR="00613B2C">
        <w:rPr>
          <w:rFonts w:ascii="Monserat" w:eastAsia="Montserrat" w:hAnsi="Monserat" w:cs="Montserrat"/>
        </w:rPr>
        <w:t>ș</w:t>
      </w:r>
      <w:r w:rsidRPr="005574E7">
        <w:rPr>
          <w:rFonts w:ascii="Monserat" w:eastAsia="Montserrat" w:hAnsi="Monserat" w:cs="Montserrat"/>
        </w:rPr>
        <w:t xml:space="preserve">i 45 de zile calendaristice. </w:t>
      </w:r>
    </w:p>
    <w:p w14:paraId="00000458" w14:textId="759A916E" w:rsidR="00473F28" w:rsidRPr="005574E7" w:rsidRDefault="00FD3028">
      <w:pPr>
        <w:ind w:hanging="2"/>
        <w:jc w:val="both"/>
        <w:rPr>
          <w:rFonts w:ascii="Monserat" w:eastAsia="Montserrat" w:hAnsi="Monserat" w:cs="Montserrat"/>
        </w:rPr>
      </w:pPr>
      <w:r w:rsidRPr="005574E7">
        <w:rPr>
          <w:rFonts w:ascii="Monserat" w:eastAsia="Montserrat" w:hAnsi="Monserat" w:cs="Montserrat"/>
        </w:rPr>
        <w:t>Etapa de contractare se încheie cu completarea documentului Anexa 13 - Grila contractare. Bifarea cu NU a oric</w:t>
      </w:r>
      <w:r w:rsidR="00613B2C">
        <w:rPr>
          <w:rFonts w:ascii="Monserat" w:eastAsia="Montserrat" w:hAnsi="Monserat" w:cs="Montserrat"/>
        </w:rPr>
        <w:t>ă</w:t>
      </w:r>
      <w:r w:rsidRPr="005574E7">
        <w:rPr>
          <w:rFonts w:ascii="Monserat" w:eastAsia="Montserrat" w:hAnsi="Monserat" w:cs="Montserrat"/>
        </w:rPr>
        <w:t>rui criteriu din grila de contractare conduce la respingerea proiectului.</w:t>
      </w:r>
    </w:p>
    <w:p w14:paraId="00000459" w14:textId="41318988" w:rsidR="00473F28" w:rsidRPr="005574E7" w:rsidRDefault="00FD3028" w:rsidP="00626C8F">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76" w:name="_heading=h.3x8tuzt" w:colFirst="0" w:colLast="0"/>
      <w:bookmarkStart w:id="177" w:name="_Toc160719012"/>
      <w:bookmarkEnd w:id="176"/>
      <w:r w:rsidRPr="005574E7">
        <w:rPr>
          <w:rFonts w:ascii="Monserat" w:eastAsia="Montserrat" w:hAnsi="Monserat" w:cs="Montserrat"/>
          <w:bCs w:val="0"/>
          <w:color w:val="000000"/>
          <w:sz w:val="24"/>
          <w:szCs w:val="24"/>
        </w:rPr>
        <w:t>Decizia de acordare/ respingere a finanțării</w:t>
      </w:r>
      <w:bookmarkEnd w:id="177"/>
    </w:p>
    <w:p w14:paraId="0000045A" w14:textId="77777777" w:rsidR="00473F28" w:rsidRPr="005574E7" w:rsidRDefault="00473F28">
      <w:pPr>
        <w:ind w:hanging="2"/>
        <w:jc w:val="both"/>
        <w:rPr>
          <w:rFonts w:ascii="Monserat" w:eastAsia="Montserrat" w:hAnsi="Monserat" w:cs="Montserrat"/>
        </w:rPr>
      </w:pPr>
    </w:p>
    <w:p w14:paraId="0000045B" w14:textId="1EC105E6"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Ca urmare a verificării îndeplinirii condi</w:t>
      </w:r>
      <w:r w:rsidR="00613B2C">
        <w:rPr>
          <w:rFonts w:ascii="Monserat" w:eastAsia="Montserrat" w:hAnsi="Monserat" w:cs="Montserrat"/>
        </w:rPr>
        <w:t>ț</w:t>
      </w:r>
      <w:r w:rsidRPr="005574E7">
        <w:rPr>
          <w:rFonts w:ascii="Monserat" w:eastAsia="Montserrat" w:hAnsi="Monserat" w:cs="Montserrat"/>
        </w:rPr>
        <w:t>iilor de eligibilitate, AM PR NORD-EST va emite fie decizia de aprobare, fie decizia de respingere a finan</w:t>
      </w:r>
      <w:r w:rsidR="00613B2C">
        <w:rPr>
          <w:rFonts w:ascii="Monserat" w:eastAsia="Montserrat" w:hAnsi="Monserat" w:cs="Montserrat"/>
        </w:rPr>
        <w:t>ț</w:t>
      </w:r>
      <w:r w:rsidRPr="005574E7">
        <w:rPr>
          <w:rFonts w:ascii="Monserat" w:eastAsia="Montserrat" w:hAnsi="Monserat" w:cs="Montserrat"/>
        </w:rPr>
        <w:t>ării.</w:t>
      </w:r>
    </w:p>
    <w:p w14:paraId="0000045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0000045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 solicitantul nu face dovada că cele declarate prin declarația unică sunt conforme cu realitatea și corespund cerințelor din Ghidul Solicitantului;</w:t>
      </w:r>
    </w:p>
    <w:p w14:paraId="0000045E" w14:textId="5C43B6EA"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 solicitantul nu răspunde în termenele prevăzute la sec</w:t>
      </w:r>
      <w:r w:rsidR="00613B2C">
        <w:rPr>
          <w:rFonts w:ascii="Monserat" w:eastAsia="Montserrat" w:hAnsi="Monserat" w:cs="Montserrat"/>
        </w:rPr>
        <w:t>ț</w:t>
      </w:r>
      <w:r w:rsidRPr="005574E7">
        <w:rPr>
          <w:rFonts w:ascii="Monserat" w:eastAsia="Montserrat" w:hAnsi="Monserat" w:cs="Montserrat"/>
        </w:rPr>
        <w:t>iunea 8.9.1.</w:t>
      </w:r>
    </w:p>
    <w:p w14:paraId="0000045F" w14:textId="2CCD129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Decizia de respingere a finanțării se aduce la cunoștința solicitantului prin sistemul informatic MySMIS2021/</w:t>
      </w:r>
      <w:r w:rsidR="00613B2C">
        <w:rPr>
          <w:rFonts w:ascii="Monserat" w:eastAsia="Montserrat" w:hAnsi="Monserat" w:cs="Montserrat"/>
        </w:rPr>
        <w:t xml:space="preserve"> </w:t>
      </w:r>
      <w:r w:rsidRPr="005574E7">
        <w:rPr>
          <w:rFonts w:ascii="Monserat" w:eastAsia="Montserrat" w:hAnsi="Monserat" w:cs="Montserrat"/>
        </w:rPr>
        <w:t>SMIS2021+.</w:t>
      </w:r>
    </w:p>
    <w:p w14:paraId="00000460" w14:textId="39017A0A"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Împotriva deciziei de respingere a finanțării solicitantul/</w:t>
      </w:r>
      <w:r w:rsidR="00613B2C">
        <w:rPr>
          <w:rFonts w:ascii="Monserat" w:eastAsia="Montserrat" w:hAnsi="Monserat" w:cs="Montserrat"/>
        </w:rPr>
        <w:t xml:space="preserve"> </w:t>
      </w:r>
      <w:r w:rsidRPr="005574E7">
        <w:rPr>
          <w:rFonts w:ascii="Monserat" w:eastAsia="Montserrat" w:hAnsi="Monserat" w:cs="Montserrat"/>
        </w:rPr>
        <w:t>liderul de parteneriat poate formula contestație pe cale administrativă, la AM PR NORD-EST, în termenul de 30 zile calendaristice, calculat de la data primirii acesteia prin sistemul informatic MySMIS2021/</w:t>
      </w:r>
      <w:r w:rsidR="00613B2C">
        <w:rPr>
          <w:rFonts w:ascii="Monserat" w:eastAsia="Montserrat" w:hAnsi="Monserat" w:cs="Montserrat"/>
        </w:rPr>
        <w:t xml:space="preserve"> </w:t>
      </w:r>
      <w:r w:rsidRPr="005574E7">
        <w:rPr>
          <w:rFonts w:ascii="Monserat" w:eastAsia="Montserrat" w:hAnsi="Monserat" w:cs="Montserrat"/>
        </w:rPr>
        <w:t>SMIS2021+.</w:t>
      </w:r>
    </w:p>
    <w:p w14:paraId="00000461" w14:textId="77777777" w:rsidR="00473F28" w:rsidRPr="005574E7" w:rsidRDefault="00FD3028" w:rsidP="00626C8F">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78" w:name="_Toc160719013"/>
      <w:r w:rsidRPr="005574E7">
        <w:rPr>
          <w:rFonts w:ascii="Monserat" w:eastAsia="Montserrat" w:hAnsi="Monserat" w:cs="Montserrat"/>
          <w:bCs w:val="0"/>
          <w:color w:val="000000"/>
          <w:sz w:val="24"/>
          <w:szCs w:val="24"/>
        </w:rPr>
        <w:t>Definitivarea  planului de monitorizare al proiectului</w:t>
      </w:r>
      <w:bookmarkEnd w:id="178"/>
      <w:r w:rsidRPr="005574E7">
        <w:rPr>
          <w:rFonts w:ascii="Monserat" w:eastAsia="Montserrat" w:hAnsi="Monserat" w:cs="Montserrat"/>
          <w:bCs w:val="0"/>
          <w:color w:val="000000"/>
          <w:sz w:val="24"/>
          <w:szCs w:val="24"/>
        </w:rPr>
        <w:t xml:space="preserve"> </w:t>
      </w:r>
    </w:p>
    <w:p w14:paraId="00000462" w14:textId="77777777" w:rsidR="00473F28" w:rsidRPr="005574E7" w:rsidRDefault="00473F28">
      <w:pPr>
        <w:ind w:hanging="2"/>
        <w:jc w:val="both"/>
        <w:rPr>
          <w:rFonts w:ascii="Monserat" w:eastAsia="Montserrat" w:hAnsi="Monserat" w:cs="Montserrat"/>
        </w:rPr>
      </w:pPr>
    </w:p>
    <w:p w14:paraId="00000463" w14:textId="21E06073"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Pe baza informa</w:t>
      </w:r>
      <w:r w:rsidR="00613B2C">
        <w:rPr>
          <w:rFonts w:ascii="Monserat" w:eastAsia="Montserrat" w:hAnsi="Monserat" w:cs="Montserrat"/>
        </w:rPr>
        <w:t>ț</w:t>
      </w:r>
      <w:r w:rsidRPr="005574E7">
        <w:rPr>
          <w:rFonts w:ascii="Monserat" w:eastAsia="Montserrat" w:hAnsi="Monserat" w:cs="Montserrat"/>
        </w:rPr>
        <w:t>iilor incluse în cererea de finan</w:t>
      </w:r>
      <w:r w:rsidR="00613B2C">
        <w:rPr>
          <w:rFonts w:ascii="Monserat" w:eastAsia="Montserrat" w:hAnsi="Monserat" w:cs="Montserrat"/>
        </w:rPr>
        <w:t>ț</w:t>
      </w:r>
      <w:r w:rsidRPr="005574E7">
        <w:rPr>
          <w:rFonts w:ascii="Monserat" w:eastAsia="Montserrat" w:hAnsi="Monserat" w:cs="Montserrat"/>
        </w:rPr>
        <w:t xml:space="preserve">are </w:t>
      </w:r>
      <w:r w:rsidR="00613B2C">
        <w:rPr>
          <w:rFonts w:ascii="Monserat" w:eastAsia="Montserrat" w:hAnsi="Monserat" w:cs="Montserrat"/>
        </w:rPr>
        <w:t>ș</w:t>
      </w:r>
      <w:r w:rsidRPr="005574E7">
        <w:rPr>
          <w:rFonts w:ascii="Monserat" w:eastAsia="Montserrat" w:hAnsi="Monserat" w:cs="Montserrat"/>
        </w:rPr>
        <w:t>i, dacă este cazul, a informa</w:t>
      </w:r>
      <w:r w:rsidR="00613B2C">
        <w:rPr>
          <w:rFonts w:ascii="Monserat" w:eastAsia="Montserrat" w:hAnsi="Monserat" w:cs="Montserrat"/>
        </w:rPr>
        <w:t>ț</w:t>
      </w:r>
      <w:r w:rsidRPr="005574E7">
        <w:rPr>
          <w:rFonts w:ascii="Monserat" w:eastAsia="Montserrat" w:hAnsi="Monserat" w:cs="Montserrat"/>
        </w:rPr>
        <w:t xml:space="preserve">iilor suplimentare solicitate beneficiarului, AM PR NORD-EST verifică </w:t>
      </w:r>
      <w:r w:rsidR="00613B2C">
        <w:rPr>
          <w:rFonts w:ascii="Monserat" w:eastAsia="Montserrat" w:hAnsi="Monserat" w:cs="Montserrat"/>
        </w:rPr>
        <w:t>ș</w:t>
      </w:r>
      <w:r w:rsidRPr="005574E7">
        <w:rPr>
          <w:rFonts w:ascii="Monserat" w:eastAsia="Montserrat" w:hAnsi="Monserat" w:cs="Montserrat"/>
        </w:rPr>
        <w:t>i validează indicatorii de etapă în cadrul etapei de contractare, care sunt prevăzu</w:t>
      </w:r>
      <w:r w:rsidR="00613B2C">
        <w:rPr>
          <w:rFonts w:ascii="Monserat" w:eastAsia="Montserrat" w:hAnsi="Monserat" w:cs="Montserrat"/>
        </w:rPr>
        <w:t>ț</w:t>
      </w:r>
      <w:r w:rsidRPr="005574E7">
        <w:rPr>
          <w:rFonts w:ascii="Monserat" w:eastAsia="Montserrat" w:hAnsi="Monserat" w:cs="Montserrat"/>
        </w:rPr>
        <w:t>i în Planul de monitorizare a proiectului.</w:t>
      </w:r>
    </w:p>
    <w:p w14:paraId="00000464" w14:textId="2C42702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Indicatorii de etapă se corelează cu activitatea de bază declarată de beneficiar în cererea de finan</w:t>
      </w:r>
      <w:r w:rsidR="00613B2C">
        <w:rPr>
          <w:rFonts w:ascii="Monserat" w:eastAsia="Montserrat" w:hAnsi="Monserat" w:cs="Montserrat"/>
        </w:rPr>
        <w:t>ț</w:t>
      </w:r>
      <w:r w:rsidRPr="005574E7">
        <w:rPr>
          <w:rFonts w:ascii="Monserat" w:eastAsia="Montserrat" w:hAnsi="Monserat" w:cs="Montserrat"/>
        </w:rPr>
        <w:t xml:space="preserve">are, precum </w:t>
      </w:r>
      <w:r w:rsidR="00613B2C">
        <w:rPr>
          <w:rFonts w:ascii="Monserat" w:eastAsia="Montserrat" w:hAnsi="Monserat" w:cs="Montserrat"/>
        </w:rPr>
        <w:t>ș</w:t>
      </w:r>
      <w:r w:rsidRPr="005574E7">
        <w:rPr>
          <w:rFonts w:ascii="Monserat" w:eastAsia="Montserrat" w:hAnsi="Monserat" w:cs="Montserrat"/>
        </w:rPr>
        <w:t>i cu rezultatele a</w:t>
      </w:r>
      <w:r w:rsidR="00613B2C">
        <w:rPr>
          <w:rFonts w:ascii="Monserat" w:eastAsia="Montserrat" w:hAnsi="Monserat" w:cs="Montserrat"/>
        </w:rPr>
        <w:t>ș</w:t>
      </w:r>
      <w:r w:rsidRPr="005574E7">
        <w:rPr>
          <w:rFonts w:ascii="Monserat" w:eastAsia="Montserrat" w:hAnsi="Monserat" w:cs="Montserrat"/>
        </w:rPr>
        <w:t>teptate ale proiectului. Primul indicator de etapă poate fi stabilit la un interval de o lună, dar nu mai mult de 6 luni, calculat din prima zi de începere a implementării proiectului, așa cum este prevăzută în contractul de finanțare.</w:t>
      </w:r>
    </w:p>
    <w:p w14:paraId="00000465" w14:textId="341DC93C"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Dacă data de începere a implementării proiectului este anterioară datei de semnare a contractului de finan</w:t>
      </w:r>
      <w:r w:rsidR="00613B2C">
        <w:rPr>
          <w:rFonts w:ascii="Monserat" w:eastAsia="Montserrat" w:hAnsi="Monserat" w:cs="Montserrat"/>
        </w:rPr>
        <w:t>ț</w:t>
      </w:r>
      <w:r w:rsidRPr="005574E7">
        <w:rPr>
          <w:rFonts w:ascii="Monserat" w:eastAsia="Montserrat" w:hAnsi="Monserat" w:cs="Montserrat"/>
        </w:rPr>
        <w:t>are, primul indicator de etapă poate fi stabilit la un interval de 1-6 luni raportat la data semnării contractului de finan</w:t>
      </w:r>
      <w:r w:rsidR="00613B2C">
        <w:rPr>
          <w:rFonts w:ascii="Monserat" w:eastAsia="Montserrat" w:hAnsi="Monserat" w:cs="Montserrat"/>
        </w:rPr>
        <w:t>ț</w:t>
      </w:r>
      <w:r w:rsidRPr="005574E7">
        <w:rPr>
          <w:rFonts w:ascii="Monserat" w:eastAsia="Montserrat" w:hAnsi="Monserat" w:cs="Montserrat"/>
        </w:rPr>
        <w:t>are.</w:t>
      </w:r>
    </w:p>
    <w:p w14:paraId="00000466" w14:textId="574F3F48"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cazul proiectelor de investi</w:t>
      </w:r>
      <w:r w:rsidR="00613B2C">
        <w:rPr>
          <w:rFonts w:ascii="Monserat" w:eastAsia="Montserrat" w:hAnsi="Monserat" w:cs="Montserrat"/>
        </w:rPr>
        <w:t>ț</w:t>
      </w:r>
      <w:r w:rsidRPr="005574E7">
        <w:rPr>
          <w:rFonts w:ascii="Monserat" w:eastAsia="Montserrat" w:hAnsi="Monserat" w:cs="Montserrat"/>
        </w:rPr>
        <w:t xml:space="preserve">ii, indicatorii de etapă se raportează atât la stadiul pregătirii </w:t>
      </w:r>
      <w:r w:rsidR="00613B2C">
        <w:rPr>
          <w:rFonts w:ascii="Monserat" w:eastAsia="Montserrat" w:hAnsi="Monserat" w:cs="Montserrat"/>
        </w:rPr>
        <w:t>ș</w:t>
      </w:r>
      <w:r w:rsidRPr="005574E7">
        <w:rPr>
          <w:rFonts w:ascii="Monserat" w:eastAsia="Montserrat" w:hAnsi="Monserat" w:cs="Montserrat"/>
        </w:rPr>
        <w:t>i derulării procedurilor de achizi</w:t>
      </w:r>
      <w:r w:rsidR="00613B2C">
        <w:rPr>
          <w:rFonts w:ascii="Monserat" w:eastAsia="Montserrat" w:hAnsi="Monserat" w:cs="Montserrat"/>
        </w:rPr>
        <w:t>ț</w:t>
      </w:r>
      <w:r w:rsidRPr="005574E7">
        <w:rPr>
          <w:rFonts w:ascii="Monserat" w:eastAsia="Montserrat" w:hAnsi="Monserat" w:cs="Montserrat"/>
        </w:rPr>
        <w:t xml:space="preserve">ii, cât </w:t>
      </w:r>
      <w:r w:rsidR="00613B2C">
        <w:rPr>
          <w:rFonts w:ascii="Monserat" w:eastAsia="Montserrat" w:hAnsi="Monserat" w:cs="Montserrat"/>
        </w:rPr>
        <w:t>ș</w:t>
      </w:r>
      <w:r w:rsidRPr="005574E7">
        <w:rPr>
          <w:rFonts w:ascii="Monserat" w:eastAsia="Montserrat" w:hAnsi="Monserat" w:cs="Montserrat"/>
        </w:rPr>
        <w:t>i la progresul execu</w:t>
      </w:r>
      <w:r w:rsidR="00613B2C">
        <w:rPr>
          <w:rFonts w:ascii="Monserat" w:eastAsia="Montserrat" w:hAnsi="Monserat" w:cs="Montserrat"/>
        </w:rPr>
        <w:t>ț</w:t>
      </w:r>
      <w:r w:rsidRPr="005574E7">
        <w:rPr>
          <w:rFonts w:ascii="Monserat" w:eastAsia="Montserrat" w:hAnsi="Monserat" w:cs="Montserrat"/>
        </w:rPr>
        <w:t>iei lucrărilor, aferente activită</w:t>
      </w:r>
      <w:r w:rsidR="00613B2C">
        <w:rPr>
          <w:rFonts w:ascii="Monserat" w:eastAsia="Montserrat" w:hAnsi="Monserat" w:cs="Montserrat"/>
        </w:rPr>
        <w:t>ț</w:t>
      </w:r>
      <w:r w:rsidRPr="005574E7">
        <w:rPr>
          <w:rFonts w:ascii="Monserat" w:eastAsia="Montserrat" w:hAnsi="Monserat" w:cs="Montserrat"/>
        </w:rPr>
        <w:t>ii de bază.</w:t>
      </w:r>
    </w:p>
    <w:p w14:paraId="0000046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definitivarea Planului de monitorizare, solicitantul de finanțare va avea în vedere mențiunile Capitolului 6 din cadrul prezentul ghid.</w:t>
      </w:r>
    </w:p>
    <w:p w14:paraId="00000468" w14:textId="77777777" w:rsidR="00473F28" w:rsidRPr="005574E7" w:rsidRDefault="00FD3028" w:rsidP="00626C8F">
      <w:pPr>
        <w:pStyle w:val="Heading1"/>
        <w:numPr>
          <w:ilvl w:val="2"/>
          <w:numId w:val="8"/>
        </w:numPr>
        <w:spacing w:before="0" w:after="0"/>
        <w:jc w:val="both"/>
        <w:textDirection w:val="lrTb"/>
        <w:rPr>
          <w:rFonts w:ascii="Monserat" w:eastAsia="Montserrat" w:hAnsi="Monserat" w:cs="Montserrat"/>
          <w:bCs w:val="0"/>
          <w:color w:val="000000"/>
          <w:sz w:val="24"/>
          <w:szCs w:val="24"/>
        </w:rPr>
      </w:pPr>
      <w:bookmarkStart w:id="179" w:name="_Toc160719014"/>
      <w:r w:rsidRPr="005574E7">
        <w:rPr>
          <w:rFonts w:ascii="Monserat" w:eastAsia="Montserrat" w:hAnsi="Monserat" w:cs="Montserrat"/>
          <w:bCs w:val="0"/>
          <w:color w:val="000000"/>
          <w:sz w:val="24"/>
          <w:szCs w:val="24"/>
        </w:rPr>
        <w:t>Semnarea contractului de finanțare/ emiterea deciziei de finanțare</w:t>
      </w:r>
      <w:bookmarkEnd w:id="179"/>
    </w:p>
    <w:p w14:paraId="00000469" w14:textId="77777777" w:rsidR="00473F28" w:rsidRPr="005574E7" w:rsidRDefault="00473F28">
      <w:pPr>
        <w:ind w:hanging="2"/>
        <w:jc w:val="both"/>
        <w:rPr>
          <w:rFonts w:ascii="Monserat" w:eastAsia="Montserrat" w:hAnsi="Monserat" w:cs="Montserrat"/>
        </w:rPr>
      </w:pPr>
    </w:p>
    <w:p w14:paraId="0000046A" w14:textId="0ED86FB1"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Pentru proiectele selectate, în baza deciziei de aprobare a finan</w:t>
      </w:r>
      <w:r w:rsidR="00613B2C">
        <w:rPr>
          <w:rFonts w:ascii="Monserat" w:eastAsia="Montserrat" w:hAnsi="Monserat" w:cs="Montserrat"/>
        </w:rPr>
        <w:t>ț</w:t>
      </w:r>
      <w:r w:rsidRPr="005574E7">
        <w:rPr>
          <w:rFonts w:ascii="Monserat" w:eastAsia="Montserrat" w:hAnsi="Monserat" w:cs="Montserrat"/>
        </w:rPr>
        <w:t>ării AM PR Nord-Est va proceda la încheierea contractului de finan</w:t>
      </w:r>
      <w:r w:rsidR="00613B2C">
        <w:rPr>
          <w:rFonts w:ascii="Monserat" w:eastAsia="Montserrat" w:hAnsi="Monserat" w:cs="Montserrat"/>
        </w:rPr>
        <w:t>ț</w:t>
      </w:r>
      <w:r w:rsidRPr="005574E7">
        <w:rPr>
          <w:rFonts w:ascii="Monserat" w:eastAsia="Montserrat" w:hAnsi="Monserat" w:cs="Montserrat"/>
        </w:rPr>
        <w:t>are.</w:t>
      </w:r>
    </w:p>
    <w:p w14:paraId="0000046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Modelul standard de contract de finanțare utilizat pentru contractarea proiectelor selectate în urma procesului de evaluare este cel prezentat în cadrul Anexei 15 la Ghidul solicitantului - Condiții generale de accesare a fondurilor în cadrul PR 2021-2027 (cu modificările și completările ulterioare).</w:t>
      </w:r>
    </w:p>
    <w:p w14:paraId="0000046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Pe lângă clauzele standard prevăzute în cadrul modelului de contract, pot exista și clauze specifice aplicabile proiectelor în cadrul prezentului apel de proiecte.</w:t>
      </w:r>
    </w:p>
    <w:p w14:paraId="0000046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Modelul standard de contract de finanțare poate fi actualizat în baza modificărilor legislative cu impact asupra clauzelor contractuale sau în alte cazuri obiectiv justificate.</w:t>
      </w:r>
    </w:p>
    <w:p w14:paraId="0000046E" w14:textId="17F3E6E5"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Semnarea si </w:t>
      </w:r>
      <w:r w:rsidR="00613B2C">
        <w:rPr>
          <w:rFonts w:ascii="Monserat" w:eastAsia="Montserrat" w:hAnsi="Monserat" w:cs="Montserrat"/>
        </w:rPr>
        <w:t>î</w:t>
      </w:r>
      <w:r w:rsidRPr="005574E7">
        <w:rPr>
          <w:rFonts w:ascii="Monserat" w:eastAsia="Montserrat" w:hAnsi="Monserat" w:cs="Montserrat"/>
        </w:rPr>
        <w:t>nc</w:t>
      </w:r>
      <w:r w:rsidR="00613B2C">
        <w:rPr>
          <w:rFonts w:ascii="Monserat" w:eastAsia="Montserrat" w:hAnsi="Monserat" w:cs="Montserrat"/>
        </w:rPr>
        <w:t>ă</w:t>
      </w:r>
      <w:r w:rsidRPr="005574E7">
        <w:rPr>
          <w:rFonts w:ascii="Monserat" w:eastAsia="Montserrat" w:hAnsi="Monserat" w:cs="Montserrat"/>
        </w:rPr>
        <w:t>rcarea in sistem a contractului de c</w:t>
      </w:r>
      <w:r w:rsidR="00613B2C">
        <w:rPr>
          <w:rFonts w:ascii="Monserat" w:eastAsia="Montserrat" w:hAnsi="Monserat" w:cs="Montserrat"/>
        </w:rPr>
        <w:t>ă</w:t>
      </w:r>
      <w:r w:rsidRPr="005574E7">
        <w:rPr>
          <w:rFonts w:ascii="Monserat" w:eastAsia="Montserrat" w:hAnsi="Monserat" w:cs="Montserrat"/>
        </w:rPr>
        <w:t>tre beneficiar, se realizeaz</w:t>
      </w:r>
      <w:r w:rsidR="00613B2C">
        <w:rPr>
          <w:rFonts w:ascii="Monserat" w:eastAsia="Montserrat" w:hAnsi="Monserat" w:cs="Montserrat"/>
        </w:rPr>
        <w:t>ă</w:t>
      </w:r>
      <w:r w:rsidRPr="005574E7">
        <w:rPr>
          <w:rFonts w:ascii="Monserat" w:eastAsia="Montserrat" w:hAnsi="Monserat" w:cs="Montserrat"/>
        </w:rPr>
        <w:t xml:space="preserve"> in maximum 5 zile lucr</w:t>
      </w:r>
      <w:r w:rsidR="00613B2C">
        <w:rPr>
          <w:rFonts w:ascii="Monserat" w:eastAsia="Montserrat" w:hAnsi="Monserat" w:cs="Montserrat"/>
        </w:rPr>
        <w:t>ă</w:t>
      </w:r>
      <w:r w:rsidRPr="005574E7">
        <w:rPr>
          <w:rFonts w:ascii="Monserat" w:eastAsia="Montserrat" w:hAnsi="Monserat" w:cs="Montserrat"/>
        </w:rPr>
        <w:t>toare de la data notific</w:t>
      </w:r>
      <w:r w:rsidR="00613B2C">
        <w:rPr>
          <w:rFonts w:ascii="Monserat" w:eastAsia="Montserrat" w:hAnsi="Monserat" w:cs="Montserrat"/>
        </w:rPr>
        <w:t>ă</w:t>
      </w:r>
      <w:r w:rsidRPr="005574E7">
        <w:rPr>
          <w:rFonts w:ascii="Monserat" w:eastAsia="Montserrat" w:hAnsi="Monserat" w:cs="Montserrat"/>
        </w:rPr>
        <w:t>rii de c</w:t>
      </w:r>
      <w:r w:rsidR="00613B2C">
        <w:rPr>
          <w:rFonts w:ascii="Monserat" w:eastAsia="Montserrat" w:hAnsi="Monserat" w:cs="Montserrat"/>
        </w:rPr>
        <w:t>ă</w:t>
      </w:r>
      <w:r w:rsidRPr="005574E7">
        <w:rPr>
          <w:rFonts w:ascii="Monserat" w:eastAsia="Montserrat" w:hAnsi="Monserat" w:cs="Montserrat"/>
        </w:rPr>
        <w:t xml:space="preserve">tre AM. </w:t>
      </w:r>
    </w:p>
    <w:p w14:paraId="0000046F" w14:textId="77777777" w:rsidR="00473F28" w:rsidRPr="005574E7" w:rsidRDefault="00FD3028" w:rsidP="00626C8F">
      <w:pPr>
        <w:pStyle w:val="Heading1"/>
        <w:numPr>
          <w:ilvl w:val="0"/>
          <w:numId w:val="8"/>
        </w:numPr>
        <w:spacing w:before="0" w:after="0"/>
        <w:ind w:left="0" w:hanging="2"/>
        <w:jc w:val="both"/>
        <w:rPr>
          <w:rFonts w:ascii="Monserat" w:eastAsia="Montserrat" w:hAnsi="Monserat" w:cs="Montserrat"/>
          <w:iCs/>
          <w:color w:val="000000"/>
          <w:sz w:val="24"/>
          <w:szCs w:val="24"/>
        </w:rPr>
      </w:pPr>
      <w:bookmarkStart w:id="180" w:name="_Toc160719015"/>
      <w:r w:rsidRPr="005574E7">
        <w:rPr>
          <w:rFonts w:ascii="Monserat" w:eastAsia="Montserrat" w:hAnsi="Monserat" w:cs="Montserrat"/>
          <w:iCs/>
          <w:color w:val="000000"/>
          <w:sz w:val="24"/>
          <w:szCs w:val="24"/>
        </w:rPr>
        <w:t>Aspecte privind conflictul de interese</w:t>
      </w:r>
      <w:bookmarkEnd w:id="180"/>
    </w:p>
    <w:p w14:paraId="00000470" w14:textId="77777777" w:rsidR="00473F28" w:rsidRPr="005574E7" w:rsidRDefault="00473F28">
      <w:pPr>
        <w:ind w:hanging="2"/>
        <w:jc w:val="both"/>
        <w:rPr>
          <w:rFonts w:ascii="Monserat" w:eastAsia="Montserrat" w:hAnsi="Monserat" w:cs="Montserrat"/>
        </w:rPr>
      </w:pPr>
      <w:bookmarkStart w:id="181" w:name="_heading=h.1qoc8b1" w:colFirst="0" w:colLast="0"/>
      <w:bookmarkEnd w:id="181"/>
    </w:p>
    <w:p w14:paraId="0000047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Solicitanții de finanțare vor respecta prevederile legale naționale și europene în vigoare cu privire la conflictul de interese.</w:t>
      </w:r>
    </w:p>
    <w:p w14:paraId="0000047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Reprezentantul legal al solicitatului de finanțare/ 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0000473" w14:textId="4EEB6862" w:rsidR="00473F28" w:rsidRPr="005574E7" w:rsidRDefault="00FD3028">
      <w:pPr>
        <w:ind w:hanging="2"/>
        <w:jc w:val="both"/>
        <w:rPr>
          <w:rFonts w:ascii="Monserat" w:eastAsia="Montserrat" w:hAnsi="Monserat" w:cs="Montserrat"/>
        </w:rPr>
      </w:pPr>
      <w:r w:rsidRPr="005574E7">
        <w:rPr>
          <w:rFonts w:ascii="Monserat" w:eastAsia="Montserrat" w:hAnsi="Monserat" w:cs="Montserrat"/>
        </w:rPr>
        <w:t>Reprezentantul legal al solicitatului de finanțare/liderului de parteneriat și reprezentanții legali ai partenerilor, dacă este cazul, au obligația de a informa AM PR NORD-EST în legătură cu orice situa</w:t>
      </w:r>
      <w:r w:rsidR="001B0954">
        <w:rPr>
          <w:rFonts w:ascii="Monserat" w:eastAsia="Montserrat" w:hAnsi="Monserat" w:cs="Montserrat"/>
        </w:rPr>
        <w:t>ț</w:t>
      </w:r>
      <w:r w:rsidRPr="005574E7">
        <w:rPr>
          <w:rFonts w:ascii="Monserat" w:eastAsia="Montserrat" w:hAnsi="Monserat" w:cs="Montserrat"/>
        </w:rPr>
        <w:t>ie care dă na</w:t>
      </w:r>
      <w:r w:rsidR="001B0954">
        <w:rPr>
          <w:rFonts w:ascii="Monserat" w:eastAsia="Montserrat" w:hAnsi="Monserat" w:cs="Montserrat"/>
        </w:rPr>
        <w:t>ș</w:t>
      </w:r>
      <w:r w:rsidRPr="005574E7">
        <w:rPr>
          <w:rFonts w:ascii="Monserat" w:eastAsia="Montserrat" w:hAnsi="Monserat" w:cs="Montserrat"/>
        </w:rPr>
        <w:t>tere sau este posibil să dea na</w:t>
      </w:r>
      <w:r w:rsidR="001B0954">
        <w:rPr>
          <w:rFonts w:ascii="Monserat" w:eastAsia="Montserrat" w:hAnsi="Monserat" w:cs="Montserrat"/>
        </w:rPr>
        <w:t>ș</w:t>
      </w:r>
      <w:r w:rsidRPr="005574E7">
        <w:rPr>
          <w:rFonts w:ascii="Monserat" w:eastAsia="Montserrat" w:hAnsi="Monserat" w:cs="Montserrat"/>
        </w:rPr>
        <w:t>tere unei situații potențial generatoare de conflict de interese, în termen de maxim 5 zile lucrătoare de la luarea la cuno</w:t>
      </w:r>
      <w:r w:rsidR="001B0954">
        <w:rPr>
          <w:rFonts w:ascii="Monserat" w:eastAsia="Montserrat" w:hAnsi="Monserat" w:cs="Montserrat"/>
        </w:rPr>
        <w:t>ș</w:t>
      </w:r>
      <w:r w:rsidRPr="005574E7">
        <w:rPr>
          <w:rFonts w:ascii="Monserat" w:eastAsia="Montserrat" w:hAnsi="Monserat" w:cs="Montserrat"/>
        </w:rPr>
        <w:t>tin</w:t>
      </w:r>
      <w:r w:rsidR="001B0954">
        <w:rPr>
          <w:rFonts w:ascii="Monserat" w:eastAsia="Montserrat" w:hAnsi="Monserat" w:cs="Montserrat"/>
        </w:rPr>
        <w:t>ț</w:t>
      </w:r>
      <w:r w:rsidRPr="005574E7">
        <w:rPr>
          <w:rFonts w:ascii="Monserat" w:eastAsia="Montserrat" w:hAnsi="Monserat" w:cs="Montserrat"/>
        </w:rPr>
        <w:t>ă a situației.</w:t>
      </w:r>
    </w:p>
    <w:p w14:paraId="0000047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AM PR NORD-EST va lua toate măsurile necesare pentru evitarea și înlăturarea situațiilor de conflict de interese, în conformitate cu prevederile naționale și europene în vigoare aplicabile în materia conflictului de interese.</w:t>
      </w:r>
    </w:p>
    <w:p w14:paraId="00000475" w14:textId="77777777" w:rsidR="00473F28" w:rsidRPr="005574E7" w:rsidRDefault="00FD3028" w:rsidP="00626C8F">
      <w:pPr>
        <w:pStyle w:val="Heading1"/>
        <w:numPr>
          <w:ilvl w:val="0"/>
          <w:numId w:val="8"/>
        </w:numPr>
        <w:spacing w:before="0" w:after="0"/>
        <w:ind w:left="0" w:hanging="2"/>
        <w:jc w:val="both"/>
        <w:rPr>
          <w:rFonts w:ascii="Monserat" w:eastAsia="Montserrat" w:hAnsi="Monserat" w:cs="Montserrat"/>
          <w:iCs/>
          <w:color w:val="000000"/>
          <w:sz w:val="24"/>
          <w:szCs w:val="24"/>
        </w:rPr>
      </w:pPr>
      <w:bookmarkStart w:id="182" w:name="_Toc160719016"/>
      <w:r w:rsidRPr="005574E7">
        <w:rPr>
          <w:rFonts w:ascii="Monserat" w:eastAsia="Montserrat" w:hAnsi="Monserat" w:cs="Montserrat"/>
          <w:iCs/>
          <w:color w:val="000000"/>
          <w:sz w:val="24"/>
          <w:szCs w:val="24"/>
        </w:rPr>
        <w:t>Aspecte privind prelucrarea datelor cu caracter personal</w:t>
      </w:r>
      <w:bookmarkEnd w:id="182"/>
      <w:r w:rsidRPr="005574E7">
        <w:rPr>
          <w:rFonts w:ascii="Monserat" w:eastAsia="Montserrat" w:hAnsi="Monserat" w:cs="Montserrat"/>
          <w:iCs/>
          <w:color w:val="000000"/>
          <w:sz w:val="24"/>
          <w:szCs w:val="24"/>
        </w:rPr>
        <w:t xml:space="preserve">  </w:t>
      </w:r>
      <w:r w:rsidRPr="005574E7">
        <w:rPr>
          <w:rFonts w:ascii="Monserat" w:eastAsia="Montserrat" w:hAnsi="Monserat" w:cs="Montserrat"/>
          <w:iCs/>
          <w:color w:val="000000"/>
          <w:sz w:val="24"/>
          <w:szCs w:val="24"/>
        </w:rPr>
        <w:tab/>
      </w:r>
    </w:p>
    <w:p w14:paraId="00000476" w14:textId="77777777" w:rsidR="00473F28" w:rsidRPr="005574E7" w:rsidRDefault="00473F28">
      <w:pPr>
        <w:ind w:hanging="2"/>
        <w:jc w:val="both"/>
        <w:rPr>
          <w:rFonts w:ascii="Monserat" w:eastAsia="Montserrat" w:hAnsi="Monserat" w:cs="Montserrat"/>
        </w:rPr>
      </w:pPr>
      <w:bookmarkStart w:id="183" w:name="_heading=h.4anzqyu" w:colFirst="0" w:colLast="0"/>
      <w:bookmarkEnd w:id="183"/>
    </w:p>
    <w:p w14:paraId="00000477" w14:textId="0AD00C58" w:rsidR="00473F28" w:rsidRPr="005574E7" w:rsidRDefault="00FD3028">
      <w:pPr>
        <w:ind w:hanging="2"/>
        <w:jc w:val="both"/>
        <w:rPr>
          <w:rFonts w:ascii="Monserat" w:eastAsia="Montserrat" w:hAnsi="Monserat" w:cs="Montserrat"/>
        </w:rPr>
      </w:pPr>
      <w:r w:rsidRPr="005574E7">
        <w:rPr>
          <w:rFonts w:ascii="Monserat" w:eastAsia="Montserrat" w:hAnsi="Monserat" w:cs="Montserrat"/>
        </w:rPr>
        <w:t>Solicitan</w:t>
      </w:r>
      <w:r w:rsidR="001B0954">
        <w:rPr>
          <w:rFonts w:ascii="Monserat" w:eastAsia="Montserrat" w:hAnsi="Monserat" w:cs="Montserrat"/>
        </w:rPr>
        <w:t>ț</w:t>
      </w:r>
      <w:r w:rsidRPr="005574E7">
        <w:rPr>
          <w:rFonts w:ascii="Monserat" w:eastAsia="Montserrat" w:hAnsi="Monserat" w:cs="Montserrat"/>
        </w:rPr>
        <w:t>ii de finan</w:t>
      </w:r>
      <w:r w:rsidR="001B0954">
        <w:rPr>
          <w:rFonts w:ascii="Monserat" w:eastAsia="Montserrat" w:hAnsi="Monserat" w:cs="Montserrat"/>
        </w:rPr>
        <w:t>ț</w:t>
      </w:r>
      <w:r w:rsidRPr="005574E7">
        <w:rPr>
          <w:rFonts w:ascii="Monserat" w:eastAsia="Montserrat" w:hAnsi="Monserat" w:cs="Montserrat"/>
        </w:rPr>
        <w:t xml:space="preserve">are </w:t>
      </w:r>
      <w:r w:rsidR="001B0954">
        <w:rPr>
          <w:rFonts w:ascii="Monserat" w:eastAsia="Montserrat" w:hAnsi="Monserat" w:cs="Montserrat"/>
        </w:rPr>
        <w:t>îș</w:t>
      </w:r>
      <w:r w:rsidRPr="005574E7">
        <w:rPr>
          <w:rFonts w:ascii="Monserat" w:eastAsia="Montserrat" w:hAnsi="Monserat" w:cs="Montserrat"/>
        </w:rPr>
        <w:t>i vor exprima acordul in cadrul Declara</w:t>
      </w:r>
      <w:r w:rsidR="001B0954">
        <w:rPr>
          <w:rFonts w:ascii="Monserat" w:eastAsia="Montserrat" w:hAnsi="Monserat" w:cs="Montserrat"/>
        </w:rPr>
        <w:t>ț</w:t>
      </w:r>
      <w:r w:rsidRPr="005574E7">
        <w:rPr>
          <w:rFonts w:ascii="Monserat" w:eastAsia="Montserrat" w:hAnsi="Monserat" w:cs="Montserrat"/>
        </w:rPr>
        <w:t>iei unice cu privire la furnizarea si prelucrarea datelor cu caracter personal/</w:t>
      </w:r>
      <w:r w:rsidR="001B0954">
        <w:rPr>
          <w:rFonts w:ascii="Monserat" w:eastAsia="Montserrat" w:hAnsi="Monserat" w:cs="Montserrat"/>
        </w:rPr>
        <w:t xml:space="preserve"> </w:t>
      </w:r>
      <w:r w:rsidRPr="005574E7">
        <w:rPr>
          <w:rFonts w:ascii="Monserat" w:eastAsia="Montserrat" w:hAnsi="Monserat" w:cs="Montserrat"/>
        </w:rPr>
        <w:t>ale institu</w:t>
      </w:r>
      <w:r w:rsidR="001B0954">
        <w:rPr>
          <w:rFonts w:ascii="Monserat" w:eastAsia="Montserrat" w:hAnsi="Monserat" w:cs="Montserrat"/>
        </w:rPr>
        <w:t>ț</w:t>
      </w:r>
      <w:r w:rsidRPr="005574E7">
        <w:rPr>
          <w:rFonts w:ascii="Monserat" w:eastAsia="Montserrat" w:hAnsi="Monserat" w:cs="Montserrat"/>
        </w:rPr>
        <w:t>iei pe care o reprezint</w:t>
      </w:r>
      <w:r w:rsidR="001B0954">
        <w:rPr>
          <w:rFonts w:ascii="Monserat" w:eastAsia="Montserrat" w:hAnsi="Monserat" w:cs="Montserrat"/>
        </w:rPr>
        <w:t>ă</w:t>
      </w:r>
      <w:r w:rsidRPr="005574E7">
        <w:rPr>
          <w:rFonts w:ascii="Monserat" w:eastAsia="Montserrat" w:hAnsi="Monserat" w:cs="Montserrat"/>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w:t>
      </w:r>
      <w:r w:rsidR="001B0954">
        <w:rPr>
          <w:rFonts w:ascii="Monserat" w:eastAsia="Montserrat" w:hAnsi="Monserat" w:cs="Montserrat"/>
        </w:rPr>
        <w:t xml:space="preserve"> </w:t>
      </w:r>
      <w:r w:rsidRPr="005574E7">
        <w:rPr>
          <w:rFonts w:ascii="Monserat" w:eastAsia="Montserrat" w:hAnsi="Monserat" w:cs="Montserrat"/>
        </w:rPr>
        <w:t>arhivarea datelor conform normelor legale incidente.</w:t>
      </w:r>
    </w:p>
    <w:p w14:paraId="00000478" w14:textId="77777777" w:rsidR="00473F28" w:rsidRPr="005574E7" w:rsidRDefault="00473F28">
      <w:pPr>
        <w:ind w:hanging="2"/>
        <w:rPr>
          <w:rFonts w:ascii="Monserat" w:eastAsia="Montserrat" w:hAnsi="Monserat" w:cs="Montserrat"/>
        </w:rPr>
      </w:pPr>
    </w:p>
    <w:p w14:paraId="00000479" w14:textId="77777777" w:rsidR="00473F28" w:rsidRPr="005574E7" w:rsidRDefault="00FD3028" w:rsidP="00626C8F">
      <w:pPr>
        <w:pStyle w:val="Heading1"/>
        <w:numPr>
          <w:ilvl w:val="0"/>
          <w:numId w:val="8"/>
        </w:numPr>
        <w:spacing w:before="0" w:after="0"/>
        <w:ind w:left="0" w:hanging="2"/>
        <w:jc w:val="both"/>
        <w:rPr>
          <w:rFonts w:ascii="Monserat" w:eastAsia="Montserrat" w:hAnsi="Monserat" w:cs="Montserrat"/>
          <w:iCs/>
          <w:color w:val="000000"/>
          <w:sz w:val="24"/>
          <w:szCs w:val="24"/>
        </w:rPr>
      </w:pPr>
      <w:bookmarkStart w:id="184" w:name="_Toc160719017"/>
      <w:r w:rsidRPr="005574E7">
        <w:rPr>
          <w:rFonts w:ascii="Monserat" w:eastAsia="Montserrat" w:hAnsi="Monserat" w:cs="Montserrat"/>
          <w:iCs/>
          <w:color w:val="000000"/>
          <w:sz w:val="24"/>
          <w:szCs w:val="24"/>
        </w:rPr>
        <w:t>Aspecte privind monitorizarea tehnică și rapoartele de progres</w:t>
      </w:r>
      <w:bookmarkEnd w:id="184"/>
    </w:p>
    <w:p w14:paraId="0000047A" w14:textId="77777777" w:rsidR="00473F28" w:rsidRPr="005574E7" w:rsidRDefault="00473F28">
      <w:pPr>
        <w:ind w:hanging="2"/>
        <w:rPr>
          <w:rFonts w:ascii="Monserat" w:eastAsia="Montserrat" w:hAnsi="Monserat" w:cs="Montserrat"/>
        </w:rPr>
      </w:pPr>
      <w:bookmarkStart w:id="185" w:name="_heading=h.2pta16n" w:colFirst="0" w:colLast="0"/>
      <w:bookmarkEnd w:id="185"/>
    </w:p>
    <w:p w14:paraId="0000047B" w14:textId="74DD5222" w:rsidR="00473F28" w:rsidRPr="005574E7" w:rsidRDefault="00FD3028">
      <w:pPr>
        <w:ind w:hanging="2"/>
        <w:jc w:val="both"/>
        <w:rPr>
          <w:rFonts w:ascii="Monserat" w:eastAsia="Montserrat" w:hAnsi="Monserat" w:cs="Montserrat"/>
          <w:b/>
        </w:rPr>
      </w:pPr>
      <w:bookmarkStart w:id="186" w:name="_heading=h.3dy6vkm" w:colFirst="0" w:colLast="0"/>
      <w:bookmarkEnd w:id="186"/>
      <w:r w:rsidRPr="005574E7">
        <w:rPr>
          <w:rFonts w:ascii="Monserat" w:eastAsia="Montserrat" w:hAnsi="Monserat" w:cs="Montserrat"/>
        </w:rPr>
        <w:t>Beneficiarul va prezenta după semnarea contractului de finan</w:t>
      </w:r>
      <w:r w:rsidR="001B0954">
        <w:rPr>
          <w:rFonts w:ascii="Monserat" w:eastAsia="Montserrat" w:hAnsi="Monserat" w:cs="Montserrat"/>
        </w:rPr>
        <w:t>ț</w:t>
      </w:r>
      <w:r w:rsidRPr="005574E7">
        <w:rPr>
          <w:rFonts w:ascii="Monserat" w:eastAsia="Montserrat" w:hAnsi="Monserat" w:cs="Montserrat"/>
        </w:rPr>
        <w:t xml:space="preserve">are, </w:t>
      </w:r>
      <w:r w:rsidRPr="005574E7">
        <w:rPr>
          <w:rFonts w:ascii="Monserat" w:eastAsia="Montserrat" w:hAnsi="Monserat" w:cs="Montserrat"/>
          <w:b/>
        </w:rPr>
        <w:t xml:space="preserve">contractul de execuție a lucrărilor însoțit de caietul de sarcini din care sa reiasă respectarea principiului DNSH, conform secțiunii 3.17 si 5.7 si daca este cazul, avizul Comitetului </w:t>
      </w:r>
      <w:proofErr w:type="spellStart"/>
      <w:r w:rsidRPr="005574E7">
        <w:rPr>
          <w:rFonts w:ascii="Monserat" w:eastAsia="Montserrat" w:hAnsi="Monserat" w:cs="Montserrat"/>
          <w:b/>
        </w:rPr>
        <w:t>Tehnico</w:t>
      </w:r>
      <w:proofErr w:type="spellEnd"/>
      <w:r w:rsidRPr="005574E7">
        <w:rPr>
          <w:rFonts w:ascii="Monserat" w:eastAsia="Montserrat" w:hAnsi="Monserat" w:cs="Montserrat"/>
          <w:b/>
        </w:rPr>
        <w:t>-Economic pentru Societatea Informațională și devizul pe obiect aferent componentei tehnologiei informației și comunicațiilor (in cadrul dosarului de verificare a achizi</w:t>
      </w:r>
      <w:r w:rsidR="001B0954">
        <w:rPr>
          <w:rFonts w:ascii="Monserat" w:eastAsia="Montserrat" w:hAnsi="Monserat" w:cs="Montserrat"/>
          <w:b/>
        </w:rPr>
        <w:t>ț</w:t>
      </w:r>
      <w:r w:rsidRPr="005574E7">
        <w:rPr>
          <w:rFonts w:ascii="Monserat" w:eastAsia="Montserrat" w:hAnsi="Monserat" w:cs="Montserrat"/>
          <w:b/>
        </w:rPr>
        <w:t>iilor).</w:t>
      </w:r>
    </w:p>
    <w:p w14:paraId="0000047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In această etapă se vor furniza informații cu privire la persoanele cu dizabilități și persoanele care fac parte din grupuri dezavantajate din echipa de implementare a proiectului.</w:t>
      </w:r>
    </w:p>
    <w:p w14:paraId="0000047D" w14:textId="59ADF2CA" w:rsidR="00473F28" w:rsidRPr="005574E7" w:rsidRDefault="00FD3028">
      <w:pPr>
        <w:spacing w:after="0"/>
        <w:ind w:hanging="2"/>
        <w:jc w:val="both"/>
        <w:rPr>
          <w:rFonts w:ascii="Monserat" w:eastAsia="Montserrat" w:hAnsi="Monserat" w:cs="Montserrat"/>
        </w:rPr>
      </w:pPr>
      <w:r w:rsidRPr="005574E7">
        <w:rPr>
          <w:rFonts w:ascii="Monserat" w:eastAsia="Montserrat" w:hAnsi="Monserat" w:cs="Montserrat"/>
        </w:rPr>
        <w:t>Totodat</w:t>
      </w:r>
      <w:r w:rsidR="001B0954">
        <w:rPr>
          <w:rFonts w:ascii="Monserat" w:eastAsia="Montserrat" w:hAnsi="Monserat" w:cs="Montserrat"/>
        </w:rPr>
        <w:t>ă</w:t>
      </w:r>
      <w:r w:rsidRPr="005574E7">
        <w:rPr>
          <w:rFonts w:ascii="Monserat" w:eastAsia="Montserrat" w:hAnsi="Monserat" w:cs="Montserrat"/>
        </w:rPr>
        <w:t>, beneficiarii vor prezenta, la finalul implement</w:t>
      </w:r>
      <w:r w:rsidR="001B0954">
        <w:rPr>
          <w:rFonts w:ascii="Monserat" w:eastAsia="Montserrat" w:hAnsi="Monserat" w:cs="Montserrat"/>
        </w:rPr>
        <w:t>ă</w:t>
      </w:r>
      <w:r w:rsidRPr="005574E7">
        <w:rPr>
          <w:rFonts w:ascii="Monserat" w:eastAsia="Montserrat" w:hAnsi="Monserat" w:cs="Montserrat"/>
        </w:rPr>
        <w:t xml:space="preserve">rii proiectului, un raport de audit energetic final care sa ateste </w:t>
      </w:r>
      <w:r w:rsidR="001B0954">
        <w:rPr>
          <w:rFonts w:ascii="Monserat" w:eastAsia="Montserrat" w:hAnsi="Monserat" w:cs="Montserrat"/>
        </w:rPr>
        <w:t>î</w:t>
      </w:r>
      <w:r w:rsidRPr="005574E7">
        <w:rPr>
          <w:rFonts w:ascii="Monserat" w:eastAsia="Montserrat" w:hAnsi="Monserat" w:cs="Montserrat"/>
        </w:rPr>
        <w:t>ndeplinirea indicatorilor declara</w:t>
      </w:r>
      <w:r w:rsidR="001B0954">
        <w:rPr>
          <w:rFonts w:ascii="Monserat" w:eastAsia="Montserrat" w:hAnsi="Monserat" w:cs="Montserrat"/>
        </w:rPr>
        <w:t>ț</w:t>
      </w:r>
      <w:r w:rsidRPr="005574E7">
        <w:rPr>
          <w:rFonts w:ascii="Monserat" w:eastAsia="Montserrat" w:hAnsi="Monserat" w:cs="Montserrat"/>
        </w:rPr>
        <w:t>i la depunerea cererii de finan</w:t>
      </w:r>
      <w:r w:rsidR="001B0954">
        <w:rPr>
          <w:rFonts w:ascii="Monserat" w:eastAsia="Montserrat" w:hAnsi="Monserat" w:cs="Montserrat"/>
        </w:rPr>
        <w:t>ț</w:t>
      </w:r>
      <w:r w:rsidRPr="005574E7">
        <w:rPr>
          <w:rFonts w:ascii="Monserat" w:eastAsia="Montserrat" w:hAnsi="Monserat" w:cs="Montserrat"/>
        </w:rPr>
        <w:t>are.</w:t>
      </w:r>
    </w:p>
    <w:p w14:paraId="0000047E" w14:textId="354B0938" w:rsidR="00473F28" w:rsidRPr="005574E7" w:rsidRDefault="00FD3028" w:rsidP="00626C8F">
      <w:pPr>
        <w:pStyle w:val="Heading1"/>
        <w:numPr>
          <w:ilvl w:val="1"/>
          <w:numId w:val="8"/>
        </w:numPr>
        <w:spacing w:before="0" w:after="0"/>
        <w:jc w:val="both"/>
        <w:rPr>
          <w:rFonts w:ascii="Monserat" w:eastAsia="Montserrat" w:hAnsi="Monserat" w:cs="Montserrat"/>
          <w:bCs w:val="0"/>
          <w:color w:val="000000"/>
          <w:sz w:val="24"/>
          <w:szCs w:val="24"/>
        </w:rPr>
      </w:pPr>
      <w:bookmarkStart w:id="187" w:name="_Toc160719018"/>
      <w:r w:rsidRPr="005574E7">
        <w:rPr>
          <w:rFonts w:ascii="Monserat" w:eastAsia="Montserrat" w:hAnsi="Monserat" w:cs="Montserrat"/>
          <w:bCs w:val="0"/>
          <w:color w:val="000000"/>
          <w:sz w:val="24"/>
          <w:szCs w:val="24"/>
        </w:rPr>
        <w:t>Rapoartele de p</w:t>
      </w:r>
      <w:sdt>
        <w:sdtPr>
          <w:rPr>
            <w:rFonts w:ascii="Monserat" w:eastAsia="Montserrat" w:hAnsi="Monserat" w:cs="Montserrat"/>
            <w:bCs w:val="0"/>
            <w:color w:val="000000"/>
            <w:sz w:val="24"/>
            <w:szCs w:val="24"/>
          </w:rPr>
          <w:tag w:val="goog_rdk_155"/>
          <w:id w:val="42185677"/>
        </w:sdtPr>
        <w:sdtEndPr/>
        <w:sdtContent/>
      </w:sdt>
      <w:sdt>
        <w:sdtPr>
          <w:rPr>
            <w:rFonts w:ascii="Monserat" w:eastAsia="Montserrat" w:hAnsi="Monserat" w:cs="Montserrat"/>
            <w:bCs w:val="0"/>
            <w:color w:val="000000"/>
            <w:sz w:val="24"/>
            <w:szCs w:val="24"/>
          </w:rPr>
          <w:tag w:val="goog_rdk_179"/>
          <w:id w:val="355393233"/>
        </w:sdtPr>
        <w:sdtEndPr/>
        <w:sdtContent/>
      </w:sdt>
      <w:sdt>
        <w:sdtPr>
          <w:rPr>
            <w:rFonts w:ascii="Monserat" w:eastAsia="Montserrat" w:hAnsi="Monserat" w:cs="Montserrat"/>
            <w:bCs w:val="0"/>
            <w:color w:val="000000"/>
            <w:sz w:val="24"/>
            <w:szCs w:val="24"/>
          </w:rPr>
          <w:tag w:val="goog_rdk_203"/>
          <w:id w:val="1713299967"/>
        </w:sdtPr>
        <w:sdtEndPr/>
        <w:sdtContent/>
      </w:sdt>
      <w:sdt>
        <w:sdtPr>
          <w:rPr>
            <w:rFonts w:ascii="Monserat" w:eastAsia="Montserrat" w:hAnsi="Monserat" w:cs="Montserrat"/>
            <w:bCs w:val="0"/>
            <w:color w:val="000000"/>
            <w:sz w:val="24"/>
            <w:szCs w:val="24"/>
          </w:rPr>
          <w:tag w:val="goog_rdk_229"/>
          <w:id w:val="1514339529"/>
        </w:sdtPr>
        <w:sdtEndPr/>
        <w:sdtContent/>
      </w:sdt>
      <w:sdt>
        <w:sdtPr>
          <w:rPr>
            <w:rFonts w:ascii="Monserat" w:eastAsia="Montserrat" w:hAnsi="Monserat" w:cs="Montserrat"/>
            <w:bCs w:val="0"/>
            <w:color w:val="000000"/>
            <w:sz w:val="24"/>
            <w:szCs w:val="24"/>
          </w:rPr>
          <w:tag w:val="goog_rdk_246"/>
          <w:id w:val="574477635"/>
        </w:sdtPr>
        <w:sdtEndPr/>
        <w:sdtContent/>
      </w:sdt>
      <w:sdt>
        <w:sdtPr>
          <w:rPr>
            <w:rFonts w:ascii="Monserat" w:eastAsia="Montserrat" w:hAnsi="Monserat" w:cs="Montserrat"/>
            <w:bCs w:val="0"/>
            <w:color w:val="000000"/>
            <w:sz w:val="24"/>
            <w:szCs w:val="24"/>
          </w:rPr>
          <w:tag w:val="goog_rdk_273"/>
          <w:id w:val="-524479073"/>
        </w:sdtPr>
        <w:sdtEndPr/>
        <w:sdtContent/>
      </w:sdt>
      <w:sdt>
        <w:sdtPr>
          <w:rPr>
            <w:rFonts w:ascii="Monserat" w:eastAsia="Montserrat" w:hAnsi="Monserat" w:cs="Montserrat"/>
            <w:bCs w:val="0"/>
            <w:color w:val="000000"/>
            <w:sz w:val="24"/>
            <w:szCs w:val="24"/>
          </w:rPr>
          <w:tag w:val="goog_rdk_300"/>
          <w:id w:val="-1152058597"/>
        </w:sdtPr>
        <w:sdtEndPr/>
        <w:sdtContent/>
      </w:sdt>
      <w:sdt>
        <w:sdtPr>
          <w:rPr>
            <w:rFonts w:ascii="Monserat" w:eastAsia="Montserrat" w:hAnsi="Monserat" w:cs="Montserrat"/>
            <w:bCs w:val="0"/>
            <w:color w:val="000000"/>
            <w:sz w:val="24"/>
            <w:szCs w:val="24"/>
          </w:rPr>
          <w:tag w:val="goog_rdk_328"/>
          <w:id w:val="-1242941236"/>
        </w:sdtPr>
        <w:sdtEndPr/>
        <w:sdtContent/>
      </w:sdt>
      <w:sdt>
        <w:sdtPr>
          <w:rPr>
            <w:rFonts w:ascii="Monserat" w:eastAsia="Montserrat" w:hAnsi="Monserat" w:cs="Montserrat"/>
            <w:bCs w:val="0"/>
            <w:color w:val="000000"/>
            <w:sz w:val="24"/>
            <w:szCs w:val="24"/>
          </w:rPr>
          <w:tag w:val="goog_rdk_357"/>
          <w:id w:val="751861347"/>
        </w:sdtPr>
        <w:sdtEndPr/>
        <w:sdtContent/>
      </w:sdt>
      <w:sdt>
        <w:sdtPr>
          <w:rPr>
            <w:rFonts w:ascii="Monserat" w:eastAsia="Montserrat" w:hAnsi="Monserat" w:cs="Montserrat"/>
            <w:bCs w:val="0"/>
            <w:color w:val="000000"/>
            <w:sz w:val="24"/>
            <w:szCs w:val="24"/>
          </w:rPr>
          <w:tag w:val="goog_rdk_387"/>
          <w:id w:val="-164089973"/>
        </w:sdtPr>
        <w:sdtEndPr/>
        <w:sdtContent/>
      </w:sdt>
      <w:sdt>
        <w:sdtPr>
          <w:rPr>
            <w:rFonts w:ascii="Monserat" w:eastAsia="Montserrat" w:hAnsi="Monserat" w:cs="Montserrat"/>
            <w:bCs w:val="0"/>
            <w:color w:val="000000"/>
            <w:sz w:val="24"/>
            <w:szCs w:val="24"/>
          </w:rPr>
          <w:tag w:val="goog_rdk_416"/>
          <w:id w:val="760568211"/>
        </w:sdtPr>
        <w:sdtEndPr/>
        <w:sdtContent/>
      </w:sdt>
      <w:sdt>
        <w:sdtPr>
          <w:rPr>
            <w:rFonts w:ascii="Monserat" w:eastAsia="Montserrat" w:hAnsi="Monserat" w:cs="Montserrat"/>
            <w:bCs w:val="0"/>
            <w:color w:val="000000"/>
            <w:sz w:val="24"/>
            <w:szCs w:val="24"/>
          </w:rPr>
          <w:tag w:val="goog_rdk_445"/>
          <w:id w:val="-997264077"/>
        </w:sdtPr>
        <w:sdtEndPr/>
        <w:sdtContent/>
      </w:sdt>
      <w:sdt>
        <w:sdtPr>
          <w:rPr>
            <w:rFonts w:ascii="Monserat" w:eastAsia="Montserrat" w:hAnsi="Monserat" w:cs="Montserrat"/>
            <w:bCs w:val="0"/>
            <w:color w:val="000000"/>
            <w:sz w:val="24"/>
            <w:szCs w:val="24"/>
          </w:rPr>
          <w:tag w:val="goog_rdk_477"/>
          <w:id w:val="361720605"/>
        </w:sdtPr>
        <w:sdtEndPr/>
        <w:sdtContent/>
      </w:sdt>
      <w:sdt>
        <w:sdtPr>
          <w:rPr>
            <w:rFonts w:ascii="Monserat" w:eastAsia="Montserrat" w:hAnsi="Monserat" w:cs="Montserrat"/>
            <w:bCs w:val="0"/>
            <w:color w:val="000000"/>
            <w:sz w:val="24"/>
            <w:szCs w:val="24"/>
          </w:rPr>
          <w:tag w:val="goog_rdk_513"/>
          <w:id w:val="-1809928564"/>
        </w:sdtPr>
        <w:sdtEndPr/>
        <w:sdtContent/>
      </w:sdt>
      <w:sdt>
        <w:sdtPr>
          <w:rPr>
            <w:rFonts w:ascii="Monserat" w:eastAsia="Montserrat" w:hAnsi="Monserat" w:cs="Montserrat"/>
            <w:bCs w:val="0"/>
            <w:color w:val="000000"/>
            <w:sz w:val="24"/>
            <w:szCs w:val="24"/>
          </w:rPr>
          <w:tag w:val="goog_rdk_550"/>
          <w:id w:val="-1739544817"/>
        </w:sdtPr>
        <w:sdtEndPr/>
        <w:sdtContent/>
      </w:sdt>
      <w:r w:rsidRPr="005574E7">
        <w:rPr>
          <w:rFonts w:ascii="Monserat" w:eastAsia="Montserrat" w:hAnsi="Monserat" w:cs="Montserrat"/>
          <w:bCs w:val="0"/>
          <w:color w:val="000000"/>
          <w:sz w:val="24"/>
          <w:szCs w:val="24"/>
        </w:rPr>
        <w:t>rogres</w:t>
      </w:r>
      <w:bookmarkEnd w:id="187"/>
      <w:r w:rsidRPr="005574E7">
        <w:rPr>
          <w:rFonts w:ascii="Monserat" w:eastAsia="Montserrat" w:hAnsi="Monserat" w:cs="Montserrat"/>
          <w:bCs w:val="0"/>
          <w:color w:val="000000"/>
          <w:sz w:val="24"/>
          <w:szCs w:val="24"/>
        </w:rPr>
        <w:t xml:space="preserve">  </w:t>
      </w:r>
    </w:p>
    <w:p w14:paraId="0000047F" w14:textId="77777777" w:rsidR="00473F28" w:rsidRPr="005574E7" w:rsidRDefault="00473F28">
      <w:pPr>
        <w:ind w:hanging="2"/>
        <w:jc w:val="both"/>
        <w:rPr>
          <w:rFonts w:ascii="Monserat" w:eastAsia="Montserrat" w:hAnsi="Monserat" w:cs="Montserrat"/>
        </w:rPr>
      </w:pPr>
    </w:p>
    <w:p w14:paraId="00000480" w14:textId="224B4FDF"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AM PR NORD-EST monitorizează proiectele pe baza rapoartelor de progres și a vizitelor de monitorizare, in vederea evalu</w:t>
      </w:r>
      <w:r w:rsidR="001B0954">
        <w:rPr>
          <w:rFonts w:ascii="Monserat" w:eastAsia="Montserrat" w:hAnsi="Monserat" w:cs="Montserrat"/>
        </w:rPr>
        <w:t>ă</w:t>
      </w:r>
      <w:r w:rsidRPr="005574E7">
        <w:rPr>
          <w:rFonts w:ascii="Monserat" w:eastAsia="Montserrat" w:hAnsi="Monserat" w:cs="Montserrat"/>
        </w:rPr>
        <w:t>rii permanente a evoluției progresului implementării acestora și posibile abateri de la graficul de implementare sau de natură să afecteze atingerea indicatorilor de realizare și de rezultat. Totodat</w:t>
      </w:r>
      <w:r w:rsidR="001B0954">
        <w:rPr>
          <w:rFonts w:ascii="Monserat" w:eastAsia="Montserrat" w:hAnsi="Monserat" w:cs="Montserrat"/>
        </w:rPr>
        <w:t>ă</w:t>
      </w:r>
      <w:r w:rsidRPr="005574E7">
        <w:rPr>
          <w:rFonts w:ascii="Monserat" w:eastAsia="Montserrat" w:hAnsi="Monserat" w:cs="Montserrat"/>
        </w:rPr>
        <w:t>, AM PR NORD-EST va monitoriza îndeplinirea indicatorilor de etapă și va sprijini beneficiarul pentru a identifica soluții adecvate pentru îndeplinirea acestora și pentru buna implementare a proiectelor care fac obiectul contractului de finanțare.</w:t>
      </w:r>
    </w:p>
    <w:p w14:paraId="00000481" w14:textId="3D14D09C" w:rsidR="00473F28" w:rsidRPr="005574E7" w:rsidRDefault="00FD3028">
      <w:pPr>
        <w:ind w:hanging="2"/>
        <w:jc w:val="both"/>
        <w:rPr>
          <w:rFonts w:ascii="Monserat" w:eastAsia="Montserrat" w:hAnsi="Monserat" w:cs="Montserrat"/>
        </w:rPr>
      </w:pPr>
      <w:r w:rsidRPr="005574E7">
        <w:rPr>
          <w:rFonts w:ascii="Monserat" w:eastAsia="Montserrat" w:hAnsi="Monserat" w:cs="Montserrat"/>
        </w:rPr>
        <w:t>In situa</w:t>
      </w:r>
      <w:r w:rsidR="001B0954">
        <w:rPr>
          <w:rFonts w:ascii="Monserat" w:eastAsia="Montserrat" w:hAnsi="Monserat" w:cs="Montserrat"/>
        </w:rPr>
        <w:t>ț</w:t>
      </w:r>
      <w:r w:rsidRPr="005574E7">
        <w:rPr>
          <w:rFonts w:ascii="Monserat" w:eastAsia="Montserrat" w:hAnsi="Monserat" w:cs="Montserrat"/>
        </w:rPr>
        <w:t>ia nerealiz</w:t>
      </w:r>
      <w:r w:rsidR="001B0954">
        <w:rPr>
          <w:rFonts w:ascii="Monserat" w:eastAsia="Montserrat" w:hAnsi="Monserat" w:cs="Montserrat"/>
        </w:rPr>
        <w:t>ă</w:t>
      </w:r>
      <w:r w:rsidRPr="005574E7">
        <w:rPr>
          <w:rFonts w:ascii="Monserat" w:eastAsia="Montserrat" w:hAnsi="Monserat" w:cs="Montserrat"/>
        </w:rPr>
        <w:t>rii indicatorilor de etapa la termenele prev</w:t>
      </w:r>
      <w:r w:rsidR="00866715">
        <w:rPr>
          <w:rFonts w:ascii="Monserat" w:eastAsia="Montserrat" w:hAnsi="Monserat" w:cs="Montserrat"/>
        </w:rPr>
        <w:t>ă</w:t>
      </w:r>
      <w:r w:rsidRPr="005574E7">
        <w:rPr>
          <w:rFonts w:ascii="Monserat" w:eastAsia="Montserrat" w:hAnsi="Monserat" w:cs="Montserrat"/>
        </w:rPr>
        <w:t>zute in planul de monitorizare, AM PR NORD-EST va implementa ac</w:t>
      </w:r>
      <w:r w:rsidR="00866715">
        <w:rPr>
          <w:rFonts w:ascii="Monserat" w:eastAsia="Montserrat" w:hAnsi="Monserat" w:cs="Montserrat"/>
        </w:rPr>
        <w:t>ț</w:t>
      </w:r>
      <w:r w:rsidRPr="005574E7">
        <w:rPr>
          <w:rFonts w:ascii="Monserat" w:eastAsia="Montserrat" w:hAnsi="Monserat" w:cs="Montserrat"/>
        </w:rPr>
        <w:t xml:space="preserve">iuni si măsuri de monitorizare consolidata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va putea sa aplice măsurile corective prevăzute în contractul de finan</w:t>
      </w:r>
      <w:r w:rsidR="00866715">
        <w:rPr>
          <w:rFonts w:ascii="Monserat" w:eastAsia="Montserrat" w:hAnsi="Monserat" w:cs="Montserrat"/>
        </w:rPr>
        <w:t>ț</w:t>
      </w:r>
      <w:r w:rsidRPr="005574E7">
        <w:rPr>
          <w:rFonts w:ascii="Monserat" w:eastAsia="Montserrat" w:hAnsi="Monserat" w:cs="Montserrat"/>
        </w:rPr>
        <w:t>are și in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0000482" w14:textId="77777777" w:rsidR="00473F28" w:rsidRPr="005574E7" w:rsidRDefault="00FD3028" w:rsidP="00626C8F">
      <w:pPr>
        <w:pStyle w:val="Heading1"/>
        <w:numPr>
          <w:ilvl w:val="1"/>
          <w:numId w:val="8"/>
        </w:numPr>
        <w:spacing w:before="0" w:after="0"/>
        <w:jc w:val="both"/>
        <w:rPr>
          <w:rFonts w:ascii="Monserat" w:eastAsia="Montserrat" w:hAnsi="Monserat" w:cs="Montserrat"/>
          <w:bCs w:val="0"/>
          <w:color w:val="000000"/>
          <w:sz w:val="24"/>
          <w:szCs w:val="24"/>
        </w:rPr>
      </w:pPr>
      <w:bookmarkStart w:id="188" w:name="_Toc160719019"/>
      <w:r w:rsidRPr="005574E7">
        <w:rPr>
          <w:rFonts w:ascii="Monserat" w:eastAsia="Montserrat" w:hAnsi="Monserat" w:cs="Montserrat"/>
          <w:bCs w:val="0"/>
          <w:color w:val="000000"/>
          <w:sz w:val="24"/>
          <w:szCs w:val="24"/>
        </w:rPr>
        <w:t>Vizitele de monitorizare</w:t>
      </w:r>
      <w:bookmarkEnd w:id="188"/>
    </w:p>
    <w:p w14:paraId="00000483" w14:textId="77777777" w:rsidR="00473F28" w:rsidRPr="005574E7" w:rsidRDefault="00473F28">
      <w:pPr>
        <w:ind w:hanging="2"/>
        <w:jc w:val="both"/>
        <w:rPr>
          <w:rFonts w:ascii="Monserat" w:eastAsia="Montserrat" w:hAnsi="Monserat" w:cs="Montserrat"/>
        </w:rPr>
      </w:pPr>
    </w:p>
    <w:p w14:paraId="0000048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AM PR NORD-EST are dreptul de a monitoriza și verifica din punct de vedere tehnic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485" w14:textId="592EE7E2"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AM PR NORD-EST va realiza vizite pe teren la beneficiarii proiectelor, post-implementare, pe perioada în care beneficiarul/liderul de parteneriat au obligația de a asigura sustenabilitatea/</w:t>
      </w:r>
      <w:r w:rsidR="00866715">
        <w:rPr>
          <w:rFonts w:ascii="Monserat" w:eastAsia="Montserrat" w:hAnsi="Monserat" w:cs="Montserrat"/>
        </w:rPr>
        <w:t xml:space="preserve"> </w:t>
      </w:r>
      <w:r w:rsidRPr="005574E7">
        <w:rPr>
          <w:rFonts w:ascii="Monserat" w:eastAsia="Montserrat" w:hAnsi="Monserat" w:cs="Montserrat"/>
        </w:rPr>
        <w:t>durabilitatea proiectului, respectiv caracterul durabil al operațiunilor potrivit prevederilor art. 65 din Regulamentul (UE) 2021/1060, după caz.</w:t>
      </w:r>
    </w:p>
    <w:p w14:paraId="00000486" w14:textId="6293BFB8"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AM PR Nord-Est are obligația de a informa beneficiarul, prin MySMIS2021/</w:t>
      </w:r>
      <w:r w:rsidR="00866715">
        <w:rPr>
          <w:rFonts w:ascii="Monserat" w:eastAsia="Montserrat" w:hAnsi="Monserat" w:cs="Montserrat"/>
        </w:rPr>
        <w:t xml:space="preserve"> </w:t>
      </w:r>
      <w:r w:rsidRPr="005574E7">
        <w:rPr>
          <w:rFonts w:ascii="Monserat" w:eastAsia="Montserrat" w:hAnsi="Monserat" w:cs="Montserrat"/>
        </w:rPr>
        <w:t>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48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488" w14:textId="77777777" w:rsidR="00473F28" w:rsidRPr="005574E7" w:rsidRDefault="00FD3028" w:rsidP="00626C8F">
      <w:pPr>
        <w:pStyle w:val="Heading1"/>
        <w:numPr>
          <w:ilvl w:val="1"/>
          <w:numId w:val="8"/>
        </w:numPr>
        <w:spacing w:before="0" w:after="0"/>
        <w:jc w:val="both"/>
        <w:rPr>
          <w:rFonts w:ascii="Monserat" w:eastAsia="Montserrat" w:hAnsi="Monserat" w:cs="Montserrat"/>
          <w:bCs w:val="0"/>
          <w:color w:val="000000"/>
          <w:sz w:val="24"/>
          <w:szCs w:val="24"/>
        </w:rPr>
      </w:pPr>
      <w:bookmarkStart w:id="189" w:name="_Toc160719020"/>
      <w:r w:rsidRPr="005574E7">
        <w:rPr>
          <w:rFonts w:ascii="Monserat" w:eastAsia="Montserrat" w:hAnsi="Monserat" w:cs="Montserrat"/>
          <w:bCs w:val="0"/>
          <w:color w:val="000000"/>
          <w:sz w:val="24"/>
          <w:szCs w:val="24"/>
        </w:rPr>
        <w:t>Mecanismul specific indicatorilor de etapă. Planul de monitorizare</w:t>
      </w:r>
      <w:bookmarkEnd w:id="189"/>
    </w:p>
    <w:p w14:paraId="00000489" w14:textId="77777777" w:rsidR="00473F28" w:rsidRPr="005574E7" w:rsidRDefault="00473F28">
      <w:pPr>
        <w:ind w:hanging="2"/>
        <w:jc w:val="both"/>
        <w:rPr>
          <w:rFonts w:ascii="Monserat" w:eastAsia="Montserrat" w:hAnsi="Monserat" w:cs="Montserrat"/>
        </w:rPr>
      </w:pPr>
    </w:p>
    <w:p w14:paraId="0000048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48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termen de </w:t>
      </w:r>
      <w:r w:rsidRPr="005574E7">
        <w:rPr>
          <w:rFonts w:ascii="Monserat" w:eastAsia="Montserrat" w:hAnsi="Monserat" w:cs="Montserrat"/>
          <w:b/>
        </w:rPr>
        <w:t>5 zile lucrătoare</w:t>
      </w:r>
      <w:r w:rsidRPr="005574E7">
        <w:rPr>
          <w:rFonts w:ascii="Monserat" w:eastAsia="Montserrat" w:hAnsi="Monserat" w:cs="Montserrat"/>
        </w:rPr>
        <w:t xml:space="preserve"> de la termenul prevăzut pentru un indicator de etapă, beneficiarul încărcă documentele justificative care probează îndeplinirea acestuia, iar AM PR NORD-EST verifică și confirmă îndeplinirea sau, după caz, neîndeplinirea acestuia </w:t>
      </w:r>
      <w:r w:rsidRPr="005574E7">
        <w:rPr>
          <w:rFonts w:ascii="Monserat" w:eastAsia="Montserrat" w:hAnsi="Monserat" w:cs="Montserrat"/>
          <w:b/>
        </w:rPr>
        <w:t>în termen de 5 zile lucrătoare</w:t>
      </w:r>
      <w:r w:rsidRPr="005574E7">
        <w:rPr>
          <w:rFonts w:ascii="Monserat" w:eastAsia="Montserrat" w:hAnsi="Monserat" w:cs="Montserrat"/>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48C" w14:textId="576B01D4"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Prin sistemul informatic MySMIS2021/SMIS2021+ se emit atenționări automate către beneficiar și AM PR NORD-EST cu cel puțin 10 zile calendaristice înaintea termenului prevăzut pentru </w:t>
      </w:r>
      <w:r w:rsidR="00866715">
        <w:rPr>
          <w:rFonts w:ascii="Monserat" w:eastAsia="Montserrat" w:hAnsi="Monserat" w:cs="Montserrat"/>
        </w:rPr>
        <w:t>î</w:t>
      </w:r>
      <w:r w:rsidRPr="005574E7">
        <w:rPr>
          <w:rFonts w:ascii="Monserat" w:eastAsia="Montserrat" w:hAnsi="Monserat" w:cs="Montserrat"/>
        </w:rPr>
        <w:t>ndeplinirea indicatorilor. Totodat</w:t>
      </w:r>
      <w:r w:rsidR="00866715">
        <w:rPr>
          <w:rFonts w:ascii="Monserat" w:eastAsia="Montserrat" w:hAnsi="Monserat" w:cs="Montserrat"/>
        </w:rPr>
        <w:t>ă</w:t>
      </w:r>
      <w:r w:rsidRPr="005574E7">
        <w:rPr>
          <w:rFonts w:ascii="Monserat" w:eastAsia="Montserrat" w:hAnsi="Monserat" w:cs="Montserrat"/>
        </w:rPr>
        <w:t>, se notifică beneficiarul și AM PR NORD-EST cu privire la respectarea termenului stabilit pentru încărcarea documentelor justificative aferente unui indicator de etapă.</w:t>
      </w:r>
    </w:p>
    <w:p w14:paraId="0000048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nerespectării termenului stabilit, prin sistemul informatic </w:t>
      </w:r>
      <w:proofErr w:type="spellStart"/>
      <w:r w:rsidRPr="005574E7">
        <w:rPr>
          <w:rFonts w:ascii="Monserat" w:eastAsia="Montserrat" w:hAnsi="Monserat" w:cs="Montserrat"/>
        </w:rPr>
        <w:t>MySMIS</w:t>
      </w:r>
      <w:proofErr w:type="spellEnd"/>
      <w:r w:rsidRPr="005574E7">
        <w:rPr>
          <w:rFonts w:ascii="Monserat" w:eastAsia="Montserrat" w:hAnsi="Monserat" w:cs="Montserrat"/>
        </w:rPr>
        <w:t xml:space="preserve"> 2021/SMIS 2021+ se blochează posibilitatea de încărcare a documentelor. Ulterior, beneficiarul poate solicita, motivat, AM PR NORD-EST deblocarea aplicației pentru încărcarea documentelor justificative care probează realizarea indicatorului de etapă.</w:t>
      </w:r>
    </w:p>
    <w:p w14:paraId="0000048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48F" w14:textId="3371B621"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w:t>
      </w:r>
      <w:r w:rsidR="00866715">
        <w:rPr>
          <w:rFonts w:ascii="Monserat" w:eastAsia="Montserrat" w:hAnsi="Monserat" w:cs="Montserrat"/>
        </w:rPr>
        <w:t>ș</w:t>
      </w:r>
      <w:r w:rsidRPr="005574E7">
        <w:rPr>
          <w:rFonts w:ascii="Monserat" w:eastAsia="Montserrat" w:hAnsi="Monserat" w:cs="Montserrat"/>
        </w:rPr>
        <w:t>i completări prin Legea nr. 142/2012, cu modificările și completările ulterioare.</w:t>
      </w:r>
    </w:p>
    <w:p w14:paraId="00000490" w14:textId="32C7E59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finan</w:t>
      </w:r>
      <w:r w:rsidR="00866715">
        <w:rPr>
          <w:rFonts w:ascii="Monserat" w:eastAsia="Montserrat" w:hAnsi="Monserat" w:cs="Montserrat"/>
        </w:rPr>
        <w:t>ț</w:t>
      </w:r>
      <w:r w:rsidRPr="005574E7">
        <w:rPr>
          <w:rFonts w:ascii="Monserat" w:eastAsia="Montserrat" w:hAnsi="Monserat" w:cs="Montserrat"/>
        </w:rPr>
        <w:t>are, măsurile prevăzute în cadrul OUG 23/2023.</w:t>
      </w:r>
    </w:p>
    <w:p w14:paraId="0000049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Sumele respinse pot fi incluse de beneficiar și </w:t>
      </w:r>
      <w:proofErr w:type="spellStart"/>
      <w:r w:rsidRPr="005574E7">
        <w:rPr>
          <w:rFonts w:ascii="Monserat" w:eastAsia="Montserrat" w:hAnsi="Monserat" w:cs="Montserrat"/>
        </w:rPr>
        <w:t>resolicitate</w:t>
      </w:r>
      <w:proofErr w:type="spellEnd"/>
      <w:r w:rsidRPr="005574E7">
        <w:rPr>
          <w:rFonts w:ascii="Monserat" w:eastAsia="Montserrat" w:hAnsi="Monserat" w:cs="Montserrat"/>
        </w:rPr>
        <w:t xml:space="preserve"> la plată, în condițiile îndeplinirii indicatorului de etapă, în prima cerere de rambursare depusă după îndeplinirea respectivului indicator de etapă.</w:t>
      </w:r>
    </w:p>
    <w:p w14:paraId="0000049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493" w14:textId="332B7096" w:rsidR="00473F28" w:rsidRPr="005574E7" w:rsidRDefault="00FD3028">
      <w:pPr>
        <w:ind w:hanging="2"/>
        <w:jc w:val="both"/>
        <w:rPr>
          <w:rFonts w:ascii="Monserat" w:eastAsia="Montserrat" w:hAnsi="Monserat" w:cs="Montserrat"/>
        </w:rPr>
      </w:pPr>
      <w:r w:rsidRPr="005574E7">
        <w:rPr>
          <w:rFonts w:ascii="Monserat" w:eastAsia="Montserrat" w:hAnsi="Monserat" w:cs="Montserrat"/>
        </w:rPr>
        <w:t>Planul de monitorizare al proiectului poate face obiectul unor modificări prin act adi</w:t>
      </w:r>
      <w:r w:rsidR="00866715">
        <w:rPr>
          <w:rFonts w:ascii="Monserat" w:eastAsia="Montserrat" w:hAnsi="Monserat" w:cs="Montserrat"/>
        </w:rPr>
        <w:t>ț</w:t>
      </w:r>
      <w:r w:rsidRPr="005574E7">
        <w:rPr>
          <w:rFonts w:ascii="Monserat" w:eastAsia="Montserrat" w:hAnsi="Monserat" w:cs="Montserrat"/>
        </w:rPr>
        <w:t>ional la contractul de finan</w:t>
      </w:r>
      <w:r w:rsidR="00866715">
        <w:rPr>
          <w:rFonts w:ascii="Monserat" w:eastAsia="Montserrat" w:hAnsi="Monserat" w:cs="Montserrat"/>
        </w:rPr>
        <w:t>ț</w:t>
      </w:r>
      <w:r w:rsidRPr="005574E7">
        <w:rPr>
          <w:rFonts w:ascii="Monserat" w:eastAsia="Montserrat" w:hAnsi="Monserat" w:cs="Montserrat"/>
        </w:rPr>
        <w:t>are.</w:t>
      </w:r>
    </w:p>
    <w:p w14:paraId="00000494" w14:textId="77777777" w:rsidR="00473F28" w:rsidRPr="005574E7" w:rsidRDefault="00473F28">
      <w:pPr>
        <w:ind w:hanging="2"/>
        <w:jc w:val="both"/>
        <w:rPr>
          <w:rFonts w:ascii="Monserat" w:eastAsia="Montserrat" w:hAnsi="Monserat" w:cs="Montserrat"/>
        </w:rPr>
      </w:pPr>
    </w:p>
    <w:p w14:paraId="00000495" w14:textId="77777777" w:rsidR="00473F28" w:rsidRPr="005574E7" w:rsidRDefault="00FD3028" w:rsidP="00626C8F">
      <w:pPr>
        <w:pStyle w:val="Heading1"/>
        <w:numPr>
          <w:ilvl w:val="0"/>
          <w:numId w:val="8"/>
        </w:numPr>
        <w:spacing w:before="0" w:after="0"/>
        <w:ind w:left="0" w:hanging="2"/>
        <w:jc w:val="both"/>
        <w:rPr>
          <w:rFonts w:ascii="Monserat" w:eastAsia="Montserrat" w:hAnsi="Monserat" w:cs="Montserrat"/>
          <w:sz w:val="22"/>
          <w:szCs w:val="22"/>
        </w:rPr>
      </w:pPr>
      <w:bookmarkStart w:id="190" w:name="_heading=h.17dp8vu" w:colFirst="0" w:colLast="0"/>
      <w:bookmarkStart w:id="191" w:name="_Toc160719021"/>
      <w:bookmarkEnd w:id="190"/>
      <w:r w:rsidRPr="005574E7">
        <w:rPr>
          <w:rFonts w:ascii="Monserat" w:eastAsia="Montserrat" w:hAnsi="Monserat" w:cs="Montserrat"/>
          <w:iCs/>
          <w:color w:val="000000"/>
          <w:sz w:val="24"/>
          <w:szCs w:val="24"/>
        </w:rPr>
        <w:t>Aspecte privind managementul financiar</w:t>
      </w:r>
      <w:bookmarkEnd w:id="191"/>
      <w:r w:rsidRPr="005574E7">
        <w:rPr>
          <w:rFonts w:ascii="Monserat" w:eastAsia="Montserrat" w:hAnsi="Monserat" w:cs="Montserrat"/>
          <w:sz w:val="22"/>
          <w:szCs w:val="22"/>
        </w:rPr>
        <w:tab/>
      </w:r>
    </w:p>
    <w:p w14:paraId="00000496" w14:textId="77777777" w:rsidR="00473F28" w:rsidRPr="005574E7" w:rsidRDefault="00473F28">
      <w:pPr>
        <w:ind w:hanging="2"/>
        <w:jc w:val="both"/>
        <w:rPr>
          <w:rFonts w:ascii="Monserat" w:eastAsia="Montserrat" w:hAnsi="Monserat" w:cs="Montserrat"/>
        </w:rPr>
      </w:pPr>
    </w:p>
    <w:p w14:paraId="00000497" w14:textId="2C5B8C35"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Mecanismele cererilor de </w:t>
      </w:r>
      <w:proofErr w:type="spellStart"/>
      <w:r w:rsidRPr="005574E7">
        <w:rPr>
          <w:rFonts w:ascii="Monserat" w:eastAsia="Montserrat" w:hAnsi="Monserat" w:cs="Montserrat"/>
        </w:rPr>
        <w:t>prefinan</w:t>
      </w:r>
      <w:r w:rsidR="00866715">
        <w:rPr>
          <w:rFonts w:ascii="Monserat" w:eastAsia="Montserrat" w:hAnsi="Monserat" w:cs="Montserrat"/>
        </w:rPr>
        <w:t>ț</w:t>
      </w:r>
      <w:r w:rsidRPr="005574E7">
        <w:rPr>
          <w:rFonts w:ascii="Monserat" w:eastAsia="Montserrat" w:hAnsi="Monserat" w:cs="Montserrat"/>
        </w:rPr>
        <w:t>are</w:t>
      </w:r>
      <w:proofErr w:type="spellEnd"/>
      <w:r w:rsidRPr="005574E7">
        <w:rPr>
          <w:rFonts w:ascii="Monserat" w:eastAsia="Montserrat" w:hAnsi="Monserat" w:cs="Montserrat"/>
        </w:rPr>
        <w:t xml:space="preserve">, plată </w:t>
      </w:r>
      <w:r w:rsidR="00866715">
        <w:rPr>
          <w:rFonts w:ascii="Monserat" w:eastAsia="Montserrat" w:hAnsi="Monserat" w:cs="Montserrat"/>
        </w:rPr>
        <w:t>ș</w:t>
      </w:r>
      <w:r w:rsidRPr="005574E7">
        <w:rPr>
          <w:rFonts w:ascii="Monserat" w:eastAsia="Montserrat" w:hAnsi="Monserat" w:cs="Montserrat"/>
        </w:rPr>
        <w:t>i rambursare a cheltuielilor în cadrul contractelor de finan</w:t>
      </w:r>
      <w:r w:rsidR="00866715">
        <w:rPr>
          <w:rFonts w:ascii="Monserat" w:eastAsia="Montserrat" w:hAnsi="Monserat" w:cs="Montserrat"/>
        </w:rPr>
        <w:t>ț</w:t>
      </w:r>
      <w:r w:rsidRPr="005574E7">
        <w:rPr>
          <w:rFonts w:ascii="Monserat" w:eastAsia="Montserrat" w:hAnsi="Monserat" w:cs="Montserrat"/>
        </w:rPr>
        <w:t xml:space="preserve">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866715">
        <w:rPr>
          <w:rFonts w:ascii="Monserat" w:eastAsia="Montserrat" w:hAnsi="Monserat" w:cs="Montserrat"/>
        </w:rPr>
        <w:t>ș</w:t>
      </w:r>
      <w:r w:rsidRPr="005574E7">
        <w:rPr>
          <w:rFonts w:ascii="Monserat" w:eastAsia="Montserrat" w:hAnsi="Monserat" w:cs="Montserrat"/>
        </w:rPr>
        <w:t xml:space="preserve">i completările ulterioare, precum </w:t>
      </w:r>
      <w:r w:rsidR="00866715">
        <w:rPr>
          <w:rFonts w:ascii="Monserat" w:eastAsia="Montserrat" w:hAnsi="Monserat" w:cs="Montserrat"/>
        </w:rPr>
        <w:t>ș</w:t>
      </w:r>
      <w:r w:rsidRPr="005574E7">
        <w:rPr>
          <w:rFonts w:ascii="Monserat" w:eastAsia="Montserrat" w:hAnsi="Monserat" w:cs="Montserrat"/>
        </w:rPr>
        <w:t>i normele de aplicare aprobate prin H.G. nr. 829/2022 pentru aprobarea Normelor metodologice de aplicare a prevederilor Ordonan</w:t>
      </w:r>
      <w:r w:rsidR="00866715">
        <w:rPr>
          <w:rFonts w:ascii="Monserat" w:eastAsia="Montserrat" w:hAnsi="Monserat" w:cs="Montserrat"/>
        </w:rPr>
        <w:t>ț</w:t>
      </w:r>
      <w:r w:rsidRPr="005574E7">
        <w:rPr>
          <w:rFonts w:ascii="Monserat" w:eastAsia="Montserrat" w:hAnsi="Monserat" w:cs="Montserrat"/>
        </w:rPr>
        <w:t>ei de urgen</w:t>
      </w:r>
      <w:r w:rsidR="00866715">
        <w:rPr>
          <w:rFonts w:ascii="Monserat" w:eastAsia="Montserrat" w:hAnsi="Monserat" w:cs="Montserrat"/>
        </w:rPr>
        <w:t>ț</w:t>
      </w:r>
      <w:r w:rsidRPr="005574E7">
        <w:rPr>
          <w:rFonts w:ascii="Monserat" w:eastAsia="Montserrat" w:hAnsi="Monserat" w:cs="Montserrat"/>
        </w:rPr>
        <w:t>ă a Guvernului nr. 133/17.12.2021.</w:t>
      </w:r>
    </w:p>
    <w:p w14:paraId="00000498" w14:textId="1F351AE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Conturile necesare implement</w:t>
      </w:r>
      <w:r w:rsidR="00866715">
        <w:rPr>
          <w:rFonts w:ascii="Monserat" w:eastAsia="Montserrat" w:hAnsi="Monserat" w:cs="Montserrat"/>
        </w:rPr>
        <w:t>ă</w:t>
      </w:r>
      <w:r w:rsidRPr="005574E7">
        <w:rPr>
          <w:rFonts w:ascii="Monserat" w:eastAsia="Montserrat" w:hAnsi="Monserat" w:cs="Montserrat"/>
        </w:rPr>
        <w:t xml:space="preserve">rii mecanismului cererilor de plata, precum si cele necesare </w:t>
      </w:r>
      <w:r w:rsidR="00866715">
        <w:rPr>
          <w:rFonts w:ascii="Monserat" w:eastAsia="Montserrat" w:hAnsi="Monserat" w:cs="Montserrat"/>
        </w:rPr>
        <w:t>î</w:t>
      </w:r>
      <w:r w:rsidRPr="005574E7">
        <w:rPr>
          <w:rFonts w:ascii="Monserat" w:eastAsia="Montserrat" w:hAnsi="Monserat" w:cs="Montserrat"/>
        </w:rPr>
        <w:t>ncas</w:t>
      </w:r>
      <w:r w:rsidR="00866715">
        <w:rPr>
          <w:rFonts w:ascii="Monserat" w:eastAsia="Montserrat" w:hAnsi="Monserat" w:cs="Montserrat"/>
        </w:rPr>
        <w:t>ă</w:t>
      </w:r>
      <w:r w:rsidRPr="005574E7">
        <w:rPr>
          <w:rFonts w:ascii="Monserat" w:eastAsia="Montserrat" w:hAnsi="Monserat" w:cs="Montserrat"/>
        </w:rPr>
        <w:t xml:space="preserve">rii sumelor prin cereri de </w:t>
      </w:r>
      <w:proofErr w:type="spellStart"/>
      <w:r w:rsidRPr="005574E7">
        <w:rPr>
          <w:rFonts w:ascii="Monserat" w:eastAsia="Montserrat" w:hAnsi="Monserat" w:cs="Montserrat"/>
        </w:rPr>
        <w:t>prefinan</w:t>
      </w:r>
      <w:r w:rsidR="00866715">
        <w:rPr>
          <w:rFonts w:ascii="Monserat" w:eastAsia="Montserrat" w:hAnsi="Monserat" w:cs="Montserrat"/>
        </w:rPr>
        <w:t>ț</w:t>
      </w:r>
      <w:r w:rsidRPr="005574E7">
        <w:rPr>
          <w:rFonts w:ascii="Monserat" w:eastAsia="Montserrat" w:hAnsi="Monserat" w:cs="Montserrat"/>
        </w:rPr>
        <w:t>are</w:t>
      </w:r>
      <w:proofErr w:type="spellEnd"/>
      <w:r w:rsidRPr="005574E7">
        <w:rPr>
          <w:rFonts w:ascii="Monserat" w:eastAsia="Montserrat" w:hAnsi="Monserat" w:cs="Montserrat"/>
        </w:rPr>
        <w:t xml:space="preserve"> si de rambursare, sunt enumerate in H.G. nr. 829/2022 pentru aprobarea Normelor metodologice de aplicare a prevederilor </w:t>
      </w:r>
      <w:proofErr w:type="spellStart"/>
      <w:r w:rsidRPr="005574E7">
        <w:rPr>
          <w:rFonts w:ascii="Monserat" w:eastAsia="Montserrat" w:hAnsi="Monserat" w:cs="Montserrat"/>
        </w:rPr>
        <w:t>Ordonanţei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a Guvernului nr. 133/17.12.2021.</w:t>
      </w:r>
    </w:p>
    <w:p w14:paraId="0000049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Mai jos, sunt prezentate succint mecanismele utilizate de Autoritatea de management, in decontarea cheltuielilor realizate de Beneficiari in implementarea proiectelor.</w:t>
      </w:r>
    </w:p>
    <w:p w14:paraId="0000049A" w14:textId="68C84E13" w:rsidR="00473F28" w:rsidRPr="005574E7" w:rsidRDefault="00FD3028" w:rsidP="00626C8F">
      <w:pPr>
        <w:pStyle w:val="Heading1"/>
        <w:numPr>
          <w:ilvl w:val="1"/>
          <w:numId w:val="8"/>
        </w:numPr>
        <w:spacing w:before="0" w:after="0"/>
        <w:jc w:val="both"/>
        <w:rPr>
          <w:rFonts w:ascii="Monserat" w:eastAsia="Montserrat" w:hAnsi="Monserat" w:cs="Montserrat"/>
          <w:sz w:val="24"/>
          <w:szCs w:val="24"/>
        </w:rPr>
      </w:pPr>
      <w:bookmarkStart w:id="192" w:name="_heading=h.3rdcrjn" w:colFirst="0" w:colLast="0"/>
      <w:bookmarkStart w:id="193" w:name="_Toc160719022"/>
      <w:bookmarkEnd w:id="192"/>
      <w:r w:rsidRPr="005574E7">
        <w:rPr>
          <w:rFonts w:ascii="Monserat" w:eastAsia="Montserrat" w:hAnsi="Monserat" w:cs="Montserrat"/>
          <w:sz w:val="24"/>
          <w:szCs w:val="24"/>
        </w:rPr>
        <w:t xml:space="preserve">Mecanismul cererilor de </w:t>
      </w:r>
      <w:proofErr w:type="spellStart"/>
      <w:r w:rsidRPr="005574E7">
        <w:rPr>
          <w:rFonts w:ascii="Monserat" w:eastAsia="Montserrat" w:hAnsi="Monserat" w:cs="Montserrat"/>
          <w:sz w:val="24"/>
          <w:szCs w:val="24"/>
        </w:rPr>
        <w:t>prefinan</w:t>
      </w:r>
      <w:r w:rsidR="00866715">
        <w:rPr>
          <w:rFonts w:ascii="Monserat" w:eastAsia="Montserrat" w:hAnsi="Monserat" w:cs="Montserrat"/>
          <w:sz w:val="24"/>
          <w:szCs w:val="24"/>
        </w:rPr>
        <w:t>ț</w:t>
      </w:r>
      <w:r w:rsidRPr="005574E7">
        <w:rPr>
          <w:rFonts w:ascii="Monserat" w:eastAsia="Montserrat" w:hAnsi="Monserat" w:cs="Montserrat"/>
          <w:sz w:val="24"/>
          <w:szCs w:val="24"/>
        </w:rPr>
        <w:t>are</w:t>
      </w:r>
      <w:bookmarkEnd w:id="193"/>
      <w:proofErr w:type="spellEnd"/>
    </w:p>
    <w:p w14:paraId="0000049B"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Mecanismul cererilor de </w:t>
      </w:r>
      <w:proofErr w:type="spellStart"/>
      <w:r w:rsidRPr="005574E7">
        <w:rPr>
          <w:rFonts w:ascii="Monserat" w:eastAsia="Montserrat" w:hAnsi="Monserat" w:cs="Montserrat"/>
        </w:rPr>
        <w:t>prefinanțare</w:t>
      </w:r>
      <w:proofErr w:type="spellEnd"/>
      <w:r w:rsidRPr="005574E7">
        <w:rPr>
          <w:rFonts w:ascii="Monserat" w:eastAsia="Montserrat" w:hAnsi="Monserat" w:cs="Montserrat"/>
        </w:rPr>
        <w:t xml:space="preserve"> este reglementat de cap IV, art. 18-20 din O.U.G. nr. 133/17.12.2021 si prin H.G. nr. 829/2022 pentru aprobarea Normelor metodologice de aplicare a prevederilor </w:t>
      </w:r>
      <w:proofErr w:type="spellStart"/>
      <w:r w:rsidRPr="005574E7">
        <w:rPr>
          <w:rFonts w:ascii="Monserat" w:eastAsia="Montserrat" w:hAnsi="Monserat" w:cs="Montserrat"/>
        </w:rPr>
        <w:t>Ordonanţei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a Guvernului nr. 133/17.12.2021.</w:t>
      </w:r>
    </w:p>
    <w:p w14:paraId="0000049C" w14:textId="7222AFB5"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Cererea de </w:t>
      </w:r>
      <w:proofErr w:type="spellStart"/>
      <w:r w:rsidRPr="005574E7">
        <w:rPr>
          <w:rFonts w:ascii="Monserat" w:eastAsia="Montserrat" w:hAnsi="Monserat" w:cs="Montserrat"/>
        </w:rPr>
        <w:t>prefinanțare</w:t>
      </w:r>
      <w:proofErr w:type="spellEnd"/>
      <w:r w:rsidRPr="005574E7">
        <w:rPr>
          <w:rFonts w:ascii="Monserat" w:eastAsia="Montserrat" w:hAnsi="Monserat" w:cs="Montserrat"/>
        </w:rPr>
        <w:t xml:space="preserve"> reprezint</w:t>
      </w:r>
      <w:r w:rsidR="00866715">
        <w:rPr>
          <w:rFonts w:ascii="Monserat" w:eastAsia="Montserrat" w:hAnsi="Monserat" w:cs="Montserrat"/>
        </w:rPr>
        <w:t>ă</w:t>
      </w:r>
      <w:r w:rsidRPr="005574E7">
        <w:rPr>
          <w:rFonts w:ascii="Monserat" w:eastAsia="Montserrat" w:hAnsi="Monserat" w:cs="Montserrat"/>
        </w:rPr>
        <w:t xml:space="preserve"> cererea depusă de către un beneficiar/</w:t>
      </w:r>
      <w:r w:rsidR="00866715">
        <w:rPr>
          <w:rFonts w:ascii="Monserat" w:eastAsia="Montserrat" w:hAnsi="Monserat" w:cs="Montserrat"/>
        </w:rPr>
        <w:t xml:space="preserve"> </w:t>
      </w:r>
      <w:r w:rsidRPr="005574E7">
        <w:rPr>
          <w:rFonts w:ascii="Monserat" w:eastAsia="Montserrat" w:hAnsi="Monserat" w:cs="Montserrat"/>
        </w:rPr>
        <w:t xml:space="preserve">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0000049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proiectele </w:t>
      </w:r>
      <w:proofErr w:type="spellStart"/>
      <w:r w:rsidRPr="005574E7">
        <w:rPr>
          <w:rFonts w:ascii="Monserat" w:eastAsia="Montserrat" w:hAnsi="Monserat" w:cs="Montserrat"/>
        </w:rPr>
        <w:t>finanţate</w:t>
      </w:r>
      <w:proofErr w:type="spellEnd"/>
      <w:r w:rsidRPr="005574E7">
        <w:rPr>
          <w:rFonts w:ascii="Monserat" w:eastAsia="Montserrat" w:hAnsi="Monserat" w:cs="Montserrat"/>
        </w:rPr>
        <w:t xml:space="preserve"> din Fondul european de dezvoltare regională, se poate acorda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în </w:t>
      </w:r>
      <w:proofErr w:type="spellStart"/>
      <w:r w:rsidRPr="005574E7">
        <w:rPr>
          <w:rFonts w:ascii="Monserat" w:eastAsia="Montserrat" w:hAnsi="Monserat" w:cs="Montserrat"/>
        </w:rPr>
        <w:t>tranşe</w:t>
      </w:r>
      <w:proofErr w:type="spellEnd"/>
      <w:r w:rsidRPr="005574E7">
        <w:rPr>
          <w:rFonts w:ascii="Monserat" w:eastAsia="Montserrat" w:hAnsi="Monserat" w:cs="Montserrat"/>
        </w:rPr>
        <w:t xml:space="preserve"> de maximum 10% din valoarea eligibilă a contractului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fără </w:t>
      </w:r>
      <w:proofErr w:type="spellStart"/>
      <w:r w:rsidRPr="005574E7">
        <w:rPr>
          <w:rFonts w:ascii="Monserat" w:eastAsia="Montserrat" w:hAnsi="Monserat" w:cs="Montserrat"/>
        </w:rPr>
        <w:t>depăşirea</w:t>
      </w:r>
      <w:proofErr w:type="spellEnd"/>
      <w:r w:rsidRPr="005574E7">
        <w:rPr>
          <w:rFonts w:ascii="Monserat" w:eastAsia="Montserrat" w:hAnsi="Monserat" w:cs="Montserrat"/>
        </w:rPr>
        <w:t xml:space="preserve"> valorii totale eligibile a acestuia, beneficiarilor/liderilor de parteneriat/ partenerilor, </w:t>
      </w:r>
      <w:proofErr w:type="spellStart"/>
      <w:r w:rsidRPr="005574E7">
        <w:rPr>
          <w:rFonts w:ascii="Monserat" w:eastAsia="Montserrat" w:hAnsi="Monserat" w:cs="Montserrat"/>
        </w:rPr>
        <w:t>alţii</w:t>
      </w:r>
      <w:proofErr w:type="spellEnd"/>
      <w:r w:rsidRPr="005574E7">
        <w:rPr>
          <w:rFonts w:ascii="Monserat" w:eastAsia="Montserrat" w:hAnsi="Monserat" w:cs="Montserrat"/>
        </w:rPr>
        <w:t xml:space="preserve"> decât cei </w:t>
      </w:r>
      <w:proofErr w:type="spellStart"/>
      <w:r w:rsidRPr="005574E7">
        <w:rPr>
          <w:rFonts w:ascii="Monserat" w:eastAsia="Montserrat" w:hAnsi="Monserat" w:cs="Montserrat"/>
        </w:rPr>
        <w:t>prevăzuţi</w:t>
      </w:r>
      <w:proofErr w:type="spellEnd"/>
      <w:r w:rsidRPr="005574E7">
        <w:rPr>
          <w:rFonts w:ascii="Monserat" w:eastAsia="Montserrat" w:hAnsi="Monserat" w:cs="Montserrat"/>
        </w:rPr>
        <w:t xml:space="preserve"> la art. 7 alin. (1)-(5), (8)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(10) din O.U.G. nr. 133/17.12.2021. </w:t>
      </w:r>
      <w:proofErr w:type="spellStart"/>
      <w:r w:rsidRPr="005574E7">
        <w:rPr>
          <w:rFonts w:ascii="Monserat" w:eastAsia="Montserrat" w:hAnsi="Monserat" w:cs="Montserrat"/>
        </w:rPr>
        <w:t>Tranşa</w:t>
      </w:r>
      <w:proofErr w:type="spellEnd"/>
      <w:r w:rsidRPr="005574E7">
        <w:rPr>
          <w:rFonts w:ascii="Monserat" w:eastAsia="Montserrat" w:hAnsi="Monserat" w:cs="Montserrat"/>
        </w:rPr>
        <w:t xml:space="preserve"> solicitată, împreună cu soldul nejustificat al </w:t>
      </w:r>
      <w:proofErr w:type="spellStart"/>
      <w:r w:rsidRPr="005574E7">
        <w:rPr>
          <w:rFonts w:ascii="Monserat" w:eastAsia="Montserrat" w:hAnsi="Monserat" w:cs="Montserrat"/>
        </w:rPr>
        <w:t>prefinanţării</w:t>
      </w:r>
      <w:proofErr w:type="spellEnd"/>
      <w:r w:rsidRPr="005574E7">
        <w:rPr>
          <w:rFonts w:ascii="Monserat" w:eastAsia="Montserrat" w:hAnsi="Monserat" w:cs="Montserrat"/>
        </w:rPr>
        <w:t xml:space="preserve">, prin cereri de rambursare, nu poate </w:t>
      </w:r>
      <w:proofErr w:type="spellStart"/>
      <w:r w:rsidRPr="005574E7">
        <w:rPr>
          <w:rFonts w:ascii="Monserat" w:eastAsia="Montserrat" w:hAnsi="Monserat" w:cs="Montserrat"/>
        </w:rPr>
        <w:t>depăşi</w:t>
      </w:r>
      <w:proofErr w:type="spellEnd"/>
      <w:r w:rsidRPr="005574E7">
        <w:rPr>
          <w:rFonts w:ascii="Monserat" w:eastAsia="Montserrat" w:hAnsi="Monserat" w:cs="Montserrat"/>
        </w:rPr>
        <w:t xml:space="preserve"> procentul indicat anterior (10%).</w:t>
      </w:r>
    </w:p>
    <w:p w14:paraId="0000049E" w14:textId="37BBABB0"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proiectele implementate în parteneriat, liderul de parteneriat depune cererea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iar autoritatea de management virează valoarea cheltuielilor solicitate în conturile liderului de parteneriat/partenerilor care urmează să le utilizeze, conform contractului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prevederilor acordului de parteneriat, parte integrantă a acestuia/</w:t>
      </w:r>
      <w:r w:rsidR="00866715">
        <w:rPr>
          <w:rFonts w:ascii="Monserat" w:eastAsia="Montserrat" w:hAnsi="Monserat" w:cs="Montserrat"/>
        </w:rPr>
        <w:t xml:space="preserve"> </w:t>
      </w:r>
      <w:r w:rsidRPr="005574E7">
        <w:rPr>
          <w:rFonts w:ascii="Monserat" w:eastAsia="Montserrat" w:hAnsi="Monserat" w:cs="Montserrat"/>
        </w:rPr>
        <w:t>acesteia.</w:t>
      </w:r>
    </w:p>
    <w:p w14:paraId="0000049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Cu </w:t>
      </w:r>
      <w:proofErr w:type="spellStart"/>
      <w:r w:rsidRPr="005574E7">
        <w:rPr>
          <w:rFonts w:ascii="Monserat" w:eastAsia="Montserrat" w:hAnsi="Monserat" w:cs="Montserrat"/>
        </w:rPr>
        <w:t>excepţia</w:t>
      </w:r>
      <w:proofErr w:type="spellEnd"/>
      <w:r w:rsidRPr="005574E7">
        <w:rPr>
          <w:rFonts w:ascii="Monserat" w:eastAsia="Montserrat" w:hAnsi="Monserat" w:cs="Montserrat"/>
        </w:rPr>
        <w:t xml:space="preserve"> primei </w:t>
      </w:r>
      <w:proofErr w:type="spellStart"/>
      <w:r w:rsidRPr="005574E7">
        <w:rPr>
          <w:rFonts w:ascii="Monserat" w:eastAsia="Montserrat" w:hAnsi="Monserat" w:cs="Montserrat"/>
        </w:rPr>
        <w:t>tranşe</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acordate, următoarele </w:t>
      </w:r>
      <w:proofErr w:type="spellStart"/>
      <w:r w:rsidRPr="005574E7">
        <w:rPr>
          <w:rFonts w:ascii="Monserat" w:eastAsia="Montserrat" w:hAnsi="Monserat" w:cs="Montserrat"/>
        </w:rPr>
        <w:t>tranşe</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se acordă cu deducerea sumelor nejustificate din </w:t>
      </w:r>
      <w:proofErr w:type="spellStart"/>
      <w:r w:rsidRPr="005574E7">
        <w:rPr>
          <w:rFonts w:ascii="Monserat" w:eastAsia="Montserrat" w:hAnsi="Monserat" w:cs="Montserrat"/>
        </w:rPr>
        <w:t>tranşa</w:t>
      </w:r>
      <w:proofErr w:type="spellEnd"/>
      <w:r w:rsidRPr="005574E7">
        <w:rPr>
          <w:rFonts w:ascii="Monserat" w:eastAsia="Montserrat" w:hAnsi="Monserat" w:cs="Montserrat"/>
        </w:rPr>
        <w:t xml:space="preserve"> anterior acordată.</w:t>
      </w:r>
    </w:p>
    <w:p w14:paraId="000004A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Beneficiarul/Liderul de parteneriat care a depus cerere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are </w:t>
      </w:r>
      <w:proofErr w:type="spellStart"/>
      <w:r w:rsidRPr="005574E7">
        <w:rPr>
          <w:rFonts w:ascii="Monserat" w:eastAsia="Montserrat" w:hAnsi="Monserat" w:cs="Montserrat"/>
        </w:rPr>
        <w:t>obligaţia</w:t>
      </w:r>
      <w:proofErr w:type="spellEnd"/>
      <w:r w:rsidRPr="005574E7">
        <w:rPr>
          <w:rFonts w:ascii="Monserat" w:eastAsia="Montserrat" w:hAnsi="Monserat" w:cs="Montserrat"/>
        </w:rPr>
        <w:t xml:space="preserve"> depunerii unei/unor cereri de rambursare care să cuprindă cheltuielile efectuate din </w:t>
      </w:r>
      <w:proofErr w:type="spellStart"/>
      <w:r w:rsidRPr="005574E7">
        <w:rPr>
          <w:rFonts w:ascii="Monserat" w:eastAsia="Montserrat" w:hAnsi="Monserat" w:cs="Montserrat"/>
        </w:rPr>
        <w:t>tranşa</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acordată, în cuantum cumulat de minimum 50% din valoarea acesteia, în termen de maximum 90 de zile calendaristice de la data la care autoritatea de management a virat </w:t>
      </w:r>
      <w:proofErr w:type="spellStart"/>
      <w:r w:rsidRPr="005574E7">
        <w:rPr>
          <w:rFonts w:ascii="Monserat" w:eastAsia="Montserrat" w:hAnsi="Monserat" w:cs="Montserrat"/>
        </w:rPr>
        <w:t>tranşa</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în contul beneficiarului, fără a </w:t>
      </w:r>
      <w:proofErr w:type="spellStart"/>
      <w:r w:rsidRPr="005574E7">
        <w:rPr>
          <w:rFonts w:ascii="Monserat" w:eastAsia="Montserrat" w:hAnsi="Monserat" w:cs="Montserrat"/>
        </w:rPr>
        <w:t>depăşi</w:t>
      </w:r>
      <w:proofErr w:type="spellEnd"/>
      <w:r w:rsidRPr="005574E7">
        <w:rPr>
          <w:rFonts w:ascii="Monserat" w:eastAsia="Montserrat" w:hAnsi="Monserat" w:cs="Montserrat"/>
        </w:rPr>
        <w:t xml:space="preserve"> durata contractului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w:t>
      </w:r>
    </w:p>
    <w:p w14:paraId="000004A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proiectelor implementate în parteneriat, pentru care cererea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a inclus sume aferente </w:t>
      </w:r>
      <w:proofErr w:type="spellStart"/>
      <w:r w:rsidRPr="005574E7">
        <w:rPr>
          <w:rFonts w:ascii="Monserat" w:eastAsia="Montserrat" w:hAnsi="Monserat" w:cs="Montserrat"/>
        </w:rPr>
        <w:t>activităţilor</w:t>
      </w:r>
      <w:proofErr w:type="spellEnd"/>
      <w:r w:rsidRPr="005574E7">
        <w:rPr>
          <w:rFonts w:ascii="Monserat" w:eastAsia="Montserrat" w:hAnsi="Monserat" w:cs="Montserrat"/>
        </w:rPr>
        <w:t xml:space="preserve"> unuia sau mai multor parteneri, liderul de parteneriat poate solicita acordarea unei noi </w:t>
      </w:r>
      <w:proofErr w:type="spellStart"/>
      <w:r w:rsidRPr="005574E7">
        <w:rPr>
          <w:rFonts w:ascii="Monserat" w:eastAsia="Montserrat" w:hAnsi="Monserat" w:cs="Montserrat"/>
        </w:rPr>
        <w:t>tranşe</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care să cuprindă sume destinate exclusiv realizării </w:t>
      </w:r>
      <w:proofErr w:type="spellStart"/>
      <w:r w:rsidRPr="005574E7">
        <w:rPr>
          <w:rFonts w:ascii="Monserat" w:eastAsia="Montserrat" w:hAnsi="Monserat" w:cs="Montserrat"/>
        </w:rPr>
        <w:t>activităţilor</w:t>
      </w:r>
      <w:proofErr w:type="spellEnd"/>
      <w:r w:rsidRPr="005574E7">
        <w:rPr>
          <w:rFonts w:ascii="Monserat" w:eastAsia="Montserrat" w:hAnsi="Monserat" w:cs="Montserrat"/>
        </w:rPr>
        <w:t xml:space="preserve"> liderului de parteneriat/partenerului/partenerilor dacă au fost deja depuse una sau mai multe cereri de rambursare prin care fiecare justifică minimum 50% din </w:t>
      </w:r>
      <w:proofErr w:type="spellStart"/>
      <w:r w:rsidRPr="005574E7">
        <w:rPr>
          <w:rFonts w:ascii="Monserat" w:eastAsia="Montserrat" w:hAnsi="Monserat" w:cs="Montserrat"/>
        </w:rPr>
        <w:t>tranşa</w:t>
      </w:r>
      <w:proofErr w:type="spellEnd"/>
      <w:r w:rsidRPr="005574E7">
        <w:rPr>
          <w:rFonts w:ascii="Monserat" w:eastAsia="Montserrat" w:hAnsi="Monserat" w:cs="Montserrat"/>
        </w:rPr>
        <w:t xml:space="preserve"> anterioară proprie de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acordată.</w:t>
      </w:r>
    </w:p>
    <w:p w14:paraId="000004A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Beneficiarii/Liderii de parteneriat/Partenerii au </w:t>
      </w:r>
      <w:proofErr w:type="spellStart"/>
      <w:r w:rsidRPr="005574E7">
        <w:rPr>
          <w:rFonts w:ascii="Monserat" w:eastAsia="Montserrat" w:hAnsi="Monserat" w:cs="Montserrat"/>
        </w:rPr>
        <w:t>obligaţia</w:t>
      </w:r>
      <w:proofErr w:type="spellEnd"/>
      <w:r w:rsidRPr="005574E7">
        <w:rPr>
          <w:rFonts w:ascii="Monserat" w:eastAsia="Montserrat" w:hAnsi="Monserat" w:cs="Montserrat"/>
        </w:rPr>
        <w:t xml:space="preserve"> restituirii integrale/</w:t>
      </w:r>
      <w:proofErr w:type="spellStart"/>
      <w:r w:rsidRPr="005574E7">
        <w:rPr>
          <w:rFonts w:ascii="Monserat" w:eastAsia="Montserrat" w:hAnsi="Monserat" w:cs="Montserrat"/>
        </w:rPr>
        <w:t>parţiale</w:t>
      </w:r>
      <w:proofErr w:type="spellEnd"/>
      <w:r w:rsidRPr="005574E7">
        <w:rPr>
          <w:rFonts w:ascii="Monserat" w:eastAsia="Montserrat" w:hAnsi="Monserat" w:cs="Montserrat"/>
        </w:rPr>
        <w:t xml:space="preserve"> a </w:t>
      </w:r>
      <w:proofErr w:type="spellStart"/>
      <w:r w:rsidRPr="005574E7">
        <w:rPr>
          <w:rFonts w:ascii="Monserat" w:eastAsia="Montserrat" w:hAnsi="Monserat" w:cs="Montserrat"/>
        </w:rPr>
        <w:t>prefinanţării</w:t>
      </w:r>
      <w:proofErr w:type="spellEnd"/>
      <w:r w:rsidRPr="005574E7">
        <w:rPr>
          <w:rFonts w:ascii="Monserat" w:eastAsia="Montserrat" w:hAnsi="Monserat" w:cs="Montserrat"/>
        </w:rPr>
        <w:t xml:space="preserve"> acordate, în cazul în care </w:t>
      </w:r>
      <w:proofErr w:type="spellStart"/>
      <w:r w:rsidRPr="005574E7">
        <w:rPr>
          <w:rFonts w:ascii="Monserat" w:eastAsia="Montserrat" w:hAnsi="Monserat" w:cs="Montserrat"/>
        </w:rPr>
        <w:t>aceştia</w:t>
      </w:r>
      <w:proofErr w:type="spellEnd"/>
      <w:r w:rsidRPr="005574E7">
        <w:rPr>
          <w:rFonts w:ascii="Monserat" w:eastAsia="Montserrat" w:hAnsi="Monserat" w:cs="Montserrat"/>
        </w:rPr>
        <w:t xml:space="preserve"> nu justifică prin cereri de rambursare utilizarea fondurilor acordate. Modalitatea de restituire fiind prevăzută în cuprinsul normelor metodologice la O.U.G. nr. 133/17.12.2021.</w:t>
      </w:r>
    </w:p>
    <w:p w14:paraId="000004A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Beneficiarii/Liderii de parteneriat/Partenerii care au primit </w:t>
      </w:r>
      <w:proofErr w:type="spellStart"/>
      <w:r w:rsidRPr="005574E7">
        <w:rPr>
          <w:rFonts w:ascii="Monserat" w:eastAsia="Montserrat" w:hAnsi="Monserat" w:cs="Montserrat"/>
        </w:rPr>
        <w:t>prefinanţare</w:t>
      </w:r>
      <w:proofErr w:type="spellEnd"/>
      <w:r w:rsidRPr="005574E7">
        <w:rPr>
          <w:rFonts w:ascii="Monserat" w:eastAsia="Montserrat" w:hAnsi="Monserat" w:cs="Montserrat"/>
        </w:rPr>
        <w:t xml:space="preserve"> pot justifica utilizarea acesteia prin cheltuieli eligibile cuprinse în cereri de rambursare, depuse conform termenelor prevăzute în </w:t>
      </w:r>
      <w:proofErr w:type="spellStart"/>
      <w:r w:rsidRPr="005574E7">
        <w:rPr>
          <w:rFonts w:ascii="Monserat" w:eastAsia="Montserrat" w:hAnsi="Monserat" w:cs="Montserrat"/>
        </w:rPr>
        <w:t>legislaţia</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naţională</w:t>
      </w:r>
      <w:proofErr w:type="spellEnd"/>
      <w:r w:rsidRPr="005574E7">
        <w:rPr>
          <w:rFonts w:ascii="Monserat" w:eastAsia="Montserrat" w:hAnsi="Monserat" w:cs="Montserrat"/>
        </w:rPr>
        <w:t xml:space="preserve"> în vigoare, aferente atât fondurilor externe nerambursabile, cât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cofinanţării</w:t>
      </w:r>
      <w:proofErr w:type="spellEnd"/>
      <w:r w:rsidRPr="005574E7">
        <w:rPr>
          <w:rFonts w:ascii="Monserat" w:eastAsia="Montserrat" w:hAnsi="Monserat" w:cs="Montserrat"/>
        </w:rPr>
        <w:t xml:space="preserve"> de la bugetul de stat.</w:t>
      </w:r>
    </w:p>
    <w:p w14:paraId="000004A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În cazul în care autoritatea de management autorizează cheltuieli eligibile cuprinse în cererile de rambursare, aferente fondurilor externe nerambursabile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cofinanţării</w:t>
      </w:r>
      <w:proofErr w:type="spellEnd"/>
      <w:r w:rsidRPr="005574E7">
        <w:rPr>
          <w:rFonts w:ascii="Monserat" w:eastAsia="Montserrat" w:hAnsi="Monserat" w:cs="Montserrat"/>
        </w:rPr>
        <w:t xml:space="preserve"> de la bugetul de stat, contravaloarea acestora se deduce din valoarea </w:t>
      </w:r>
      <w:proofErr w:type="spellStart"/>
      <w:r w:rsidRPr="005574E7">
        <w:rPr>
          <w:rFonts w:ascii="Monserat" w:eastAsia="Montserrat" w:hAnsi="Monserat" w:cs="Montserrat"/>
        </w:rPr>
        <w:t>prefinanţării</w:t>
      </w:r>
      <w:proofErr w:type="spellEnd"/>
      <w:r w:rsidRPr="005574E7">
        <w:rPr>
          <w:rFonts w:ascii="Monserat" w:eastAsia="Montserrat" w:hAnsi="Monserat" w:cs="Montserrat"/>
        </w:rPr>
        <w:t>, iar sumele respective nu se mai cuvin a fi rambursate beneficiarilor/liderilor de parteneriat/ partenerilor, după caz.</w:t>
      </w:r>
    </w:p>
    <w:p w14:paraId="000004A5" w14:textId="77777777" w:rsidR="00473F28" w:rsidRPr="005574E7" w:rsidRDefault="00FD3028" w:rsidP="00626C8F">
      <w:pPr>
        <w:pStyle w:val="Heading1"/>
        <w:numPr>
          <w:ilvl w:val="1"/>
          <w:numId w:val="8"/>
        </w:numPr>
        <w:spacing w:before="0" w:after="0"/>
        <w:jc w:val="both"/>
        <w:rPr>
          <w:rFonts w:ascii="Monserat" w:eastAsia="Montserrat" w:hAnsi="Monserat" w:cs="Montserrat"/>
          <w:sz w:val="24"/>
          <w:szCs w:val="24"/>
        </w:rPr>
      </w:pPr>
      <w:bookmarkStart w:id="194" w:name="_Toc160719023"/>
      <w:r w:rsidRPr="005574E7">
        <w:rPr>
          <w:rFonts w:ascii="Monserat" w:eastAsia="Montserrat" w:hAnsi="Monserat" w:cs="Montserrat"/>
          <w:sz w:val="24"/>
          <w:szCs w:val="24"/>
        </w:rPr>
        <w:t>Mecanismul cererilor de plată</w:t>
      </w:r>
      <w:bookmarkEnd w:id="194"/>
    </w:p>
    <w:p w14:paraId="000004A6"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Mecanismul cererilor de plata este reglementat de cap V, art. 22 din O.U.G. nr. 133/17.12.2021 si prin H.G. nr. 829/2022 pentru aprobarea Normelor metodologice de aplicare a prevederilor </w:t>
      </w:r>
      <w:proofErr w:type="spellStart"/>
      <w:r w:rsidRPr="005574E7">
        <w:rPr>
          <w:rFonts w:ascii="Monserat" w:eastAsia="Montserrat" w:hAnsi="Monserat" w:cs="Montserrat"/>
        </w:rPr>
        <w:t>Ordonanţei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a Guvernului nr. 133/17.12.2021.</w:t>
      </w:r>
    </w:p>
    <w:p w14:paraId="000004A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procesul de implementare a programelor, </w:t>
      </w:r>
      <w:proofErr w:type="spellStart"/>
      <w:r w:rsidRPr="005574E7">
        <w:rPr>
          <w:rFonts w:ascii="Monserat" w:eastAsia="Montserrat" w:hAnsi="Monserat" w:cs="Montserrat"/>
        </w:rPr>
        <w:t>autorităţile</w:t>
      </w:r>
      <w:proofErr w:type="spellEnd"/>
      <w:r w:rsidRPr="005574E7">
        <w:rPr>
          <w:rFonts w:ascii="Monserat" w:eastAsia="Montserrat" w:hAnsi="Monserat" w:cs="Montserrat"/>
        </w:rPr>
        <w:t xml:space="preserve"> de management pot utiliza mecanismul cererilor de plată. </w:t>
      </w:r>
    </w:p>
    <w:p w14:paraId="000004A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Mecanismul cererilor de plată se aplică beneficiarilor de proiecte finanțate din fonduri europene, </w:t>
      </w:r>
      <w:proofErr w:type="spellStart"/>
      <w:r w:rsidRPr="005574E7">
        <w:rPr>
          <w:rFonts w:ascii="Monserat" w:eastAsia="Montserrat" w:hAnsi="Monserat" w:cs="Montserrat"/>
        </w:rPr>
        <w:t>alţii</w:t>
      </w:r>
      <w:proofErr w:type="spellEnd"/>
      <w:r w:rsidRPr="005574E7">
        <w:rPr>
          <w:rFonts w:ascii="Monserat" w:eastAsia="Montserrat" w:hAnsi="Monserat" w:cs="Montserrat"/>
        </w:rPr>
        <w:t xml:space="preserve"> decât cei </w:t>
      </w:r>
      <w:proofErr w:type="spellStart"/>
      <w:r w:rsidRPr="005574E7">
        <w:rPr>
          <w:rFonts w:ascii="Monserat" w:eastAsia="Montserrat" w:hAnsi="Monserat" w:cs="Montserrat"/>
        </w:rPr>
        <w:t>prevăzuţi</w:t>
      </w:r>
      <w:proofErr w:type="spellEnd"/>
      <w:r w:rsidRPr="005574E7">
        <w:rPr>
          <w:rFonts w:ascii="Monserat" w:eastAsia="Montserrat" w:hAnsi="Monserat" w:cs="Montserrat"/>
        </w:rPr>
        <w:t xml:space="preserve"> la art. 7 alin. (1)-(5), (8)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10 din O.U.G. nr. 133/17.12.2021.</w:t>
      </w:r>
    </w:p>
    <w:p w14:paraId="000004A9" w14:textId="30759096"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Cererea de plată reprezint</w:t>
      </w:r>
      <w:r w:rsidR="00866715">
        <w:rPr>
          <w:rFonts w:ascii="Monserat" w:eastAsia="Montserrat" w:hAnsi="Monserat" w:cs="Montserrat"/>
        </w:rPr>
        <w:t>ă</w:t>
      </w:r>
      <w:r w:rsidRPr="005574E7">
        <w:rPr>
          <w:rFonts w:ascii="Monserat" w:eastAsia="Montserrat" w:hAnsi="Monserat" w:cs="Montserrat"/>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w:t>
      </w:r>
    </w:p>
    <w:p w14:paraId="000004AA"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a beneficia de mecanismul cererilor de plata, beneficiari/lideri de parteneriat/parteneri </w:t>
      </w:r>
      <w:proofErr w:type="spellStart"/>
      <w:r w:rsidRPr="005574E7">
        <w:rPr>
          <w:rFonts w:ascii="Monserat" w:eastAsia="Montserrat" w:hAnsi="Monserat" w:cs="Montserrat"/>
        </w:rPr>
        <w:t>isi</w:t>
      </w:r>
      <w:proofErr w:type="spellEnd"/>
      <w:r w:rsidRPr="005574E7">
        <w:rPr>
          <w:rFonts w:ascii="Monserat" w:eastAsia="Montserrat" w:hAnsi="Monserat" w:cs="Montserrat"/>
        </w:rPr>
        <w:t xml:space="preserve"> vor deschide conturi distincte la Trezoreria Statului. </w:t>
      </w:r>
    </w:p>
    <w:p w14:paraId="000004AB" w14:textId="29389280" w:rsidR="00473F28" w:rsidRPr="005574E7" w:rsidRDefault="00FD3028">
      <w:pPr>
        <w:ind w:hanging="2"/>
        <w:jc w:val="both"/>
        <w:rPr>
          <w:rFonts w:ascii="Monserat" w:eastAsia="Montserrat" w:hAnsi="Monserat" w:cs="Montserrat"/>
        </w:rPr>
      </w:pPr>
      <w:r w:rsidRPr="005574E7">
        <w:rPr>
          <w:rFonts w:ascii="Monserat" w:eastAsia="Montserrat" w:hAnsi="Monserat" w:cs="Montserrat"/>
        </w:rPr>
        <w:t>După primirea facturilor pentru livrarea bunurilor/ prestarea serviciilor/</w:t>
      </w:r>
      <w:r w:rsidR="00866715">
        <w:rPr>
          <w:rFonts w:ascii="Monserat" w:eastAsia="Montserrat" w:hAnsi="Monserat" w:cs="Montserrat"/>
        </w:rPr>
        <w:t xml:space="preserve"> </w:t>
      </w:r>
      <w:proofErr w:type="spellStart"/>
      <w:r w:rsidRPr="005574E7">
        <w:rPr>
          <w:rFonts w:ascii="Monserat" w:eastAsia="Montserrat" w:hAnsi="Monserat" w:cs="Montserrat"/>
        </w:rPr>
        <w:t>execuţia</w:t>
      </w:r>
      <w:proofErr w:type="spellEnd"/>
      <w:r w:rsidRPr="005574E7">
        <w:rPr>
          <w:rFonts w:ascii="Monserat" w:eastAsia="Montserrat" w:hAnsi="Monserat" w:cs="Montserrat"/>
        </w:rPr>
        <w:t xml:space="preserve"> lucrărilor </w:t>
      </w:r>
      <w:proofErr w:type="spellStart"/>
      <w:r w:rsidRPr="005574E7">
        <w:rPr>
          <w:rFonts w:ascii="Monserat" w:eastAsia="Montserrat" w:hAnsi="Monserat" w:cs="Montserrat"/>
        </w:rPr>
        <w:t>recepţionate</w:t>
      </w:r>
      <w:proofErr w:type="spellEnd"/>
      <w:r w:rsidRPr="005574E7">
        <w:rPr>
          <w:rFonts w:ascii="Monserat" w:eastAsia="Montserrat" w:hAnsi="Monserat" w:cs="Montserrat"/>
        </w:rPr>
        <w:t xml:space="preserve">, acceptate la plată, a facturilor de avans în conformitate cu clauzele prevăzute în contractele de </w:t>
      </w:r>
      <w:proofErr w:type="spellStart"/>
      <w:r w:rsidRPr="005574E7">
        <w:rPr>
          <w:rFonts w:ascii="Monserat" w:eastAsia="Montserrat" w:hAnsi="Monserat" w:cs="Montserrat"/>
        </w:rPr>
        <w:t>achiziţii</w:t>
      </w:r>
      <w:proofErr w:type="spellEnd"/>
      <w:r w:rsidRPr="005574E7">
        <w:rPr>
          <w:rFonts w:ascii="Monserat" w:eastAsia="Montserrat" w:hAnsi="Monserat" w:cs="Montserrat"/>
        </w:rPr>
        <w:t xml:space="preserve"> aferente proiectelor implementate, acceptate la plată, a statelor privind plata salariilor, a statelor/centralizatoarelor pentru acordarea burselor, </w:t>
      </w:r>
      <w:proofErr w:type="spellStart"/>
      <w:r w:rsidRPr="005574E7">
        <w:rPr>
          <w:rFonts w:ascii="Monserat" w:eastAsia="Montserrat" w:hAnsi="Monserat" w:cs="Montserrat"/>
        </w:rPr>
        <w:t>subvenţiilor</w:t>
      </w:r>
      <w:proofErr w:type="spellEnd"/>
      <w:r w:rsidRPr="005574E7">
        <w:rPr>
          <w:rFonts w:ascii="Monserat" w:eastAsia="Montserrat" w:hAnsi="Monserat" w:cs="Montserrat"/>
        </w:rPr>
        <w:t xml:space="preserve">, premiilor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onorariilor, beneficiarul depune la organismul intermediar/autoritatea de management cererea de plată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documentele justificative aferente acesteia.</w:t>
      </w:r>
    </w:p>
    <w:p w14:paraId="000004A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finanțare și prevederilor acordului de parteneriat, parte integrantă a acestuia/acesteia.</w:t>
      </w:r>
    </w:p>
    <w:p w14:paraId="000004AD" w14:textId="4394E2A2"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Beneficiarii/</w:t>
      </w:r>
      <w:r w:rsidR="00866715">
        <w:rPr>
          <w:rFonts w:ascii="Monserat" w:eastAsia="Montserrat" w:hAnsi="Monserat" w:cs="Montserrat"/>
        </w:rPr>
        <w:t xml:space="preserve"> </w:t>
      </w:r>
      <w:r w:rsidRPr="005574E7">
        <w:rPr>
          <w:rFonts w:ascii="Monserat" w:eastAsia="Montserrat" w:hAnsi="Monserat" w:cs="Montserrat"/>
        </w:rPr>
        <w:t>Liderii de parteneriat/</w:t>
      </w:r>
      <w:r w:rsidR="00866715">
        <w:rPr>
          <w:rFonts w:ascii="Monserat" w:eastAsia="Montserrat" w:hAnsi="Monserat" w:cs="Montserrat"/>
        </w:rPr>
        <w:t xml:space="preserve"> </w:t>
      </w:r>
      <w:r w:rsidRPr="005574E7">
        <w:rPr>
          <w:rFonts w:ascii="Monserat" w:eastAsia="Montserrat" w:hAnsi="Monserat" w:cs="Montserrat"/>
        </w:rPr>
        <w:t xml:space="preserve">Partenerii, </w:t>
      </w:r>
      <w:proofErr w:type="spellStart"/>
      <w:r w:rsidRPr="005574E7">
        <w:rPr>
          <w:rFonts w:ascii="Monserat" w:eastAsia="Montserrat" w:hAnsi="Monserat" w:cs="Montserrat"/>
        </w:rPr>
        <w:t>alţii</w:t>
      </w:r>
      <w:proofErr w:type="spellEnd"/>
      <w:r w:rsidRPr="005574E7">
        <w:rPr>
          <w:rFonts w:ascii="Monserat" w:eastAsia="Montserrat" w:hAnsi="Monserat" w:cs="Montserrat"/>
        </w:rPr>
        <w:t xml:space="preserve"> decât cei </w:t>
      </w:r>
      <w:proofErr w:type="spellStart"/>
      <w:r w:rsidRPr="005574E7">
        <w:rPr>
          <w:rFonts w:ascii="Monserat" w:eastAsia="Montserrat" w:hAnsi="Monserat" w:cs="Montserrat"/>
        </w:rPr>
        <w:t>prevăzuţi</w:t>
      </w:r>
      <w:proofErr w:type="spellEnd"/>
      <w:r w:rsidRPr="005574E7">
        <w:rPr>
          <w:rFonts w:ascii="Monserat" w:eastAsia="Montserrat" w:hAnsi="Monserat" w:cs="Montserrat"/>
        </w:rPr>
        <w:t xml:space="preserve"> la art. 7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8, au </w:t>
      </w:r>
      <w:proofErr w:type="spellStart"/>
      <w:r w:rsidRPr="005574E7">
        <w:rPr>
          <w:rFonts w:ascii="Monserat" w:eastAsia="Montserrat" w:hAnsi="Monserat" w:cs="Montserrat"/>
        </w:rPr>
        <w:t>obligaţia</w:t>
      </w:r>
      <w:proofErr w:type="spellEnd"/>
      <w:r w:rsidRPr="005574E7">
        <w:rPr>
          <w:rFonts w:ascii="Monserat" w:eastAsia="Montserrat" w:hAnsi="Monserat" w:cs="Montserrat"/>
        </w:rPr>
        <w:t xml:space="preserve"> de a achita integral </w:t>
      </w:r>
      <w:proofErr w:type="spellStart"/>
      <w:r w:rsidRPr="005574E7">
        <w:rPr>
          <w:rFonts w:ascii="Monserat" w:eastAsia="Montserrat" w:hAnsi="Monserat" w:cs="Montserrat"/>
        </w:rPr>
        <w:t>contribuţia</w:t>
      </w:r>
      <w:proofErr w:type="spellEnd"/>
      <w:r w:rsidRPr="005574E7">
        <w:rPr>
          <w:rFonts w:ascii="Monserat" w:eastAsia="Montserrat" w:hAnsi="Monserat" w:cs="Montserrat"/>
        </w:rPr>
        <w:t xml:space="preserve"> proprie aferentă cheltuielilor eligibile incluse în documentele anexate cererii de plată cel mai târziu până la data depunerii cererii de rambursare aferente cererii de plată.</w:t>
      </w:r>
    </w:p>
    <w:p w14:paraId="000004A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w:t>
      </w:r>
      <w:proofErr w:type="spellStart"/>
      <w:r w:rsidRPr="005574E7">
        <w:rPr>
          <w:rFonts w:ascii="Monserat" w:eastAsia="Montserrat" w:hAnsi="Monserat" w:cs="Montserrat"/>
        </w:rPr>
        <w:t>unităţile</w:t>
      </w:r>
      <w:proofErr w:type="spellEnd"/>
      <w:r w:rsidRPr="005574E7">
        <w:rPr>
          <w:rFonts w:ascii="Monserat" w:eastAsia="Montserrat" w:hAnsi="Monserat" w:cs="Montserrat"/>
        </w:rPr>
        <w:t xml:space="preserve"> teritoriale ale Trezoreriei Statului. În ziua următoare virării, autoritatea de management transmite beneficiarilor/liderilor de parteneriat/partenerilor o notificare, întocmită distinct pentru fiecare dintre </w:t>
      </w:r>
      <w:proofErr w:type="spellStart"/>
      <w:r w:rsidRPr="005574E7">
        <w:rPr>
          <w:rFonts w:ascii="Monserat" w:eastAsia="Montserrat" w:hAnsi="Monserat" w:cs="Montserrat"/>
        </w:rPr>
        <w:t>aceştia</w:t>
      </w:r>
      <w:proofErr w:type="spellEnd"/>
      <w:r w:rsidRPr="005574E7">
        <w:rPr>
          <w:rFonts w:ascii="Monserat" w:eastAsia="Montserrat" w:hAnsi="Monserat" w:cs="Montserrat"/>
        </w:rPr>
        <w:t>.</w:t>
      </w:r>
    </w:p>
    <w:p w14:paraId="000004A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depunerea de către beneficiar/liderul de parteneriat a unor documente </w:t>
      </w:r>
      <w:proofErr w:type="spellStart"/>
      <w:r w:rsidRPr="005574E7">
        <w:rPr>
          <w:rFonts w:ascii="Monserat" w:eastAsia="Montserrat" w:hAnsi="Monserat" w:cs="Montserrat"/>
        </w:rPr>
        <w:t>adiţionale</w:t>
      </w:r>
      <w:proofErr w:type="spellEnd"/>
      <w:r w:rsidRPr="005574E7">
        <w:rPr>
          <w:rFonts w:ascii="Monserat" w:eastAsia="Montserrat" w:hAnsi="Monserat" w:cs="Montserrat"/>
        </w:rPr>
        <w:t xml:space="preserve"> sau clarificări solicitate de către autoritatea de management, termenul de 20 de zile lucrătoare poate fi întrerupt, fără ca perioadele de întrerupere cumulate să </w:t>
      </w:r>
      <w:proofErr w:type="spellStart"/>
      <w:r w:rsidRPr="005574E7">
        <w:rPr>
          <w:rFonts w:ascii="Monserat" w:eastAsia="Montserrat" w:hAnsi="Monserat" w:cs="Montserrat"/>
        </w:rPr>
        <w:t>depăşească</w:t>
      </w:r>
      <w:proofErr w:type="spellEnd"/>
      <w:r w:rsidRPr="005574E7">
        <w:rPr>
          <w:rFonts w:ascii="Monserat" w:eastAsia="Montserrat" w:hAnsi="Monserat" w:cs="Montserrat"/>
        </w:rPr>
        <w:t xml:space="preserve"> 10 zile lucrătoare.</w:t>
      </w:r>
    </w:p>
    <w:p w14:paraId="000004B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Sumele primite de beneficiar/lider de parteneriat/parteneri în baza cererilor de plată nu pot fi utilizate pentru o altă </w:t>
      </w:r>
      <w:proofErr w:type="spellStart"/>
      <w:r w:rsidRPr="005574E7">
        <w:rPr>
          <w:rFonts w:ascii="Monserat" w:eastAsia="Montserrat" w:hAnsi="Monserat" w:cs="Montserrat"/>
        </w:rPr>
        <w:t>destinaţie</w:t>
      </w:r>
      <w:proofErr w:type="spellEnd"/>
      <w:r w:rsidRPr="005574E7">
        <w:rPr>
          <w:rFonts w:ascii="Monserat" w:eastAsia="Montserrat" w:hAnsi="Monserat" w:cs="Montserrat"/>
        </w:rPr>
        <w:t xml:space="preserve"> decât cea pentru care au fost acordate. </w:t>
      </w:r>
      <w:proofErr w:type="spellStart"/>
      <w:r w:rsidRPr="005574E7">
        <w:rPr>
          <w:rFonts w:ascii="Monserat" w:eastAsia="Montserrat" w:hAnsi="Monserat" w:cs="Montserrat"/>
        </w:rPr>
        <w:t>Platile</w:t>
      </w:r>
      <w:proofErr w:type="spellEnd"/>
      <w:r w:rsidRPr="005574E7">
        <w:rPr>
          <w:rFonts w:ascii="Monserat" w:eastAsia="Montserrat" w:hAnsi="Monserat" w:cs="Montserrat"/>
        </w:rPr>
        <w:t xml:space="preserve"> din fondurile </w:t>
      </w:r>
      <w:proofErr w:type="spellStart"/>
      <w:r w:rsidRPr="005574E7">
        <w:rPr>
          <w:rFonts w:ascii="Monserat" w:eastAsia="Montserrat" w:hAnsi="Monserat" w:cs="Montserrat"/>
        </w:rPr>
        <w:t>incasate</w:t>
      </w:r>
      <w:proofErr w:type="spellEnd"/>
      <w:r w:rsidRPr="005574E7">
        <w:rPr>
          <w:rFonts w:ascii="Monserat" w:eastAsia="Montserrat" w:hAnsi="Monserat" w:cs="Montserrat"/>
        </w:rPr>
        <w:t xml:space="preserve"> de la Autoritatea de Management se efectuează de către beneficiari/lideri de parteneriat/parteneri în termen de maximum 5 zile lucrătoare de la încasarea sumelor în contul de </w:t>
      </w:r>
      <w:proofErr w:type="spellStart"/>
      <w:r w:rsidRPr="005574E7">
        <w:rPr>
          <w:rFonts w:ascii="Monserat" w:eastAsia="Montserrat" w:hAnsi="Monserat" w:cs="Montserrat"/>
        </w:rPr>
        <w:t>trezeorerie</w:t>
      </w:r>
      <w:proofErr w:type="spellEnd"/>
      <w:r w:rsidRPr="005574E7">
        <w:rPr>
          <w:rFonts w:ascii="Monserat" w:eastAsia="Montserrat" w:hAnsi="Monserat" w:cs="Montserrat"/>
        </w:rPr>
        <w:t xml:space="preserve"> destinat </w:t>
      </w:r>
      <w:proofErr w:type="spellStart"/>
      <w:r w:rsidRPr="005574E7">
        <w:rPr>
          <w:rFonts w:ascii="Monserat" w:eastAsia="Montserrat" w:hAnsi="Monserat" w:cs="Montserrat"/>
        </w:rPr>
        <w:t>derularii</w:t>
      </w:r>
      <w:proofErr w:type="spellEnd"/>
      <w:r w:rsidRPr="005574E7">
        <w:rPr>
          <w:rFonts w:ascii="Monserat" w:eastAsia="Montserrat" w:hAnsi="Monserat" w:cs="Montserrat"/>
        </w:rPr>
        <w:t xml:space="preserve"> mecanismului cererilor de plata.</w:t>
      </w:r>
    </w:p>
    <w:p w14:paraId="000004B1"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termen de maximum 10 zile lucrătoare de la data încasării sumelor virate de către autoritatea de management, beneficiarii au </w:t>
      </w:r>
      <w:proofErr w:type="spellStart"/>
      <w:r w:rsidRPr="005574E7">
        <w:rPr>
          <w:rFonts w:ascii="Monserat" w:eastAsia="Montserrat" w:hAnsi="Monserat" w:cs="Montserrat"/>
        </w:rPr>
        <w:t>obligaţia</w:t>
      </w:r>
      <w:proofErr w:type="spellEnd"/>
      <w:r w:rsidRPr="005574E7">
        <w:rPr>
          <w:rFonts w:ascii="Monserat" w:eastAsia="Montserrat" w:hAnsi="Monserat" w:cs="Montserrat"/>
        </w:rPr>
        <w:t xml:space="preserve"> de a depune cererea de rambursare aferentă cererii de plată la autoritatea de management, în care este justificata  prin documente, utilizarea sumelor decontate prin cererea de plată, inclusiv </w:t>
      </w:r>
      <w:proofErr w:type="spellStart"/>
      <w:r w:rsidRPr="005574E7">
        <w:rPr>
          <w:rFonts w:ascii="Monserat" w:eastAsia="Montserrat" w:hAnsi="Monserat" w:cs="Montserrat"/>
        </w:rPr>
        <w:t>contributia</w:t>
      </w:r>
      <w:proofErr w:type="spellEnd"/>
      <w:r w:rsidRPr="005574E7">
        <w:rPr>
          <w:rFonts w:ascii="Monserat" w:eastAsia="Montserrat" w:hAnsi="Monserat" w:cs="Montserrat"/>
        </w:rPr>
        <w:t xml:space="preserve"> proprie a beneficiarului.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partenerului/partenerilor.</w:t>
      </w:r>
    </w:p>
    <w:p w14:paraId="000004B2"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Cerere de rambursare aferentă cererii de plată - cererea depusă de către un beneficiar/lider al unui parteneriat prin care se justifică utilizarea sumelor plătite de către autoritatea de management ca urmare a cererii de plată</w:t>
      </w:r>
    </w:p>
    <w:p w14:paraId="000004B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Beneficiarii/Liderii de parteneriat/Partenerii au </w:t>
      </w:r>
      <w:proofErr w:type="spellStart"/>
      <w:r w:rsidRPr="005574E7">
        <w:rPr>
          <w:rFonts w:ascii="Monserat" w:eastAsia="Montserrat" w:hAnsi="Monserat" w:cs="Montserrat"/>
        </w:rPr>
        <w:t>obligaţia</w:t>
      </w:r>
      <w:proofErr w:type="spellEnd"/>
      <w:r w:rsidRPr="005574E7">
        <w:rPr>
          <w:rFonts w:ascii="Monserat" w:eastAsia="Montserrat" w:hAnsi="Monserat" w:cs="Montserrat"/>
        </w:rPr>
        <w:t xml:space="preserve"> restituirii integrale sau </w:t>
      </w:r>
      <w:proofErr w:type="spellStart"/>
      <w:r w:rsidRPr="005574E7">
        <w:rPr>
          <w:rFonts w:ascii="Monserat" w:eastAsia="Montserrat" w:hAnsi="Monserat" w:cs="Montserrat"/>
        </w:rPr>
        <w:t>parţiale</w:t>
      </w:r>
      <w:proofErr w:type="spellEnd"/>
      <w:r w:rsidRPr="005574E7">
        <w:rPr>
          <w:rFonts w:ascii="Monserat" w:eastAsia="Montserrat" w:hAnsi="Monserat" w:cs="Montserrat"/>
        </w:rPr>
        <w:t xml:space="preserve"> a sumelor virate în cazul proiectelor pentru care </w:t>
      </w:r>
      <w:proofErr w:type="spellStart"/>
      <w:r w:rsidRPr="005574E7">
        <w:rPr>
          <w:rFonts w:ascii="Monserat" w:eastAsia="Montserrat" w:hAnsi="Monserat" w:cs="Montserrat"/>
        </w:rPr>
        <w:t>aceştia</w:t>
      </w:r>
      <w:proofErr w:type="spellEnd"/>
      <w:r w:rsidRPr="005574E7">
        <w:rPr>
          <w:rFonts w:ascii="Monserat" w:eastAsia="Montserrat" w:hAnsi="Monserat" w:cs="Montserrat"/>
        </w:rPr>
        <w:t xml:space="preserve"> nu justifică prin cereri de rambursare utilizarea acestora.</w:t>
      </w:r>
    </w:p>
    <w:p w14:paraId="000004B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Recuperarea sumelor se efectuează pe baza mecanismului detaliat la art. 20 din OUG 133/2021.</w:t>
      </w:r>
    </w:p>
    <w:p w14:paraId="000004B5"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Nerespectarea termenului de depunere a cererii de rambursare aferente unei cereri de plata, de către beneficiari/ lideri de parteneriat constituie încălcarea contractului de </w:t>
      </w:r>
      <w:proofErr w:type="spellStart"/>
      <w:r w:rsidRPr="005574E7">
        <w:rPr>
          <w:rFonts w:ascii="Monserat" w:eastAsia="Montserrat" w:hAnsi="Monserat" w:cs="Montserrat"/>
        </w:rPr>
        <w:t>finantare</w:t>
      </w:r>
      <w:proofErr w:type="spellEnd"/>
      <w:r w:rsidRPr="005574E7">
        <w:rPr>
          <w:rFonts w:ascii="Monserat" w:eastAsia="Montserrat" w:hAnsi="Monserat" w:cs="Montserrat"/>
        </w:rPr>
        <w:t>, autoritatea de management putând decide rezilierea acestuia/revocarea acesteia.</w:t>
      </w:r>
    </w:p>
    <w:p w14:paraId="000004B6" w14:textId="77777777" w:rsidR="00473F28" w:rsidRPr="005574E7" w:rsidRDefault="00FD3028" w:rsidP="00626C8F">
      <w:pPr>
        <w:pStyle w:val="Heading1"/>
        <w:numPr>
          <w:ilvl w:val="1"/>
          <w:numId w:val="8"/>
        </w:numPr>
        <w:spacing w:before="0" w:after="0"/>
        <w:jc w:val="both"/>
        <w:rPr>
          <w:rFonts w:ascii="Monserat" w:eastAsia="Montserrat" w:hAnsi="Monserat" w:cs="Montserrat"/>
          <w:sz w:val="22"/>
          <w:szCs w:val="22"/>
        </w:rPr>
      </w:pPr>
      <w:bookmarkStart w:id="195" w:name="_Toc160719024"/>
      <w:r w:rsidRPr="005574E7">
        <w:rPr>
          <w:rFonts w:ascii="Monserat" w:eastAsia="Montserrat" w:hAnsi="Monserat" w:cs="Montserrat"/>
          <w:sz w:val="24"/>
          <w:szCs w:val="24"/>
        </w:rPr>
        <w:t>Mecanismul cererilor de rambursare</w:t>
      </w:r>
      <w:bookmarkEnd w:id="195"/>
      <w:r w:rsidRPr="005574E7">
        <w:rPr>
          <w:rFonts w:ascii="Monserat" w:eastAsia="Montserrat" w:hAnsi="Monserat" w:cs="Montserrat"/>
          <w:sz w:val="22"/>
          <w:szCs w:val="22"/>
        </w:rPr>
        <w:t xml:space="preserve"> </w:t>
      </w:r>
      <w:r w:rsidRPr="005574E7">
        <w:rPr>
          <w:rFonts w:ascii="Monserat" w:eastAsia="Montserrat" w:hAnsi="Monserat" w:cs="Montserrat"/>
          <w:sz w:val="22"/>
          <w:szCs w:val="22"/>
        </w:rPr>
        <w:tab/>
      </w:r>
    </w:p>
    <w:p w14:paraId="000004B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Mecanismul cererilor de rambursare este reglementat de cap V, art. 25 din O.U.G. nr. 133/17.12.2021 si prin H.G. nr. 829/2022 pentru aprobarea Normelor metodologice de aplicare a prevederilor </w:t>
      </w:r>
      <w:proofErr w:type="spellStart"/>
      <w:r w:rsidRPr="005574E7">
        <w:rPr>
          <w:rFonts w:ascii="Monserat" w:eastAsia="Montserrat" w:hAnsi="Monserat" w:cs="Montserrat"/>
        </w:rPr>
        <w:t>Ordonanţei</w:t>
      </w:r>
      <w:proofErr w:type="spellEnd"/>
      <w:r w:rsidRPr="005574E7">
        <w:rPr>
          <w:rFonts w:ascii="Monserat" w:eastAsia="Montserrat" w:hAnsi="Monserat" w:cs="Montserrat"/>
        </w:rPr>
        <w:t xml:space="preserve"> de </w:t>
      </w:r>
      <w:proofErr w:type="spellStart"/>
      <w:r w:rsidRPr="005574E7">
        <w:rPr>
          <w:rFonts w:ascii="Monserat" w:eastAsia="Montserrat" w:hAnsi="Monserat" w:cs="Montserrat"/>
        </w:rPr>
        <w:t>urgenţă</w:t>
      </w:r>
      <w:proofErr w:type="spellEnd"/>
      <w:r w:rsidRPr="005574E7">
        <w:rPr>
          <w:rFonts w:ascii="Monserat" w:eastAsia="Montserrat" w:hAnsi="Monserat" w:cs="Montserrat"/>
        </w:rPr>
        <w:t xml:space="preserve"> a Guvernului nr. 133/17.12.2021.</w:t>
      </w:r>
    </w:p>
    <w:p w14:paraId="000004B8"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procesul de implementare a programelor, </w:t>
      </w:r>
      <w:proofErr w:type="spellStart"/>
      <w:r w:rsidRPr="005574E7">
        <w:rPr>
          <w:rFonts w:ascii="Monserat" w:eastAsia="Montserrat" w:hAnsi="Monserat" w:cs="Montserrat"/>
        </w:rPr>
        <w:t>autorităţile</w:t>
      </w:r>
      <w:proofErr w:type="spellEnd"/>
      <w:r w:rsidRPr="005574E7">
        <w:rPr>
          <w:rFonts w:ascii="Monserat" w:eastAsia="Montserrat" w:hAnsi="Monserat" w:cs="Montserrat"/>
        </w:rPr>
        <w:t xml:space="preserve"> de management pot utiliza mecanismul cererilor de rambursare.</w:t>
      </w:r>
    </w:p>
    <w:p w14:paraId="000004B9" w14:textId="3BD9F70D"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Beneficiarii/Liderii de parteneriat au obligația de a depune la autoritățile de management cereri de rambursare pentru decontarea cheltuielile efectuate in cadrul proiectului. In cadrul implement</w:t>
      </w:r>
      <w:r w:rsidR="00866715">
        <w:rPr>
          <w:rFonts w:ascii="Monserat" w:eastAsia="Montserrat" w:hAnsi="Monserat" w:cs="Montserrat"/>
        </w:rPr>
        <w:t>ă</w:t>
      </w:r>
      <w:r w:rsidRPr="005574E7">
        <w:rPr>
          <w:rFonts w:ascii="Monserat" w:eastAsia="Montserrat" w:hAnsi="Monserat" w:cs="Montserrat"/>
        </w:rPr>
        <w:t>rii unui proiect, Beneficiarii pot depune urm</w:t>
      </w:r>
      <w:r w:rsidR="00866715">
        <w:rPr>
          <w:rFonts w:ascii="Monserat" w:eastAsia="Montserrat" w:hAnsi="Monserat" w:cs="Montserrat"/>
        </w:rPr>
        <w:t>ă</w:t>
      </w:r>
      <w:r w:rsidRPr="005574E7">
        <w:rPr>
          <w:rFonts w:ascii="Monserat" w:eastAsia="Montserrat" w:hAnsi="Monserat" w:cs="Montserrat"/>
        </w:rPr>
        <w:t>toarele tipuri de cereri de rambursare:</w:t>
      </w:r>
    </w:p>
    <w:p w14:paraId="000004BA" w14:textId="77777777" w:rsidR="00473F28" w:rsidRPr="005574E7" w:rsidRDefault="00FD3028">
      <w:pPr>
        <w:numPr>
          <w:ilvl w:val="0"/>
          <w:numId w:val="20"/>
        </w:numPr>
        <w:pBdr>
          <w:top w:val="nil"/>
          <w:left w:val="nil"/>
          <w:bottom w:val="nil"/>
          <w:right w:val="nil"/>
          <w:between w:val="nil"/>
        </w:pBdr>
        <w:spacing w:before="120"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Cereri de rambursarea aferente cererilor de plata, prin care se justifica sumele acordate prin mecanismul cererilor de plata (vezi </w:t>
      </w:r>
      <w:proofErr w:type="spellStart"/>
      <w:r w:rsidRPr="005574E7">
        <w:rPr>
          <w:rFonts w:ascii="Monserat" w:eastAsia="Montserrat" w:hAnsi="Monserat" w:cs="Montserrat"/>
          <w:color w:val="000000"/>
        </w:rPr>
        <w:t>Sectiunea</w:t>
      </w:r>
      <w:proofErr w:type="spellEnd"/>
      <w:r w:rsidRPr="005574E7">
        <w:rPr>
          <w:rFonts w:ascii="Monserat" w:eastAsia="Montserrat" w:hAnsi="Monserat" w:cs="Montserrat"/>
          <w:color w:val="000000"/>
        </w:rPr>
        <w:t xml:space="preserve"> 12.2).</w:t>
      </w:r>
    </w:p>
    <w:p w14:paraId="000004BB" w14:textId="41C74914" w:rsidR="00473F28" w:rsidRPr="005574E7" w:rsidRDefault="00FD3028">
      <w:pPr>
        <w:numPr>
          <w:ilvl w:val="0"/>
          <w:numId w:val="20"/>
        </w:numPr>
        <w:pBdr>
          <w:top w:val="nil"/>
          <w:left w:val="nil"/>
          <w:bottom w:val="nil"/>
          <w:right w:val="nil"/>
          <w:between w:val="nil"/>
        </w:pBdr>
        <w:spacing w:after="12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Cereri de </w:t>
      </w:r>
      <w:proofErr w:type="spellStart"/>
      <w:r w:rsidRPr="005574E7">
        <w:rPr>
          <w:rFonts w:ascii="Monserat" w:eastAsia="Montserrat" w:hAnsi="Monserat" w:cs="Montserrat"/>
          <w:color w:val="000000"/>
        </w:rPr>
        <w:t>rambus</w:t>
      </w:r>
      <w:r w:rsidR="00866715">
        <w:rPr>
          <w:rFonts w:ascii="Monserat" w:eastAsia="Montserrat" w:hAnsi="Monserat" w:cs="Montserrat"/>
          <w:color w:val="000000"/>
        </w:rPr>
        <w:t>r</w:t>
      </w:r>
      <w:r w:rsidRPr="005574E7">
        <w:rPr>
          <w:rFonts w:ascii="Monserat" w:eastAsia="Montserrat" w:hAnsi="Monserat" w:cs="Montserrat"/>
          <w:color w:val="000000"/>
        </w:rPr>
        <w:t>are</w:t>
      </w:r>
      <w:proofErr w:type="spellEnd"/>
      <w:r w:rsidRPr="005574E7">
        <w:rPr>
          <w:rFonts w:ascii="Monserat" w:eastAsia="Montserrat" w:hAnsi="Monserat" w:cs="Montserrat"/>
          <w:color w:val="000000"/>
        </w:rPr>
        <w:t xml:space="preserve"> prin care se solicită </w:t>
      </w:r>
      <w:proofErr w:type="spellStart"/>
      <w:r w:rsidRPr="005574E7">
        <w:rPr>
          <w:rFonts w:ascii="Monserat" w:eastAsia="Montserrat" w:hAnsi="Monserat" w:cs="Montserrat"/>
          <w:color w:val="000000"/>
        </w:rPr>
        <w:t>autorităţii</w:t>
      </w:r>
      <w:proofErr w:type="spellEnd"/>
      <w:r w:rsidRPr="005574E7">
        <w:rPr>
          <w:rFonts w:ascii="Monserat" w:eastAsia="Montserrat" w:hAnsi="Monserat" w:cs="Montserrat"/>
          <w:color w:val="000000"/>
        </w:rPr>
        <w:t xml:space="preserve"> de management virarea sumelor aferente cheltuielilor eligibile efectuate conform contractului/deciziei de </w:t>
      </w:r>
      <w:proofErr w:type="spellStart"/>
      <w:r w:rsidRPr="005574E7">
        <w:rPr>
          <w:rFonts w:ascii="Monserat" w:eastAsia="Montserrat" w:hAnsi="Monserat" w:cs="Montserrat"/>
          <w:color w:val="000000"/>
        </w:rPr>
        <w:t>finanţare</w:t>
      </w:r>
      <w:proofErr w:type="spellEnd"/>
      <w:r w:rsidRPr="005574E7">
        <w:rPr>
          <w:rFonts w:ascii="Monserat" w:eastAsia="Montserrat" w:hAnsi="Monserat" w:cs="Montserrat"/>
          <w:color w:val="000000"/>
        </w:rPr>
        <w:t xml:space="preserve"> sau prin care se justifică utilizarea </w:t>
      </w:r>
      <w:proofErr w:type="spellStart"/>
      <w:r w:rsidRPr="005574E7">
        <w:rPr>
          <w:rFonts w:ascii="Monserat" w:eastAsia="Montserrat" w:hAnsi="Monserat" w:cs="Montserrat"/>
          <w:color w:val="000000"/>
        </w:rPr>
        <w:t>prefinanţării</w:t>
      </w:r>
      <w:proofErr w:type="spellEnd"/>
      <w:r w:rsidRPr="005574E7">
        <w:rPr>
          <w:rFonts w:ascii="Monserat" w:eastAsia="Montserrat" w:hAnsi="Monserat" w:cs="Montserrat"/>
          <w:color w:val="000000"/>
        </w:rPr>
        <w:t xml:space="preserve"> (vezi </w:t>
      </w:r>
      <w:proofErr w:type="spellStart"/>
      <w:r w:rsidRPr="005574E7">
        <w:rPr>
          <w:rFonts w:ascii="Monserat" w:eastAsia="Montserrat" w:hAnsi="Monserat" w:cs="Montserrat"/>
          <w:color w:val="000000"/>
        </w:rPr>
        <w:t>Sectiunea</w:t>
      </w:r>
      <w:proofErr w:type="spellEnd"/>
      <w:r w:rsidRPr="005574E7">
        <w:rPr>
          <w:rFonts w:ascii="Monserat" w:eastAsia="Montserrat" w:hAnsi="Monserat" w:cs="Montserrat"/>
          <w:color w:val="000000"/>
        </w:rPr>
        <w:t xml:space="preserve"> 12.1).</w:t>
      </w:r>
    </w:p>
    <w:p w14:paraId="000004B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termen de maximum 20 de zile lucrătoare de la data depunerii de către beneficiar/liderul de parteneriat la autoritatea de management a cererii de rambursare întocmite conform contractului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autoritatea de management autorizează cheltuielile eligibile cuprinse în cererea de rambursare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efectuează plata sumelor autorizate în termen de 3 zile lucrătoare de la momentul de la care autoritatea de management dispune de resurse în conturile sale. După efectuarea </w:t>
      </w:r>
      <w:proofErr w:type="spellStart"/>
      <w:r w:rsidRPr="005574E7">
        <w:rPr>
          <w:rFonts w:ascii="Monserat" w:eastAsia="Montserrat" w:hAnsi="Monserat" w:cs="Montserrat"/>
        </w:rPr>
        <w:t>plăţii</w:t>
      </w:r>
      <w:proofErr w:type="spellEnd"/>
      <w:r w:rsidRPr="005574E7">
        <w:rPr>
          <w:rFonts w:ascii="Monserat" w:eastAsia="Montserrat" w:hAnsi="Monserat" w:cs="Montserrat"/>
        </w:rPr>
        <w:t>, autoritatea de management notifică beneficiarilor/liderilor de parteneriat/ partenerilor plata aferentă cheltuielilor autorizate din cererea de rambursare.</w:t>
      </w:r>
    </w:p>
    <w:p w14:paraId="000004B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depunerea de către beneficiar/liderul de parteneriat a unor documente </w:t>
      </w:r>
      <w:proofErr w:type="spellStart"/>
      <w:r w:rsidRPr="005574E7">
        <w:rPr>
          <w:rFonts w:ascii="Monserat" w:eastAsia="Montserrat" w:hAnsi="Monserat" w:cs="Montserrat"/>
        </w:rPr>
        <w:t>adiţionale</w:t>
      </w:r>
      <w:proofErr w:type="spellEnd"/>
      <w:r w:rsidRPr="005574E7">
        <w:rPr>
          <w:rFonts w:ascii="Monserat" w:eastAsia="Montserrat" w:hAnsi="Monserat" w:cs="Montserrat"/>
        </w:rPr>
        <w:t xml:space="preserve"> sau clarificări solicitate de autoritatea de management sau de organismul intermediar, termenul de 20 de zile lucrătoare poate fi întrerupt fără ca perioadele de întrerupere cumulate să </w:t>
      </w:r>
      <w:proofErr w:type="spellStart"/>
      <w:r w:rsidRPr="005574E7">
        <w:rPr>
          <w:rFonts w:ascii="Monserat" w:eastAsia="Montserrat" w:hAnsi="Monserat" w:cs="Montserrat"/>
        </w:rPr>
        <w:t>depăşească</w:t>
      </w:r>
      <w:proofErr w:type="spellEnd"/>
      <w:r w:rsidRPr="005574E7">
        <w:rPr>
          <w:rFonts w:ascii="Monserat" w:eastAsia="Montserrat" w:hAnsi="Monserat" w:cs="Montserrat"/>
        </w:rPr>
        <w:t xml:space="preserve"> 10 zile lucrătoare.</w:t>
      </w:r>
    </w:p>
    <w:p w14:paraId="000004B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cazul cererii de rambursare finale depuse de beneficiar/liderul de parteneriat în cadrul proiectului, termenul de 20 de zile </w:t>
      </w:r>
      <w:proofErr w:type="spellStart"/>
      <w:r w:rsidRPr="005574E7">
        <w:rPr>
          <w:rFonts w:ascii="Monserat" w:eastAsia="Montserrat" w:hAnsi="Monserat" w:cs="Montserrat"/>
        </w:rPr>
        <w:t>lucratoare</w:t>
      </w:r>
      <w:proofErr w:type="spellEnd"/>
      <w:r w:rsidRPr="005574E7">
        <w:rPr>
          <w:rFonts w:ascii="Monserat" w:eastAsia="Montserrat" w:hAnsi="Monserat" w:cs="Montserrat"/>
        </w:rPr>
        <w:t xml:space="preserve"> poate fi prelungit cu durata necesară efectuării tuturor verificărilor procedurale specifice autorizării </w:t>
      </w:r>
      <w:proofErr w:type="spellStart"/>
      <w:r w:rsidRPr="005574E7">
        <w:rPr>
          <w:rFonts w:ascii="Monserat" w:eastAsia="Montserrat" w:hAnsi="Monserat" w:cs="Montserrat"/>
        </w:rPr>
        <w:t>plăţii</w:t>
      </w:r>
      <w:proofErr w:type="spellEnd"/>
      <w:r w:rsidRPr="005574E7">
        <w:rPr>
          <w:rFonts w:ascii="Monserat" w:eastAsia="Montserrat" w:hAnsi="Monserat" w:cs="Montserrat"/>
        </w:rPr>
        <w:t xml:space="preserve"> finale, cu respectarea art. 74 alin. (1) lit. (b) din Regulamentul (UE) 2021/1.060.</w:t>
      </w:r>
    </w:p>
    <w:p w14:paraId="000004B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Nedepunerea de către beneficiar/liderul de parteneriat a documentelor sau clarificărilor solicitate în termenul prevăzut în contractul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atrage respingerea </w:t>
      </w:r>
      <w:proofErr w:type="spellStart"/>
      <w:r w:rsidRPr="005574E7">
        <w:rPr>
          <w:rFonts w:ascii="Monserat" w:eastAsia="Montserrat" w:hAnsi="Monserat" w:cs="Montserrat"/>
        </w:rPr>
        <w:t>parţială</w:t>
      </w:r>
      <w:proofErr w:type="spellEnd"/>
      <w:r w:rsidRPr="005574E7">
        <w:rPr>
          <w:rFonts w:ascii="Monserat" w:eastAsia="Montserrat" w:hAnsi="Monserat" w:cs="Montserrat"/>
        </w:rPr>
        <w:t xml:space="preserve"> sau totală, după caz, a cererii de rambursare.</w:t>
      </w:r>
    </w:p>
    <w:p w14:paraId="000004C0"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w:t>
      </w:r>
      <w:proofErr w:type="spellStart"/>
      <w:r w:rsidRPr="005574E7">
        <w:rPr>
          <w:rFonts w:ascii="Monserat" w:eastAsia="Montserrat" w:hAnsi="Monserat" w:cs="Montserrat"/>
        </w:rPr>
        <w:t>finanţare</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prevederilor acordului de parteneriat, parte integrantă a acestuia/acesteia.</w:t>
      </w:r>
    </w:p>
    <w:p w14:paraId="000004C1" w14:textId="02115EEE" w:rsidR="00473F28" w:rsidRPr="005574E7" w:rsidRDefault="00FD3028" w:rsidP="00626C8F">
      <w:pPr>
        <w:pStyle w:val="Heading1"/>
        <w:numPr>
          <w:ilvl w:val="1"/>
          <w:numId w:val="8"/>
        </w:numPr>
        <w:spacing w:before="0" w:after="0"/>
        <w:jc w:val="both"/>
        <w:rPr>
          <w:rFonts w:ascii="Monserat" w:eastAsia="Montserrat" w:hAnsi="Monserat" w:cs="Montserrat"/>
          <w:sz w:val="22"/>
          <w:szCs w:val="22"/>
        </w:rPr>
      </w:pPr>
      <w:bookmarkStart w:id="196" w:name="_heading=h.35nkun2" w:colFirst="0" w:colLast="0"/>
      <w:bookmarkStart w:id="197" w:name="_Toc160719025"/>
      <w:bookmarkEnd w:id="196"/>
      <w:r w:rsidRPr="005574E7">
        <w:rPr>
          <w:rFonts w:ascii="Monserat" w:eastAsia="Montserrat" w:hAnsi="Monserat" w:cs="Montserrat"/>
          <w:bCs w:val="0"/>
          <w:sz w:val="24"/>
          <w:szCs w:val="24"/>
        </w:rPr>
        <w:t>Graficul cererilor</w:t>
      </w:r>
      <w:r w:rsidRPr="005574E7">
        <w:rPr>
          <w:rFonts w:ascii="Monserat" w:eastAsia="Montserrat" w:hAnsi="Monserat" w:cs="Montserrat"/>
          <w:sz w:val="24"/>
          <w:szCs w:val="24"/>
        </w:rPr>
        <w:t xml:space="preserve"> de </w:t>
      </w:r>
      <w:proofErr w:type="spellStart"/>
      <w:r w:rsidRPr="005574E7">
        <w:rPr>
          <w:rFonts w:ascii="Monserat" w:eastAsia="Montserrat" w:hAnsi="Monserat" w:cs="Montserrat"/>
          <w:sz w:val="24"/>
          <w:szCs w:val="24"/>
        </w:rPr>
        <w:t>prefinan</w:t>
      </w:r>
      <w:r w:rsidR="00866715">
        <w:rPr>
          <w:rFonts w:ascii="Monserat" w:eastAsia="Montserrat" w:hAnsi="Monserat" w:cs="Montserrat"/>
          <w:sz w:val="24"/>
          <w:szCs w:val="24"/>
        </w:rPr>
        <w:t>ț</w:t>
      </w:r>
      <w:r w:rsidRPr="005574E7">
        <w:rPr>
          <w:rFonts w:ascii="Monserat" w:eastAsia="Montserrat" w:hAnsi="Monserat" w:cs="Montserrat"/>
          <w:sz w:val="24"/>
          <w:szCs w:val="24"/>
        </w:rPr>
        <w:t>are</w:t>
      </w:r>
      <w:proofErr w:type="spellEnd"/>
      <w:r w:rsidRPr="005574E7">
        <w:rPr>
          <w:rFonts w:ascii="Monserat" w:eastAsia="Montserrat" w:hAnsi="Monserat" w:cs="Montserrat"/>
          <w:sz w:val="24"/>
          <w:szCs w:val="24"/>
        </w:rPr>
        <w:t>/</w:t>
      </w:r>
      <w:r w:rsidR="00866715">
        <w:rPr>
          <w:rFonts w:ascii="Monserat" w:eastAsia="Montserrat" w:hAnsi="Monserat" w:cs="Montserrat"/>
          <w:sz w:val="24"/>
          <w:szCs w:val="24"/>
        </w:rPr>
        <w:t xml:space="preserve"> </w:t>
      </w:r>
      <w:r w:rsidRPr="005574E7">
        <w:rPr>
          <w:rFonts w:ascii="Monserat" w:eastAsia="Montserrat" w:hAnsi="Monserat" w:cs="Montserrat"/>
          <w:sz w:val="24"/>
          <w:szCs w:val="24"/>
        </w:rPr>
        <w:t>plată/</w:t>
      </w:r>
      <w:r w:rsidR="00866715">
        <w:rPr>
          <w:rFonts w:ascii="Monserat" w:eastAsia="Montserrat" w:hAnsi="Monserat" w:cs="Montserrat"/>
          <w:sz w:val="24"/>
          <w:szCs w:val="24"/>
        </w:rPr>
        <w:t xml:space="preserve"> </w:t>
      </w:r>
      <w:r w:rsidRPr="005574E7">
        <w:rPr>
          <w:rFonts w:ascii="Monserat" w:eastAsia="Montserrat" w:hAnsi="Monserat" w:cs="Montserrat"/>
          <w:sz w:val="24"/>
          <w:szCs w:val="24"/>
        </w:rPr>
        <w:t>rambursare</w:t>
      </w:r>
      <w:bookmarkEnd w:id="197"/>
    </w:p>
    <w:p w14:paraId="000004C2" w14:textId="6F737061"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Beneficiarii de finanțare vor elabora graficul de depunere al cererilor de </w:t>
      </w:r>
      <w:proofErr w:type="spellStart"/>
      <w:r w:rsidRPr="005574E7">
        <w:rPr>
          <w:rFonts w:ascii="Monserat" w:eastAsia="Montserrat" w:hAnsi="Monserat" w:cs="Montserrat"/>
        </w:rPr>
        <w:t>prefinanțare</w:t>
      </w:r>
      <w:proofErr w:type="spellEnd"/>
      <w:r w:rsidRPr="005574E7">
        <w:rPr>
          <w:rFonts w:ascii="Monserat" w:eastAsia="Montserrat" w:hAnsi="Monserat" w:cs="Montserrat"/>
        </w:rPr>
        <w:t>/ plată/</w:t>
      </w:r>
      <w:r w:rsidR="00866715">
        <w:rPr>
          <w:rFonts w:ascii="Monserat" w:eastAsia="Montserrat" w:hAnsi="Monserat" w:cs="Montserrat"/>
        </w:rPr>
        <w:t xml:space="preserve"> </w:t>
      </w:r>
      <w:r w:rsidRPr="005574E7">
        <w:rPr>
          <w:rFonts w:ascii="Monserat" w:eastAsia="Montserrat" w:hAnsi="Monserat" w:cs="Montserrat"/>
        </w:rPr>
        <w:t>rambursare, anexă la contractul de finanțare, în corelare cu calendarul proiectului, activitățile previzionate, indicatorii de etapă și bugetul proiectului, din cererea de finanțare.</w:t>
      </w:r>
    </w:p>
    <w:p w14:paraId="000004C3" w14:textId="77777777" w:rsidR="00473F28" w:rsidRPr="005574E7" w:rsidRDefault="00FD3028" w:rsidP="00626C8F">
      <w:pPr>
        <w:pStyle w:val="Heading1"/>
        <w:numPr>
          <w:ilvl w:val="1"/>
          <w:numId w:val="8"/>
        </w:numPr>
        <w:spacing w:before="0" w:after="0"/>
        <w:jc w:val="both"/>
        <w:rPr>
          <w:rFonts w:ascii="Monserat" w:eastAsia="Montserrat" w:hAnsi="Monserat" w:cs="Montserrat"/>
          <w:sz w:val="24"/>
          <w:szCs w:val="24"/>
        </w:rPr>
      </w:pPr>
      <w:bookmarkStart w:id="198" w:name="_Toc160719026"/>
      <w:r w:rsidRPr="005574E7">
        <w:rPr>
          <w:rFonts w:ascii="Monserat" w:eastAsia="Montserrat" w:hAnsi="Monserat" w:cs="Montserrat"/>
          <w:sz w:val="24"/>
          <w:szCs w:val="24"/>
        </w:rPr>
        <w:t>Vizitele la fața locului</w:t>
      </w:r>
      <w:bookmarkEnd w:id="198"/>
    </w:p>
    <w:p w14:paraId="000004C4" w14:textId="523575DA" w:rsidR="00473F28" w:rsidRPr="005574E7" w:rsidRDefault="00FD3028">
      <w:pPr>
        <w:ind w:hanging="2"/>
        <w:jc w:val="both"/>
        <w:rPr>
          <w:rFonts w:ascii="Monserat" w:eastAsia="Montserrat" w:hAnsi="Monserat" w:cs="Montserrat"/>
        </w:rPr>
      </w:pPr>
      <w:r w:rsidRPr="005574E7">
        <w:rPr>
          <w:rFonts w:ascii="Monserat" w:eastAsia="Montserrat" w:hAnsi="Monserat" w:cs="Montserrat"/>
        </w:rPr>
        <w:t>Conform Regulamentului CE nr. 1060/2021, Art. 74, Autoritatea de Management va efectua vizite pe teren pentru a verifica dacă lucr</w:t>
      </w:r>
      <w:r w:rsidR="00866715">
        <w:rPr>
          <w:rFonts w:ascii="Monserat" w:eastAsia="Montserrat" w:hAnsi="Monserat" w:cs="Montserrat"/>
        </w:rPr>
        <w:t>ă</w:t>
      </w:r>
      <w:r w:rsidRPr="005574E7">
        <w:rPr>
          <w:rFonts w:ascii="Monserat" w:eastAsia="Montserrat" w:hAnsi="Monserat" w:cs="Montserrat"/>
        </w:rPr>
        <w:t xml:space="preserve">rile au fost executate, produsele au fost furnizate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serviciile prestate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dacă cheltuielile declarate de beneficiarii proiectelor au fost efectuate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sunt în conformitate cu regulamentele </w:t>
      </w:r>
      <w:proofErr w:type="spellStart"/>
      <w:r w:rsidRPr="005574E7">
        <w:rPr>
          <w:rFonts w:ascii="Monserat" w:eastAsia="Montserrat" w:hAnsi="Monserat" w:cs="Montserrat"/>
        </w:rPr>
        <w:t>Comunităţii</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cu </w:t>
      </w:r>
      <w:proofErr w:type="spellStart"/>
      <w:r w:rsidRPr="005574E7">
        <w:rPr>
          <w:rFonts w:ascii="Monserat" w:eastAsia="Montserrat" w:hAnsi="Monserat" w:cs="Montserrat"/>
        </w:rPr>
        <w:t>legislaţia</w:t>
      </w:r>
      <w:proofErr w:type="spellEnd"/>
      <w:r w:rsidRPr="005574E7">
        <w:rPr>
          <w:rFonts w:ascii="Monserat" w:eastAsia="Montserrat" w:hAnsi="Monserat" w:cs="Montserrat"/>
        </w:rPr>
        <w:t xml:space="preserve"> </w:t>
      </w:r>
      <w:proofErr w:type="spellStart"/>
      <w:r w:rsidRPr="005574E7">
        <w:rPr>
          <w:rFonts w:ascii="Monserat" w:eastAsia="Montserrat" w:hAnsi="Monserat" w:cs="Montserrat"/>
        </w:rPr>
        <w:t>naţională</w:t>
      </w:r>
      <w:proofErr w:type="spellEnd"/>
      <w:r w:rsidRPr="005574E7">
        <w:rPr>
          <w:rFonts w:ascii="Monserat" w:eastAsia="Montserrat" w:hAnsi="Monserat" w:cs="Montserrat"/>
        </w:rPr>
        <w:t xml:space="preserve">. </w:t>
      </w:r>
    </w:p>
    <w:p w14:paraId="000004C5"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Verificările prevăzute la art. 74 alin. (2) din Regulamentul (UE) nr.1060/2021 cuprind:</w:t>
      </w:r>
    </w:p>
    <w:p w14:paraId="000004C6" w14:textId="77777777" w:rsidR="00473F28" w:rsidRPr="005574E7" w:rsidRDefault="00FD3028">
      <w:pPr>
        <w:numPr>
          <w:ilvl w:val="0"/>
          <w:numId w:val="20"/>
        </w:numPr>
        <w:pBdr>
          <w:top w:val="nil"/>
          <w:left w:val="nil"/>
          <w:bottom w:val="nil"/>
          <w:right w:val="nil"/>
          <w:between w:val="nil"/>
        </w:pBdr>
        <w:spacing w:before="120"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verificări administrative ale documentelor ce </w:t>
      </w:r>
      <w:proofErr w:type="spellStart"/>
      <w:r w:rsidRPr="005574E7">
        <w:rPr>
          <w:rFonts w:ascii="Monserat" w:eastAsia="Montserrat" w:hAnsi="Monserat" w:cs="Montserrat"/>
          <w:color w:val="000000"/>
        </w:rPr>
        <w:t>însoţesc</w:t>
      </w:r>
      <w:proofErr w:type="spellEnd"/>
      <w:r w:rsidRPr="005574E7">
        <w:rPr>
          <w:rFonts w:ascii="Monserat" w:eastAsia="Montserrat" w:hAnsi="Monserat" w:cs="Montserrat"/>
          <w:color w:val="000000"/>
        </w:rPr>
        <w:t xml:space="preserve"> cererile de </w:t>
      </w:r>
      <w:proofErr w:type="spellStart"/>
      <w:r w:rsidRPr="005574E7">
        <w:rPr>
          <w:rFonts w:ascii="Monserat" w:eastAsia="Montserrat" w:hAnsi="Monserat" w:cs="Montserrat"/>
          <w:color w:val="000000"/>
        </w:rPr>
        <w:t>prefinanţare</w:t>
      </w:r>
      <w:proofErr w:type="spellEnd"/>
      <w:r w:rsidRPr="005574E7">
        <w:rPr>
          <w:rFonts w:ascii="Monserat" w:eastAsia="Montserrat" w:hAnsi="Monserat" w:cs="Montserrat"/>
          <w:color w:val="000000"/>
        </w:rPr>
        <w:t xml:space="preserve"> /plată/rambursare prezentate de beneficiarii proiectelor;</w:t>
      </w:r>
    </w:p>
    <w:p w14:paraId="000004C7" w14:textId="77777777" w:rsidR="00473F28" w:rsidRPr="005574E7" w:rsidRDefault="00FD3028">
      <w:pPr>
        <w:numPr>
          <w:ilvl w:val="0"/>
          <w:numId w:val="20"/>
        </w:numPr>
        <w:pBdr>
          <w:top w:val="nil"/>
          <w:left w:val="nil"/>
          <w:bottom w:val="nil"/>
          <w:right w:val="nil"/>
          <w:between w:val="nil"/>
        </w:pBdr>
        <w:spacing w:after="12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verificări la </w:t>
      </w:r>
      <w:proofErr w:type="spellStart"/>
      <w:r w:rsidRPr="005574E7">
        <w:rPr>
          <w:rFonts w:ascii="Monserat" w:eastAsia="Montserrat" w:hAnsi="Monserat" w:cs="Montserrat"/>
          <w:color w:val="000000"/>
        </w:rPr>
        <w:t>faţa</w:t>
      </w:r>
      <w:proofErr w:type="spellEnd"/>
      <w:r w:rsidRPr="005574E7">
        <w:rPr>
          <w:rFonts w:ascii="Monserat" w:eastAsia="Montserrat" w:hAnsi="Monserat" w:cs="Montserrat"/>
          <w:color w:val="000000"/>
        </w:rPr>
        <w:t xml:space="preserve"> locului ale proiectelor. </w:t>
      </w:r>
    </w:p>
    <w:p w14:paraId="000004C8" w14:textId="77777777" w:rsidR="00473F28" w:rsidRPr="005574E7" w:rsidRDefault="00473F28">
      <w:pPr>
        <w:ind w:hanging="2"/>
        <w:jc w:val="both"/>
        <w:rPr>
          <w:rFonts w:ascii="Monserat" w:eastAsia="Montserrat" w:hAnsi="Monserat" w:cs="Montserrat"/>
        </w:rPr>
      </w:pPr>
    </w:p>
    <w:p w14:paraId="000004C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Verificările pe teren au ca scop:</w:t>
      </w:r>
    </w:p>
    <w:p w14:paraId="000004CA" w14:textId="77777777" w:rsidR="00473F28" w:rsidRPr="005574E7" w:rsidRDefault="00FD3028">
      <w:pPr>
        <w:numPr>
          <w:ilvl w:val="0"/>
          <w:numId w:val="20"/>
        </w:numPr>
        <w:pBdr>
          <w:top w:val="nil"/>
          <w:left w:val="nil"/>
          <w:bottom w:val="nil"/>
          <w:right w:val="nil"/>
          <w:between w:val="nil"/>
        </w:pBdr>
        <w:spacing w:before="120"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să asigure că proiectul se realizează conform </w:t>
      </w:r>
      <w:proofErr w:type="spellStart"/>
      <w:r w:rsidRPr="005574E7">
        <w:rPr>
          <w:rFonts w:ascii="Monserat" w:eastAsia="Montserrat" w:hAnsi="Monserat" w:cs="Montserrat"/>
          <w:color w:val="000000"/>
        </w:rPr>
        <w:t>condiţiilor</w:t>
      </w:r>
      <w:proofErr w:type="spellEnd"/>
      <w:r w:rsidRPr="005574E7">
        <w:rPr>
          <w:rFonts w:ascii="Monserat" w:eastAsia="Montserrat" w:hAnsi="Monserat" w:cs="Montserrat"/>
          <w:color w:val="000000"/>
        </w:rPr>
        <w:t xml:space="preserve"> contractuale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activităţilor</w:t>
      </w:r>
      <w:proofErr w:type="spellEnd"/>
      <w:r w:rsidRPr="005574E7">
        <w:rPr>
          <w:rFonts w:ascii="Monserat" w:eastAsia="Montserrat" w:hAnsi="Monserat" w:cs="Montserrat"/>
          <w:color w:val="000000"/>
        </w:rPr>
        <w:t xml:space="preserve"> descrise în cererea de </w:t>
      </w:r>
      <w:proofErr w:type="spellStart"/>
      <w:r w:rsidRPr="005574E7">
        <w:rPr>
          <w:rFonts w:ascii="Monserat" w:eastAsia="Montserrat" w:hAnsi="Monserat" w:cs="Montserrat"/>
          <w:color w:val="000000"/>
        </w:rPr>
        <w:t>finanţare</w:t>
      </w:r>
      <w:proofErr w:type="spellEnd"/>
      <w:r w:rsidRPr="005574E7">
        <w:rPr>
          <w:rFonts w:ascii="Monserat" w:eastAsia="Montserrat" w:hAnsi="Monserat" w:cs="Montserrat"/>
          <w:color w:val="000000"/>
        </w:rPr>
        <w:t xml:space="preserve">; </w:t>
      </w:r>
    </w:p>
    <w:p w14:paraId="000004CB" w14:textId="0A2DFEC4" w:rsidR="00473F28" w:rsidRPr="005574E7" w:rsidRDefault="00FD3028">
      <w:pPr>
        <w:numPr>
          <w:ilvl w:val="0"/>
          <w:numId w:val="20"/>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să constate livrarea produsului / prestarea serviciului / </w:t>
      </w:r>
      <w:proofErr w:type="spellStart"/>
      <w:r w:rsidRPr="005574E7">
        <w:rPr>
          <w:rFonts w:ascii="Monserat" w:eastAsia="Montserrat" w:hAnsi="Monserat" w:cs="Montserrat"/>
          <w:color w:val="000000"/>
        </w:rPr>
        <w:t>executia</w:t>
      </w:r>
      <w:proofErr w:type="spellEnd"/>
      <w:r w:rsidRPr="005574E7">
        <w:rPr>
          <w:rFonts w:ascii="Monserat" w:eastAsia="Montserrat" w:hAnsi="Monserat" w:cs="Montserrat"/>
          <w:color w:val="000000"/>
        </w:rPr>
        <w:t xml:space="preserve"> lucr</w:t>
      </w:r>
      <w:r w:rsidR="00866715">
        <w:rPr>
          <w:rFonts w:ascii="Monserat" w:eastAsia="Montserrat" w:hAnsi="Monserat" w:cs="Montserrat"/>
          <w:color w:val="000000"/>
        </w:rPr>
        <w:t>ă</w:t>
      </w:r>
      <w:r w:rsidRPr="005574E7">
        <w:rPr>
          <w:rFonts w:ascii="Monserat" w:eastAsia="Montserrat" w:hAnsi="Monserat" w:cs="Montserrat"/>
          <w:color w:val="000000"/>
        </w:rPr>
        <w:t xml:space="preserve">rilor în conformitate cu termenii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condiţiile</w:t>
      </w:r>
      <w:proofErr w:type="spellEnd"/>
      <w:r w:rsidRPr="005574E7">
        <w:rPr>
          <w:rFonts w:ascii="Monserat" w:eastAsia="Montserrat" w:hAnsi="Monserat" w:cs="Montserrat"/>
          <w:color w:val="000000"/>
        </w:rPr>
        <w:t xml:space="preserve"> contractului economic, </w:t>
      </w:r>
      <w:proofErr w:type="spellStart"/>
      <w:r w:rsidRPr="005574E7">
        <w:rPr>
          <w:rFonts w:ascii="Monserat" w:eastAsia="Montserrat" w:hAnsi="Monserat" w:cs="Montserrat"/>
          <w:color w:val="000000"/>
        </w:rPr>
        <w:t>evoluţia</w:t>
      </w:r>
      <w:proofErr w:type="spellEnd"/>
      <w:r w:rsidRPr="005574E7">
        <w:rPr>
          <w:rFonts w:ascii="Monserat" w:eastAsia="Montserrat" w:hAnsi="Monserat" w:cs="Montserrat"/>
          <w:color w:val="000000"/>
        </w:rPr>
        <w:t xml:space="preserve"> fizică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respectarea normelor UE privind publicitatea, stadiul fizic de realizare a proiectului; </w:t>
      </w:r>
    </w:p>
    <w:p w14:paraId="000004CC" w14:textId="77777777" w:rsidR="00473F28" w:rsidRPr="005574E7" w:rsidRDefault="00FD3028">
      <w:pPr>
        <w:numPr>
          <w:ilvl w:val="0"/>
          <w:numId w:val="20"/>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verificarea pe teren va avea în vedere </w:t>
      </w:r>
      <w:proofErr w:type="spellStart"/>
      <w:r w:rsidRPr="005574E7">
        <w:rPr>
          <w:rFonts w:ascii="Monserat" w:eastAsia="Montserrat" w:hAnsi="Monserat" w:cs="Montserrat"/>
          <w:color w:val="000000"/>
        </w:rPr>
        <w:t>existenţa</w:t>
      </w:r>
      <w:proofErr w:type="spellEnd"/>
      <w:r w:rsidRPr="005574E7">
        <w:rPr>
          <w:rFonts w:ascii="Monserat" w:eastAsia="Montserrat" w:hAnsi="Monserat" w:cs="Montserrat"/>
          <w:color w:val="000000"/>
        </w:rPr>
        <w:t xml:space="preserve"> unui sistem de înregistrare în contabilitate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folosirea de coduri analitice distincte pentru </w:t>
      </w:r>
      <w:proofErr w:type="spellStart"/>
      <w:r w:rsidRPr="005574E7">
        <w:rPr>
          <w:rFonts w:ascii="Monserat" w:eastAsia="Montserrat" w:hAnsi="Monserat" w:cs="Montserrat"/>
          <w:color w:val="000000"/>
        </w:rPr>
        <w:t>activităţile</w:t>
      </w:r>
      <w:proofErr w:type="spellEnd"/>
      <w:r w:rsidRPr="005574E7">
        <w:rPr>
          <w:rFonts w:ascii="Monserat" w:eastAsia="Montserrat" w:hAnsi="Monserat" w:cs="Montserrat"/>
          <w:color w:val="000000"/>
        </w:rPr>
        <w:t xml:space="preserve"> aferente proiectelor;  </w:t>
      </w:r>
    </w:p>
    <w:p w14:paraId="000004CD" w14:textId="77777777" w:rsidR="00473F28" w:rsidRPr="005574E7" w:rsidRDefault="00FD3028">
      <w:pPr>
        <w:numPr>
          <w:ilvl w:val="0"/>
          <w:numId w:val="20"/>
        </w:numPr>
        <w:pBdr>
          <w:top w:val="nil"/>
          <w:left w:val="nil"/>
          <w:bottom w:val="nil"/>
          <w:right w:val="nil"/>
          <w:between w:val="nil"/>
        </w:pBdr>
        <w:spacing w:after="12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să asigure că cheltuielile declarate sunt eligibile – că toate facturile depuse spre decontare sunt aferente implementării proiectului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sunt efectuate în conformitate cu prevederile comunitare </w:t>
      </w:r>
      <w:proofErr w:type="spellStart"/>
      <w:r w:rsidRPr="005574E7">
        <w:rPr>
          <w:rFonts w:ascii="Monserat" w:eastAsia="Montserrat" w:hAnsi="Monserat" w:cs="Montserrat"/>
          <w:color w:val="000000"/>
        </w:rPr>
        <w:t>şi</w:t>
      </w:r>
      <w:proofErr w:type="spellEnd"/>
      <w:r w:rsidRPr="005574E7">
        <w:rPr>
          <w:rFonts w:ascii="Monserat" w:eastAsia="Montserrat" w:hAnsi="Monserat" w:cs="Montserrat"/>
          <w:color w:val="000000"/>
        </w:rPr>
        <w:t xml:space="preserve"> </w:t>
      </w:r>
      <w:proofErr w:type="spellStart"/>
      <w:r w:rsidRPr="005574E7">
        <w:rPr>
          <w:rFonts w:ascii="Monserat" w:eastAsia="Montserrat" w:hAnsi="Monserat" w:cs="Montserrat"/>
          <w:color w:val="000000"/>
        </w:rPr>
        <w:t>naţionale</w:t>
      </w:r>
      <w:proofErr w:type="spellEnd"/>
      <w:r w:rsidRPr="005574E7">
        <w:rPr>
          <w:rFonts w:ascii="Monserat" w:eastAsia="Montserrat" w:hAnsi="Monserat" w:cs="Montserrat"/>
          <w:color w:val="000000"/>
        </w:rPr>
        <w:t>;</w:t>
      </w:r>
    </w:p>
    <w:p w14:paraId="000004CE"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2">
        <w:r w:rsidRPr="005574E7">
          <w:rPr>
            <w:rFonts w:ascii="Monserat" w:eastAsia="Montserrat" w:hAnsi="Monserat" w:cs="Montserrat"/>
          </w:rPr>
          <w:t>Legii nr. 135/2007</w:t>
        </w:r>
      </w:hyperlink>
      <w:r w:rsidRPr="005574E7">
        <w:rPr>
          <w:rFonts w:ascii="Monserat" w:eastAsia="Montserrat" w:hAnsi="Monserat" w:cs="Montserrat"/>
        </w:rPr>
        <w:t> privind arhivarea documentelor în formă electronică, republicată.</w:t>
      </w:r>
    </w:p>
    <w:p w14:paraId="000004CF" w14:textId="31AD1C6A" w:rsidR="00473F28" w:rsidRPr="005574E7" w:rsidRDefault="00FD3028">
      <w:pPr>
        <w:tabs>
          <w:tab w:val="left" w:pos="180"/>
        </w:tabs>
        <w:ind w:right="76" w:hanging="2"/>
        <w:jc w:val="both"/>
        <w:rPr>
          <w:rFonts w:ascii="Monserat" w:eastAsia="Montserrat" w:hAnsi="Monserat" w:cs="Montserrat"/>
        </w:rPr>
      </w:pPr>
      <w:r w:rsidRPr="005574E7">
        <w:rPr>
          <w:rFonts w:ascii="Monserat" w:eastAsia="Montserrat" w:hAnsi="Monserat" w:cs="Montserrat"/>
        </w:rPr>
        <w:t>Beneficiarul și/sau partenerii au obligația de a pune la dispoziția Autorit</w:t>
      </w:r>
      <w:r w:rsidR="00866715">
        <w:rPr>
          <w:rFonts w:ascii="Monserat" w:eastAsia="Montserrat" w:hAnsi="Monserat" w:cs="Montserrat"/>
        </w:rPr>
        <w:t>ă</w:t>
      </w:r>
      <w:r w:rsidR="008F194E">
        <w:rPr>
          <w:rFonts w:ascii="Monserat" w:eastAsia="Montserrat" w:hAnsi="Monserat" w:cs="Montserrat"/>
        </w:rPr>
        <w:t>ț</w:t>
      </w:r>
      <w:r w:rsidRPr="005574E7">
        <w:rPr>
          <w:rFonts w:ascii="Monserat" w:eastAsia="Montserrat" w:hAnsi="Monserat" w:cs="Montserrat"/>
        </w:rPr>
        <w:t xml:space="preserve">ii de management documentele și/sau informațiile necesare pentru verificarea modului de utilizare a finanțării nerambursabile și să asigure condițiile pentru efectuarea verificărilor la fața locului. </w:t>
      </w:r>
    </w:p>
    <w:p w14:paraId="000004D0" w14:textId="77777777" w:rsidR="00473F28" w:rsidRPr="005574E7" w:rsidRDefault="00FD3028">
      <w:pPr>
        <w:tabs>
          <w:tab w:val="left" w:pos="180"/>
        </w:tabs>
        <w:ind w:right="76" w:hanging="2"/>
        <w:jc w:val="both"/>
        <w:rPr>
          <w:rFonts w:ascii="Monserat" w:eastAsia="Montserrat" w:hAnsi="Monserat" w:cs="Montserrat"/>
        </w:rPr>
      </w:pPr>
      <w:r w:rsidRPr="005574E7">
        <w:rPr>
          <w:rFonts w:ascii="Monserat" w:eastAsia="Montserrat" w:hAnsi="Monserat" w:cs="Montserrat"/>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000004D1" w14:textId="77777777" w:rsidR="00473F28" w:rsidRPr="005574E7" w:rsidRDefault="00FD3028">
      <w:pPr>
        <w:tabs>
          <w:tab w:val="left" w:pos="180"/>
        </w:tabs>
        <w:ind w:right="76" w:hanging="2"/>
        <w:jc w:val="both"/>
        <w:rPr>
          <w:rFonts w:ascii="Monserat" w:eastAsia="Montserrat" w:hAnsi="Monserat" w:cs="Montserrat"/>
        </w:rPr>
      </w:pPr>
      <w:r w:rsidRPr="005574E7">
        <w:rPr>
          <w:rFonts w:ascii="Monserat" w:eastAsia="Montserrat" w:hAnsi="Monserat" w:cs="Montserrat"/>
        </w:rPr>
        <w:t>In situația arhivării electronice potrivit prevederilor </w:t>
      </w:r>
      <w:hyperlink r:id="rId23">
        <w:r w:rsidRPr="005574E7">
          <w:rPr>
            <w:rFonts w:ascii="Monserat" w:eastAsia="Montserrat" w:hAnsi="Monserat" w:cs="Montserrat"/>
          </w:rPr>
          <w:t>Legii nr. 135/2007</w:t>
        </w:r>
      </w:hyperlink>
      <w:r w:rsidRPr="005574E7">
        <w:rPr>
          <w:rFonts w:ascii="Monserat" w:eastAsia="Montserrat" w:hAnsi="Monserat" w:cs="Montserra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00004D2" w14:textId="77777777" w:rsidR="00473F28" w:rsidRPr="005574E7" w:rsidRDefault="00FD3028">
      <w:pPr>
        <w:tabs>
          <w:tab w:val="left" w:pos="180"/>
        </w:tabs>
        <w:ind w:right="76" w:hanging="2"/>
        <w:jc w:val="both"/>
        <w:rPr>
          <w:rFonts w:ascii="Monserat" w:eastAsia="Montserrat" w:hAnsi="Monserat" w:cs="Montserrat"/>
        </w:rPr>
      </w:pPr>
      <w:r w:rsidRPr="005574E7">
        <w:rPr>
          <w:rFonts w:ascii="Monserat" w:eastAsia="Montserrat" w:hAnsi="Monserat" w:cs="Montserra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4D3"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În vederea </w:t>
      </w:r>
      <w:proofErr w:type="spellStart"/>
      <w:r w:rsidRPr="005574E7">
        <w:rPr>
          <w:rFonts w:ascii="Monserat" w:eastAsia="Montserrat" w:hAnsi="Monserat" w:cs="Montserrat"/>
        </w:rPr>
        <w:t>efectuarii</w:t>
      </w:r>
      <w:proofErr w:type="spellEnd"/>
      <w:r w:rsidRPr="005574E7">
        <w:rPr>
          <w:rFonts w:ascii="Monserat" w:eastAsia="Montserrat" w:hAnsi="Monserat" w:cs="Montserrat"/>
        </w:rPr>
        <w:t xml:space="preserve"> vizitei la fata locului, Autoritatea de management va notifica Beneficiarul cu privire la proiectul/proiectele ce urmează a fi examinate, specificând cine va efectua vizita pe teren </w:t>
      </w:r>
      <w:proofErr w:type="spellStart"/>
      <w:r w:rsidRPr="005574E7">
        <w:rPr>
          <w:rFonts w:ascii="Monserat" w:eastAsia="Montserrat" w:hAnsi="Monserat" w:cs="Montserrat"/>
        </w:rPr>
        <w:t>şi</w:t>
      </w:r>
      <w:proofErr w:type="spellEnd"/>
      <w:r w:rsidRPr="005574E7">
        <w:rPr>
          <w:rFonts w:ascii="Monserat" w:eastAsia="Montserrat" w:hAnsi="Monserat" w:cs="Montserrat"/>
        </w:rPr>
        <w:t xml:space="preserve"> în ce perioadă. </w:t>
      </w:r>
    </w:p>
    <w:p w14:paraId="000004D4"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Vizita pe teren se va finaliza, pe baza constatărilor, prin completarea Raportului privind vizita la </w:t>
      </w:r>
      <w:proofErr w:type="spellStart"/>
      <w:r w:rsidRPr="005574E7">
        <w:rPr>
          <w:rFonts w:ascii="Monserat" w:eastAsia="Montserrat" w:hAnsi="Monserat" w:cs="Montserrat"/>
        </w:rPr>
        <w:t>faţa</w:t>
      </w:r>
      <w:proofErr w:type="spellEnd"/>
      <w:r w:rsidRPr="005574E7">
        <w:rPr>
          <w:rFonts w:ascii="Monserat" w:eastAsia="Montserrat" w:hAnsi="Monserat" w:cs="Montserrat"/>
        </w:rPr>
        <w:t xml:space="preserve"> locului în perioada de implementare (Anexa 6 la OUG 23/2023, aprobata prin Ordinul nr. 1777/2023), în care se vor include </w:t>
      </w:r>
      <w:proofErr w:type="spellStart"/>
      <w:r w:rsidRPr="005574E7">
        <w:rPr>
          <w:rFonts w:ascii="Monserat" w:eastAsia="Montserrat" w:hAnsi="Monserat" w:cs="Montserrat"/>
        </w:rPr>
        <w:t>observatii</w:t>
      </w:r>
      <w:proofErr w:type="spellEnd"/>
      <w:r w:rsidRPr="005574E7">
        <w:rPr>
          <w:rFonts w:ascii="Monserat" w:eastAsia="Montserrat" w:hAnsi="Monserat" w:cs="Montserrat"/>
        </w:rPr>
        <w:t xml:space="preserve">, concluzii, precum si recomandări privind </w:t>
      </w:r>
      <w:proofErr w:type="spellStart"/>
      <w:r w:rsidRPr="005574E7">
        <w:rPr>
          <w:rFonts w:ascii="Monserat" w:eastAsia="Montserrat" w:hAnsi="Monserat" w:cs="Montserrat"/>
        </w:rPr>
        <w:t>acţiunile</w:t>
      </w:r>
      <w:proofErr w:type="spellEnd"/>
      <w:r w:rsidRPr="005574E7">
        <w:rPr>
          <w:rFonts w:ascii="Monserat" w:eastAsia="Montserrat" w:hAnsi="Monserat" w:cs="Montserrat"/>
        </w:rPr>
        <w:t xml:space="preserve"> care trebuie întreprinse de beneficiar pentru remedierea problemelor constatate si termenele de </w:t>
      </w:r>
      <w:proofErr w:type="spellStart"/>
      <w:r w:rsidRPr="005574E7">
        <w:rPr>
          <w:rFonts w:ascii="Monserat" w:eastAsia="Montserrat" w:hAnsi="Monserat" w:cs="Montserrat"/>
        </w:rPr>
        <w:t>raspuns</w:t>
      </w:r>
      <w:proofErr w:type="spellEnd"/>
      <w:r w:rsidRPr="005574E7">
        <w:rPr>
          <w:rFonts w:ascii="Monserat" w:eastAsia="Montserrat" w:hAnsi="Monserat" w:cs="Montserrat"/>
        </w:rPr>
        <w:t xml:space="preserve">.  </w:t>
      </w:r>
    </w:p>
    <w:p w14:paraId="7B7224E4" w14:textId="77777777" w:rsidR="004A3C73" w:rsidRPr="005574E7" w:rsidRDefault="004A3C73">
      <w:pPr>
        <w:ind w:hanging="2"/>
        <w:jc w:val="both"/>
        <w:rPr>
          <w:rFonts w:ascii="Monserat" w:eastAsia="Montserrat" w:hAnsi="Monserat" w:cs="Montserrat"/>
        </w:rPr>
      </w:pPr>
    </w:p>
    <w:bookmarkStart w:id="199" w:name="_Toc160719027" w:displacedByCustomXml="next"/>
    <w:sdt>
      <w:sdtPr>
        <w:rPr>
          <w:rFonts w:ascii="Monserat" w:hAnsi="Monserat"/>
        </w:rPr>
        <w:tag w:val="goog_rdk_119"/>
        <w:id w:val="-974682120"/>
      </w:sdtPr>
      <w:sdtEndPr/>
      <w:sdtContent>
        <w:p w14:paraId="000004D5" w14:textId="2A13D6B8" w:rsidR="00473F28" w:rsidRPr="005574E7" w:rsidRDefault="00E2366F" w:rsidP="00451A31">
          <w:pPr>
            <w:pStyle w:val="Heading1"/>
            <w:numPr>
              <w:ilvl w:val="0"/>
              <w:numId w:val="8"/>
            </w:numPr>
            <w:spacing w:before="0" w:after="0"/>
            <w:ind w:left="0" w:hanging="2"/>
            <w:jc w:val="both"/>
            <w:rPr>
              <w:rFonts w:ascii="Monserat" w:eastAsia="Montserrat" w:hAnsi="Monserat" w:cs="Montserrat"/>
              <w:color w:val="000000"/>
            </w:rPr>
          </w:pPr>
          <w:sdt>
            <w:sdtPr>
              <w:rPr>
                <w:rFonts w:ascii="Monserat" w:hAnsi="Monserat"/>
              </w:rPr>
              <w:tag w:val="goog_rdk_118"/>
              <w:id w:val="1013572184"/>
            </w:sdtPr>
            <w:sdtEndPr/>
            <w:sdtContent>
              <w:r w:rsidR="00FD3028" w:rsidRPr="005574E7">
                <w:rPr>
                  <w:rFonts w:ascii="Monserat" w:eastAsia="Montserrat" w:hAnsi="Monserat" w:cs="Montserrat"/>
                  <w:iCs/>
                  <w:color w:val="000000"/>
                  <w:sz w:val="24"/>
                  <w:szCs w:val="24"/>
                </w:rPr>
                <w:t>MODIFICAREA GHIDULUI SOLICITANTUL</w:t>
              </w:r>
              <w:r w:rsidR="00451A31" w:rsidRPr="005574E7">
                <w:rPr>
                  <w:rFonts w:ascii="Monserat" w:eastAsia="Montserrat" w:hAnsi="Monserat" w:cs="Montserrat"/>
                  <w:bCs w:val="0"/>
                  <w:iCs/>
                  <w:color w:val="000000"/>
                  <w:szCs w:val="24"/>
                </w:rPr>
                <w:t>UI</w:t>
              </w:r>
            </w:sdtContent>
          </w:sdt>
        </w:p>
      </w:sdtContent>
    </w:sdt>
    <w:bookmarkEnd w:id="199" w:displacedByCustomXml="prev"/>
    <w:p w14:paraId="000004D6" w14:textId="77777777" w:rsidR="00473F28" w:rsidRPr="005574E7" w:rsidRDefault="00FD3028" w:rsidP="00451A31">
      <w:pPr>
        <w:pStyle w:val="Heading1"/>
        <w:numPr>
          <w:ilvl w:val="1"/>
          <w:numId w:val="8"/>
        </w:numPr>
        <w:spacing w:before="0" w:after="0"/>
        <w:jc w:val="both"/>
        <w:rPr>
          <w:rFonts w:ascii="Monserat" w:eastAsia="Montserrat" w:hAnsi="Monserat" w:cs="Montserrat"/>
          <w:sz w:val="24"/>
          <w:szCs w:val="24"/>
        </w:rPr>
      </w:pPr>
      <w:bookmarkStart w:id="200" w:name="_Toc160719028"/>
      <w:r w:rsidRPr="005574E7">
        <w:rPr>
          <w:rFonts w:ascii="Monserat" w:eastAsia="Montserrat" w:hAnsi="Monserat" w:cs="Montserrat"/>
          <w:sz w:val="24"/>
          <w:szCs w:val="24"/>
        </w:rPr>
        <w:t>Aspectele care pot face obiectul modificărilor prevederilor ghidului solicitantului</w:t>
      </w:r>
      <w:bookmarkEnd w:id="200"/>
    </w:p>
    <w:p w14:paraId="000004D7"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b/>
      </w:r>
    </w:p>
    <w:p w14:paraId="000004D8" w14:textId="5927E4C0"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Aspectele prevăzute în cadrul ghidului solicitantului se raportează la legislația în vigoare. Modificarea prevederilor legale în vigoare poate determina AM PR NORD EST să solicite documente suplimentare și/</w:t>
      </w:r>
      <w:r w:rsidR="008F194E">
        <w:rPr>
          <w:rFonts w:ascii="Monserat" w:eastAsia="Montserrat" w:hAnsi="Monserat" w:cs="Montserrat"/>
        </w:rPr>
        <w:t xml:space="preserve"> </w:t>
      </w:r>
      <w:r w:rsidRPr="005574E7">
        <w:rPr>
          <w:rFonts w:ascii="Monserat" w:eastAsia="Montserrat" w:hAnsi="Monserat" w:cs="Montserrat"/>
        </w:rPr>
        <w:t xml:space="preserve">sau respectarea unor condiții suplimentare față de prevederile respectivului document, pentru conformarea cu modificările legislative intervenite. </w:t>
      </w:r>
    </w:p>
    <w:p w14:paraId="000004D9"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000004DA" w14:textId="77777777" w:rsidR="00473F28" w:rsidRPr="005574E7" w:rsidRDefault="00FD3028" w:rsidP="00451A31">
      <w:pPr>
        <w:pStyle w:val="Heading1"/>
        <w:numPr>
          <w:ilvl w:val="1"/>
          <w:numId w:val="8"/>
        </w:numPr>
        <w:spacing w:before="0" w:after="0"/>
        <w:jc w:val="both"/>
        <w:rPr>
          <w:rFonts w:ascii="Monserat" w:eastAsia="Montserrat" w:hAnsi="Monserat" w:cs="Montserrat"/>
          <w:sz w:val="24"/>
          <w:szCs w:val="24"/>
        </w:rPr>
      </w:pPr>
      <w:bookmarkStart w:id="201" w:name="_Toc160719029"/>
      <w:r w:rsidRPr="005574E7">
        <w:rPr>
          <w:rFonts w:ascii="Monserat" w:eastAsia="Montserrat" w:hAnsi="Monserat" w:cs="Montserrat"/>
          <w:sz w:val="24"/>
          <w:szCs w:val="24"/>
        </w:rPr>
        <w:t>Condiții privind aplicarea modificărilor pentru cererile de finanțare aflate în procesul de selecție (condiții tranzitorii)</w:t>
      </w:r>
      <w:bookmarkEnd w:id="201"/>
    </w:p>
    <w:p w14:paraId="000004DB" w14:textId="77777777" w:rsidR="00473F28" w:rsidRPr="005574E7" w:rsidRDefault="00473F28">
      <w:pPr>
        <w:ind w:hanging="2"/>
        <w:jc w:val="both"/>
        <w:rPr>
          <w:rFonts w:ascii="Monserat" w:eastAsia="Montserrat" w:hAnsi="Monserat" w:cs="Montserrat"/>
          <w:b/>
          <w:i/>
        </w:rPr>
      </w:pPr>
    </w:p>
    <w:p w14:paraId="000004DC"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 xml:space="preserve">In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000004DD"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00004EE" w14:textId="77777777" w:rsidR="00473F28" w:rsidRPr="005574E7" w:rsidRDefault="00FD3028" w:rsidP="00451A31">
      <w:pPr>
        <w:pStyle w:val="Heading1"/>
        <w:numPr>
          <w:ilvl w:val="0"/>
          <w:numId w:val="8"/>
        </w:numPr>
        <w:spacing w:before="0" w:after="0"/>
        <w:ind w:left="0" w:hanging="2"/>
        <w:jc w:val="both"/>
        <w:rPr>
          <w:rFonts w:ascii="Monserat" w:hAnsi="Monserat"/>
        </w:rPr>
      </w:pPr>
      <w:bookmarkStart w:id="202" w:name="_heading=h.3j2qqm3" w:colFirst="0" w:colLast="0"/>
      <w:bookmarkStart w:id="203" w:name="_Toc160719030"/>
      <w:bookmarkEnd w:id="202"/>
      <w:r w:rsidRPr="005574E7">
        <w:rPr>
          <w:rFonts w:ascii="Monserat" w:hAnsi="Monserat"/>
        </w:rPr>
        <w:t>ANEXE</w:t>
      </w:r>
      <w:bookmarkEnd w:id="203"/>
      <w:r w:rsidRPr="005574E7">
        <w:rPr>
          <w:rFonts w:ascii="Monserat" w:hAnsi="Monserat"/>
        </w:rPr>
        <w:tab/>
      </w:r>
    </w:p>
    <w:p w14:paraId="000004EF" w14:textId="77777777" w:rsidR="00473F28" w:rsidRPr="005574E7" w:rsidRDefault="00FD3028">
      <w:pPr>
        <w:ind w:hanging="2"/>
        <w:jc w:val="both"/>
        <w:rPr>
          <w:rFonts w:ascii="Monserat" w:eastAsia="Montserrat" w:hAnsi="Monserat" w:cs="Montserrat"/>
        </w:rPr>
      </w:pPr>
      <w:r w:rsidRPr="005574E7">
        <w:rPr>
          <w:rFonts w:ascii="Monserat" w:eastAsia="Montserrat" w:hAnsi="Monserat" w:cs="Montserrat"/>
        </w:rPr>
        <w:t>La prezentul document sunt anexate următoarele:</w:t>
      </w:r>
    </w:p>
    <w:p w14:paraId="000004F0" w14:textId="77777777" w:rsidR="00473F28" w:rsidRPr="005574E7" w:rsidRDefault="00FD3028" w:rsidP="00865439">
      <w:pPr>
        <w:numPr>
          <w:ilvl w:val="0"/>
          <w:numId w:val="31"/>
        </w:numPr>
        <w:pBdr>
          <w:top w:val="nil"/>
          <w:left w:val="nil"/>
          <w:bottom w:val="nil"/>
          <w:right w:val="nil"/>
          <w:between w:val="nil"/>
        </w:pBdr>
        <w:spacing w:before="120"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1. Instrucțiuni privind completarea cererii de finanțare</w:t>
      </w:r>
    </w:p>
    <w:p w14:paraId="000004F1"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2. Grila de evaluare tehnica si financiara</w:t>
      </w:r>
    </w:p>
    <w:p w14:paraId="000004F2" w14:textId="55794766"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3. Declara</w:t>
      </w:r>
      <w:r w:rsidR="00DB2840">
        <w:rPr>
          <w:rFonts w:ascii="Monserat" w:eastAsia="Montserrat" w:hAnsi="Monserat" w:cs="Montserrat"/>
          <w:color w:val="000000"/>
        </w:rPr>
        <w:t>ț</w:t>
      </w:r>
      <w:r w:rsidRPr="005574E7">
        <w:rPr>
          <w:rFonts w:ascii="Monserat" w:eastAsia="Montserrat" w:hAnsi="Monserat" w:cs="Montserrat"/>
          <w:color w:val="000000"/>
        </w:rPr>
        <w:t>ia unică</w:t>
      </w:r>
    </w:p>
    <w:p w14:paraId="000004F3"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4. Plan de monitorizare</w:t>
      </w:r>
    </w:p>
    <w:p w14:paraId="000004F4" w14:textId="0E39B521"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Anexa 5. Categorii </w:t>
      </w:r>
      <w:r w:rsidR="00E2366F">
        <w:rPr>
          <w:rFonts w:ascii="Monserat" w:eastAsia="Montserrat" w:hAnsi="Monserat" w:cs="Montserrat"/>
          <w:color w:val="000000"/>
        </w:rPr>
        <w:t>și</w:t>
      </w:r>
      <w:r w:rsidRPr="005574E7">
        <w:rPr>
          <w:rFonts w:ascii="Monserat" w:eastAsia="Montserrat" w:hAnsi="Monserat" w:cs="Montserrat"/>
          <w:color w:val="000000"/>
        </w:rPr>
        <w:t xml:space="preserve"> plafoane de cheltuieli eligibile</w:t>
      </w:r>
    </w:p>
    <w:p w14:paraId="000004F5" w14:textId="744F33FB"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Anexa 6. Grila de analiză a conformității documentației </w:t>
      </w:r>
      <w:proofErr w:type="spellStart"/>
      <w:r w:rsidRPr="005574E7">
        <w:rPr>
          <w:rFonts w:ascii="Monserat" w:eastAsia="Montserrat" w:hAnsi="Monserat" w:cs="Montserrat"/>
          <w:color w:val="000000"/>
        </w:rPr>
        <w:t>tehnico</w:t>
      </w:r>
      <w:proofErr w:type="spellEnd"/>
      <w:r w:rsidR="00DB2840">
        <w:rPr>
          <w:rFonts w:ascii="Monserat" w:eastAsia="Montserrat" w:hAnsi="Monserat" w:cs="Montserrat"/>
          <w:color w:val="000000"/>
        </w:rPr>
        <w:t xml:space="preserve"> </w:t>
      </w:r>
      <w:r w:rsidRPr="005574E7">
        <w:rPr>
          <w:rFonts w:ascii="Monserat" w:eastAsia="Montserrat" w:hAnsi="Monserat" w:cs="Montserrat"/>
          <w:color w:val="000000"/>
        </w:rPr>
        <w:t>-</w:t>
      </w:r>
      <w:r w:rsidR="00DB2840">
        <w:rPr>
          <w:rFonts w:ascii="Monserat" w:eastAsia="Montserrat" w:hAnsi="Monserat" w:cs="Montserrat"/>
          <w:color w:val="000000"/>
        </w:rPr>
        <w:t xml:space="preserve"> </w:t>
      </w:r>
      <w:r w:rsidRPr="005574E7">
        <w:rPr>
          <w:rFonts w:ascii="Monserat" w:eastAsia="Montserrat" w:hAnsi="Monserat" w:cs="Montserrat"/>
          <w:color w:val="000000"/>
        </w:rPr>
        <w:t>economice</w:t>
      </w:r>
    </w:p>
    <w:p w14:paraId="000004F6"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7. Model Acord Parteneriat</w:t>
      </w:r>
    </w:p>
    <w:p w14:paraId="000004F7"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8. Lista de lucrări, echipamente, dotări, sau servicii cu încadrarea acestora în secțiunea de cheltuieli eligibile/neeligibile</w:t>
      </w:r>
    </w:p>
    <w:p w14:paraId="000004F8"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 xml:space="preserve">Anexa 9. Notă privind încadrarea în limitele de proprietate și fundamentarea rezonabilității costurilor </w:t>
      </w:r>
    </w:p>
    <w:p w14:paraId="000004F9"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10. Raport privind stadiul fizic al investiției</w:t>
      </w:r>
    </w:p>
    <w:p w14:paraId="000004FA" w14:textId="58AB2FD0"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11. Declara</w:t>
      </w:r>
      <w:r w:rsidR="00DB2840">
        <w:rPr>
          <w:rFonts w:ascii="Monserat" w:eastAsia="Montserrat" w:hAnsi="Monserat" w:cs="Montserrat"/>
          <w:color w:val="000000"/>
        </w:rPr>
        <w:t>ț</w:t>
      </w:r>
      <w:r w:rsidRPr="005574E7">
        <w:rPr>
          <w:rFonts w:ascii="Monserat" w:eastAsia="Montserrat" w:hAnsi="Monserat" w:cs="Montserrat"/>
          <w:color w:val="000000"/>
        </w:rPr>
        <w:t>ia privind realizarea de modificări pe parcursul procesului de evaluare</w:t>
      </w:r>
    </w:p>
    <w:p w14:paraId="000004FB"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12. Model orientativ de Hotărâre de aprobare a proiectului.</w:t>
      </w:r>
    </w:p>
    <w:p w14:paraId="000004FC"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13. Grila de contractare</w:t>
      </w:r>
    </w:p>
    <w:p w14:paraId="000004FD" w14:textId="77777777" w:rsidR="00473F28" w:rsidRPr="005574E7" w:rsidRDefault="00FD3028" w:rsidP="00865439">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5574E7">
        <w:rPr>
          <w:rFonts w:ascii="Monserat" w:eastAsia="Montserrat" w:hAnsi="Monserat" w:cs="Montserrat"/>
          <w:color w:val="000000"/>
        </w:rPr>
        <w:t>Anexa 14. Matricea de corelare a bugetului</w:t>
      </w:r>
    </w:p>
    <w:p w14:paraId="500D6B3E" w14:textId="77777777" w:rsidR="00DB2840" w:rsidRDefault="00FD3028" w:rsidP="00DB3322">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sidRPr="00DB2840">
        <w:rPr>
          <w:rFonts w:ascii="Monserat" w:eastAsia="Montserrat" w:hAnsi="Monserat" w:cs="Montserrat"/>
          <w:color w:val="000000"/>
        </w:rPr>
        <w:t>Anexa 15. Contractul de finanțare</w:t>
      </w:r>
      <w:r w:rsidR="00DB2840" w:rsidRPr="00DB2840">
        <w:rPr>
          <w:rFonts w:ascii="Monserat" w:eastAsia="Montserrat" w:hAnsi="Monserat" w:cs="Montserrat"/>
          <w:color w:val="000000"/>
        </w:rPr>
        <w:t xml:space="preserve"> </w:t>
      </w:r>
    </w:p>
    <w:p w14:paraId="48F82CA6" w14:textId="6D0232E0" w:rsidR="00DB2840" w:rsidRDefault="00DB2840" w:rsidP="00DB3322">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Pr>
          <w:rFonts w:ascii="Monserat" w:eastAsia="Montserrat" w:hAnsi="Monserat" w:cs="Montserrat"/>
          <w:color w:val="000000"/>
        </w:rPr>
        <w:t>Anexa 16. Bugetul proiectului</w:t>
      </w:r>
    </w:p>
    <w:p w14:paraId="466478AE" w14:textId="12AD86B8" w:rsidR="00DB2840" w:rsidRDefault="00DB2840" w:rsidP="00DB3322">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Pr>
          <w:rFonts w:ascii="Monserat" w:eastAsia="Montserrat" w:hAnsi="Monserat" w:cs="Montserrat"/>
          <w:color w:val="000000"/>
        </w:rPr>
        <w:t>Anexa 17. Declarația privind eligibilitatea TVA în cazul operațiunilor al căror cost total este mai mic de 5.000.000 euro (inclusiv TVA)</w:t>
      </w:r>
    </w:p>
    <w:p w14:paraId="307B5872" w14:textId="1FAB2B7D" w:rsidR="00DB2840" w:rsidRDefault="00DB2840" w:rsidP="00DB3322">
      <w:pPr>
        <w:numPr>
          <w:ilvl w:val="0"/>
          <w:numId w:val="31"/>
        </w:numPr>
        <w:pBdr>
          <w:top w:val="nil"/>
          <w:left w:val="nil"/>
          <w:bottom w:val="nil"/>
          <w:right w:val="nil"/>
          <w:between w:val="nil"/>
        </w:pBdr>
        <w:spacing w:after="0" w:line="240" w:lineRule="auto"/>
        <w:ind w:left="0" w:hanging="2"/>
        <w:jc w:val="both"/>
        <w:rPr>
          <w:rFonts w:ascii="Monserat" w:eastAsia="Montserrat" w:hAnsi="Monserat" w:cs="Montserrat"/>
          <w:color w:val="000000"/>
        </w:rPr>
      </w:pPr>
      <w:r>
        <w:rPr>
          <w:rFonts w:ascii="Monserat" w:eastAsia="Montserrat" w:hAnsi="Monserat" w:cs="Montserrat"/>
          <w:color w:val="000000"/>
        </w:rPr>
        <w:t xml:space="preserve">Anexa 18. </w:t>
      </w:r>
      <w:r>
        <w:rPr>
          <w:rFonts w:ascii="Monserat" w:eastAsia="Montserrat" w:hAnsi="Monserat" w:cs="Montserrat"/>
          <w:color w:val="000000"/>
        </w:rPr>
        <w:t xml:space="preserve">Declarația privind eligibilitatea TVA în cazul operațiunilor al căror cost total este mai </w:t>
      </w:r>
      <w:r>
        <w:rPr>
          <w:rFonts w:ascii="Monserat" w:eastAsia="Montserrat" w:hAnsi="Monserat" w:cs="Montserrat"/>
          <w:color w:val="000000"/>
        </w:rPr>
        <w:t>mare</w:t>
      </w:r>
      <w:r>
        <w:rPr>
          <w:rFonts w:ascii="Monserat" w:eastAsia="Montserrat" w:hAnsi="Monserat" w:cs="Montserrat"/>
          <w:color w:val="000000"/>
        </w:rPr>
        <w:t xml:space="preserve"> de 5.000.000 euro (inclusiv TVA)</w:t>
      </w:r>
    </w:p>
    <w:sdt>
      <w:sdtPr>
        <w:rPr>
          <w:rFonts w:ascii="Monserat" w:hAnsi="Monserat"/>
        </w:rPr>
        <w:tag w:val="goog_rdk_128"/>
        <w:id w:val="-290678263"/>
      </w:sdtPr>
      <w:sdtEndPr/>
      <w:sdtContent>
        <w:p w14:paraId="00000502" w14:textId="36AF4B94" w:rsidR="00473F28" w:rsidRDefault="00E2366F" w:rsidP="007B7C61">
          <w:pPr>
            <w:spacing w:before="120" w:after="0" w:line="240" w:lineRule="auto"/>
            <w:jc w:val="both"/>
            <w:rPr>
              <w:rFonts w:ascii="Monserat" w:hAnsi="Monserat"/>
            </w:rPr>
          </w:pPr>
          <w:sdt>
            <w:sdtPr>
              <w:rPr>
                <w:rFonts w:ascii="Monserat" w:hAnsi="Monserat"/>
              </w:rPr>
              <w:tag w:val="goog_rdk_127"/>
              <w:id w:val="1375112437"/>
              <w:showingPlcHdr/>
            </w:sdtPr>
            <w:sdtEndPr/>
            <w:sdtContent>
              <w:r w:rsidR="00DB2840">
                <w:rPr>
                  <w:rFonts w:ascii="Monserat" w:hAnsi="Monserat"/>
                </w:rPr>
                <w:t xml:space="preserve">     </w:t>
              </w:r>
            </w:sdtContent>
          </w:sdt>
        </w:p>
      </w:sdtContent>
    </w:sdt>
    <w:p w14:paraId="399641D7" w14:textId="77777777" w:rsidR="00DB2840" w:rsidRDefault="00DB2840" w:rsidP="007B7C61">
      <w:pPr>
        <w:spacing w:before="120" w:after="0" w:line="240" w:lineRule="auto"/>
        <w:jc w:val="both"/>
        <w:rPr>
          <w:rFonts w:ascii="Monserat" w:hAnsi="Monserat"/>
        </w:rPr>
      </w:pPr>
    </w:p>
    <w:p w14:paraId="429314FD" w14:textId="77777777" w:rsidR="00DB2840" w:rsidRPr="007B7C61" w:rsidRDefault="00DB2840" w:rsidP="007B7C61">
      <w:pPr>
        <w:spacing w:before="120" w:after="0" w:line="240" w:lineRule="auto"/>
        <w:jc w:val="both"/>
        <w:rPr>
          <w:rFonts w:ascii="Monserat" w:eastAsia="Arial" w:hAnsi="Monserat" w:cs="Arial"/>
          <w:color w:val="000000"/>
        </w:rPr>
      </w:pPr>
    </w:p>
    <w:sectPr w:rsidR="00DB2840" w:rsidRPr="007B7C61">
      <w:headerReference w:type="default" r:id="rId24"/>
      <w:footerReference w:type="default" r:id="rId25"/>
      <w:headerReference w:type="first" r:id="rId26"/>
      <w:footerReference w:type="first" r:id="rId27"/>
      <w:pgSz w:w="11906" w:h="16838"/>
      <w:pgMar w:top="851" w:right="851" w:bottom="851" w:left="851" w:header="510" w:footer="39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E02A2" w14:textId="75F61789" w:rsidR="008E332F" w:rsidRPr="005574E7" w:rsidRDefault="008E332F">
      <w:pPr>
        <w:spacing w:after="0" w:line="240" w:lineRule="auto"/>
      </w:pPr>
      <w:r w:rsidRPr="005574E7">
        <w:separator/>
      </w:r>
    </w:p>
  </w:endnote>
  <w:endnote w:type="continuationSeparator" w:id="0">
    <w:p w14:paraId="5B513B6B" w14:textId="2A447064" w:rsidR="008E332F" w:rsidRPr="005574E7" w:rsidRDefault="008E332F">
      <w:pPr>
        <w:spacing w:after="0" w:line="240" w:lineRule="auto"/>
      </w:pPr>
      <w:r w:rsidRPr="005574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roman"/>
    <w:notTrueType/>
    <w:pitch w:val="default"/>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panose1 w:val="00000000000000000000"/>
    <w:charset w:val="00"/>
    <w:family w:val="swiss"/>
    <w:notTrueType/>
    <w:pitch w:val="default"/>
    <w:sig w:usb0="00000001" w:usb1="00000000" w:usb2="00000000" w:usb3="00000000" w:csb0="00000003" w:csb1="00000000"/>
  </w:font>
  <w:font w:name="Monserat">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0F" w14:textId="6EA7BD8C" w:rsidR="00473F28" w:rsidRPr="005574E7" w:rsidRDefault="00FD3028">
    <w:pPr>
      <w:pBdr>
        <w:top w:val="nil"/>
        <w:left w:val="nil"/>
        <w:bottom w:val="nil"/>
        <w:right w:val="nil"/>
        <w:between w:val="nil"/>
      </w:pBdr>
      <w:tabs>
        <w:tab w:val="center" w:pos="4680"/>
        <w:tab w:val="right" w:pos="9360"/>
      </w:tabs>
      <w:spacing w:after="0" w:line="240" w:lineRule="auto"/>
      <w:jc w:val="right"/>
      <w:rPr>
        <w:color w:val="000000"/>
      </w:rPr>
    </w:pPr>
    <w:r w:rsidRPr="005574E7">
      <w:rPr>
        <w:noProof/>
        <w:color w:val="000000"/>
      </w:rPr>
      <w:drawing>
        <wp:inline distT="0" distB="0" distL="0" distR="0" wp14:anchorId="596DA044" wp14:editId="5DAA279E">
          <wp:extent cx="3577907" cy="290830"/>
          <wp:effectExtent l="0" t="0" r="0" b="0"/>
          <wp:docPr id="16672613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0E" w14:textId="36798F21" w:rsidR="00473F28" w:rsidRPr="005574E7" w:rsidRDefault="00FD3028">
    <w:pPr>
      <w:pBdr>
        <w:top w:val="nil"/>
        <w:left w:val="nil"/>
        <w:bottom w:val="nil"/>
        <w:right w:val="nil"/>
        <w:between w:val="nil"/>
      </w:pBdr>
      <w:tabs>
        <w:tab w:val="center" w:pos="4680"/>
        <w:tab w:val="right" w:pos="9360"/>
      </w:tabs>
      <w:spacing w:after="0" w:line="240" w:lineRule="auto"/>
      <w:jc w:val="right"/>
      <w:rPr>
        <w:color w:val="000000"/>
      </w:rPr>
    </w:pPr>
    <w:r w:rsidRPr="005574E7">
      <w:rPr>
        <w:noProof/>
        <w:color w:val="000000"/>
      </w:rPr>
      <w:drawing>
        <wp:inline distT="0" distB="0" distL="0" distR="0" wp14:anchorId="2FAD7069" wp14:editId="2BBE27CA">
          <wp:extent cx="3577907" cy="290830"/>
          <wp:effectExtent l="0" t="0" r="0" b="0"/>
          <wp:docPr id="16672613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7AFAE" w14:textId="77777777" w:rsidR="008E332F" w:rsidRPr="005574E7" w:rsidRDefault="008E332F">
      <w:pPr>
        <w:spacing w:after="0" w:line="240" w:lineRule="auto"/>
      </w:pPr>
      <w:r w:rsidRPr="005574E7">
        <w:separator/>
      </w:r>
    </w:p>
  </w:footnote>
  <w:footnote w:type="continuationSeparator" w:id="0">
    <w:p w14:paraId="18FB052C" w14:textId="27E6AE39" w:rsidR="008E332F" w:rsidRPr="005574E7" w:rsidRDefault="008E332F">
      <w:pPr>
        <w:spacing w:after="0" w:line="240" w:lineRule="auto"/>
      </w:pPr>
      <w:r w:rsidRPr="005574E7">
        <w:continuationSeparator/>
      </w:r>
    </w:p>
  </w:footnote>
  <w:footnote w:id="1">
    <w:p w14:paraId="00000503"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rFonts w:ascii="Arial" w:eastAsia="Arial" w:hAnsi="Arial" w:cs="Arial"/>
          <w:color w:val="000000"/>
          <w:sz w:val="16"/>
          <w:szCs w:val="16"/>
        </w:rPr>
        <w:t xml:space="preserve"> A se vedea Programul Regional Nord-Est 2021-2027, Prioritatea 3, Tabelul 4: Dimensiunea 1 – Domeniul de intervenție;</w:t>
      </w:r>
    </w:p>
  </w:footnote>
  <w:footnote w:id="2">
    <w:p w14:paraId="00000504"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5574E7">
        <w:rPr>
          <w:i/>
          <w:color w:val="000000"/>
          <w:sz w:val="16"/>
          <w:szCs w:val="16"/>
        </w:rPr>
        <w:t>;</w:t>
      </w:r>
    </w:p>
  </w:footnote>
  <w:footnote w:id="3">
    <w:p w14:paraId="00000505"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color w:val="000000"/>
          <w:sz w:val="16"/>
          <w:szCs w:val="16"/>
        </w:rPr>
        <w:t xml:space="preserve"> In cadrul cererii de finanțare completate în MySMIS2021 se vor stabili cheltuielile aferente fiecărui cod;</w:t>
      </w:r>
    </w:p>
  </w:footnote>
  <w:footnote w:id="4">
    <w:p w14:paraId="00000506" w14:textId="77777777" w:rsidR="00473F28" w:rsidRPr="005574E7" w:rsidRDefault="00FD3028">
      <w:pPr>
        <w:pBdr>
          <w:top w:val="nil"/>
          <w:left w:val="nil"/>
          <w:bottom w:val="nil"/>
          <w:right w:val="nil"/>
          <w:between w:val="nil"/>
        </w:pBdr>
        <w:spacing w:after="0" w:line="240" w:lineRule="auto"/>
        <w:ind w:hanging="2"/>
        <w:rPr>
          <w:color w:val="000000"/>
          <w:sz w:val="16"/>
          <w:szCs w:val="16"/>
        </w:rPr>
      </w:pPr>
      <w:r w:rsidRPr="005574E7">
        <w:rPr>
          <w:rStyle w:val="FootnoteReference"/>
        </w:rPr>
        <w:footnoteRef/>
      </w:r>
      <w:r w:rsidRPr="005574E7">
        <w:rPr>
          <w:color w:val="000000"/>
          <w:sz w:val="16"/>
          <w:szCs w:val="16"/>
        </w:rPr>
        <w:t xml:space="preserve"> Disponibil la adresa : </w:t>
      </w:r>
      <w:hyperlink r:id="rId1">
        <w:r w:rsidRPr="005574E7">
          <w:rPr>
            <w:color w:val="0000FF"/>
            <w:sz w:val="16"/>
            <w:szCs w:val="16"/>
            <w:u w:val="single"/>
          </w:rPr>
          <w:t>https://eur-lex.europa.eu/legal-content/RO/TXT/?uri=CELEX%3A32010D0048&amp;qid=1679648361288</w:t>
        </w:r>
      </w:hyperlink>
    </w:p>
  </w:footnote>
  <w:footnote w:id="5">
    <w:p w14:paraId="0000050A" w14:textId="77777777" w:rsidR="00473F28" w:rsidRDefault="00FD3028">
      <w:pPr>
        <w:pBdr>
          <w:top w:val="nil"/>
          <w:left w:val="nil"/>
          <w:bottom w:val="nil"/>
          <w:right w:val="nil"/>
          <w:between w:val="nil"/>
        </w:pBdr>
        <w:spacing w:after="0" w:line="240" w:lineRule="auto"/>
        <w:ind w:hanging="2"/>
        <w:jc w:val="both"/>
        <w:rPr>
          <w:rFonts w:ascii="Trebuchet MS" w:eastAsia="Trebuchet MS" w:hAnsi="Trebuchet MS" w:cs="Trebuchet MS"/>
          <w:color w:val="000000"/>
          <w:sz w:val="16"/>
          <w:szCs w:val="16"/>
        </w:rPr>
      </w:pPr>
      <w:r w:rsidRPr="005574E7">
        <w:rPr>
          <w:rStyle w:val="FootnoteReference"/>
        </w:rPr>
        <w:footnoteRef/>
      </w:r>
      <w:r w:rsidRPr="005574E7">
        <w:rPr>
          <w:rFonts w:ascii="Trebuchet MS" w:eastAsia="Trebuchet MS" w:hAnsi="Trebuchet MS" w:cs="Trebuchet MS"/>
          <w:color w:val="000000"/>
          <w:sz w:val="16"/>
          <w:szCs w:val="16"/>
        </w:rPr>
        <w:t xml:space="preserve"> </w:t>
      </w:r>
      <w:r w:rsidRPr="005574E7">
        <w:rPr>
          <w:rFonts w:ascii="Trebuchet MS" w:eastAsia="Trebuchet MS" w:hAnsi="Trebuchet MS" w:cs="Trebuchet MS"/>
          <w:color w:val="000000"/>
          <w:sz w:val="16"/>
          <w:szCs w:val="16"/>
        </w:rPr>
        <w:t xml:space="preserve">Reprezentantul legal care </w:t>
      </w:r>
      <w:proofErr w:type="spellStart"/>
      <w:r w:rsidRPr="005574E7">
        <w:rPr>
          <w:rFonts w:ascii="Trebuchet MS" w:eastAsia="Trebuchet MS" w:hAnsi="Trebuchet MS" w:cs="Trebuchet MS"/>
          <w:color w:val="000000"/>
          <w:sz w:val="16"/>
          <w:szCs w:val="16"/>
        </w:rPr>
        <w:t>îşi</w:t>
      </w:r>
      <w:proofErr w:type="spellEnd"/>
      <w:r w:rsidRPr="005574E7">
        <w:rPr>
          <w:rFonts w:ascii="Trebuchet MS" w:eastAsia="Trebuchet MS" w:hAnsi="Trebuchet MS" w:cs="Trebuchet MS"/>
          <w:color w:val="000000"/>
          <w:sz w:val="16"/>
          <w:szCs w:val="16"/>
        </w:rPr>
        <w:t xml:space="preserve"> exercită </w:t>
      </w:r>
      <w:proofErr w:type="spellStart"/>
      <w:r w:rsidRPr="005574E7">
        <w:rPr>
          <w:rFonts w:ascii="Trebuchet MS" w:eastAsia="Trebuchet MS" w:hAnsi="Trebuchet MS" w:cs="Trebuchet MS"/>
          <w:color w:val="000000"/>
          <w:sz w:val="16"/>
          <w:szCs w:val="16"/>
        </w:rPr>
        <w:t>atribuţiile</w:t>
      </w:r>
      <w:proofErr w:type="spellEnd"/>
      <w:r w:rsidRPr="005574E7">
        <w:rPr>
          <w:rFonts w:ascii="Trebuchet MS" w:eastAsia="Trebuchet MS" w:hAnsi="Trebuchet MS" w:cs="Trebuchet MS"/>
          <w:color w:val="000000"/>
          <w:sz w:val="16"/>
          <w:szCs w:val="16"/>
        </w:rPr>
        <w:t xml:space="preserv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0C" w14:textId="74287E4A" w:rsidR="00473F28" w:rsidRPr="005574E7" w:rsidRDefault="00473F28">
    <w:pPr>
      <w:pBdr>
        <w:top w:val="nil"/>
        <w:left w:val="nil"/>
        <w:bottom w:val="nil"/>
        <w:right w:val="nil"/>
        <w:between w:val="nil"/>
      </w:pBdr>
      <w:tabs>
        <w:tab w:val="center" w:pos="4680"/>
        <w:tab w:val="right" w:pos="9360"/>
      </w:tabs>
      <w:spacing w:after="0" w:line="240" w:lineRule="auto"/>
      <w:rPr>
        <w:color w:val="000000"/>
      </w:rPr>
    </w:pPr>
  </w:p>
  <w:p w14:paraId="0000050D" w14:textId="77777777" w:rsidR="00473F28" w:rsidRPr="005574E7" w:rsidRDefault="00473F2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0B" w14:textId="6135389F" w:rsidR="00473F28" w:rsidRPr="005574E7" w:rsidRDefault="00FD3028">
    <w:pPr>
      <w:pBdr>
        <w:top w:val="nil"/>
        <w:left w:val="nil"/>
        <w:bottom w:val="nil"/>
        <w:right w:val="nil"/>
        <w:between w:val="nil"/>
      </w:pBdr>
      <w:tabs>
        <w:tab w:val="center" w:pos="4680"/>
        <w:tab w:val="right" w:pos="9360"/>
      </w:tabs>
      <w:spacing w:after="0" w:line="240" w:lineRule="auto"/>
      <w:rPr>
        <w:color w:val="000000"/>
      </w:rPr>
    </w:pPr>
    <w:r w:rsidRPr="005574E7">
      <w:rPr>
        <w:noProof/>
      </w:rPr>
      <w:drawing>
        <wp:anchor distT="0" distB="0" distL="114300" distR="114300" simplePos="0" relativeHeight="251658240" behindDoc="0" locked="0" layoutInCell="1" hidden="0" allowOverlap="1" wp14:anchorId="63BECD36" wp14:editId="29D37147">
          <wp:simplePos x="0" y="0"/>
          <wp:positionH relativeFrom="column">
            <wp:posOffset>-144448</wp:posOffset>
          </wp:positionH>
          <wp:positionV relativeFrom="paragraph">
            <wp:posOffset>1905</wp:posOffset>
          </wp:positionV>
          <wp:extent cx="6840220" cy="943610"/>
          <wp:effectExtent l="0" t="0" r="0" b="0"/>
          <wp:wrapSquare wrapText="bothSides" distT="0" distB="0" distL="114300" distR="114300"/>
          <wp:docPr id="16672613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840220" cy="9436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2CF5"/>
    <w:multiLevelType w:val="multilevel"/>
    <w:tmpl w:val="C8E0B1EE"/>
    <w:lvl w:ilvl="0">
      <w:start w:val="1"/>
      <w:numFmt w:val="bullet"/>
      <w:pStyle w:val="bullet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3F558E3"/>
    <w:multiLevelType w:val="multilevel"/>
    <w:tmpl w:val="902214C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5C26A2B"/>
    <w:multiLevelType w:val="multilevel"/>
    <w:tmpl w:val="78D26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211"/>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eval"/>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1F451B"/>
    <w:multiLevelType w:val="multilevel"/>
    <w:tmpl w:val="C2C0B82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1A7A6EF4"/>
    <w:multiLevelType w:val="multilevel"/>
    <w:tmpl w:val="CC4AEE70"/>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1F582E55"/>
    <w:multiLevelType w:val="multilevel"/>
    <w:tmpl w:val="42B2F56E"/>
    <w:lvl w:ilvl="0">
      <w:start w:val="1"/>
      <w:numFmt w:val="lowerLetter"/>
      <w:pStyle w:val="TOC5"/>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203B3C88"/>
    <w:multiLevelType w:val="multilevel"/>
    <w:tmpl w:val="F8C896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216E2BBB"/>
    <w:multiLevelType w:val="multilevel"/>
    <w:tmpl w:val="E1A87752"/>
    <w:lvl w:ilvl="0">
      <w:start w:val="1"/>
      <w:numFmt w:val="bullet"/>
      <w:pStyle w:val="Head1-Art"/>
      <w:lvlText w:val="✔"/>
      <w:lvlJc w:val="left"/>
      <w:pPr>
        <w:ind w:left="360" w:hanging="360"/>
      </w:pPr>
      <w:rPr>
        <w:rFonts w:ascii="Noto Sans Symbols" w:eastAsia="Noto Sans Symbols" w:hAnsi="Noto Sans Symbols" w:cs="Noto Sans Symbols"/>
        <w:vertAlign w:val="baseline"/>
      </w:rPr>
    </w:lvl>
    <w:lvl w:ilvl="1">
      <w:numFmt w:val="bullet"/>
      <w:pStyle w:val="Head2-Alin"/>
      <w:lvlText w:val="•"/>
      <w:lvlJc w:val="left"/>
      <w:pPr>
        <w:ind w:left="1440" w:hanging="720"/>
      </w:pPr>
      <w:rPr>
        <w:rFonts w:ascii="Trebuchet MS" w:eastAsia="Trebuchet MS" w:hAnsi="Trebuchet MS" w:cs="Trebuchet MS"/>
        <w:vertAlign w:val="baseline"/>
      </w:rPr>
    </w:lvl>
    <w:lvl w:ilvl="2">
      <w:start w:val="1"/>
      <w:numFmt w:val="bullet"/>
      <w:pStyle w:val="Head3-Bullet"/>
      <w:lvlText w:val="▪"/>
      <w:lvlJc w:val="left"/>
      <w:pPr>
        <w:ind w:left="1800" w:hanging="360"/>
      </w:pPr>
      <w:rPr>
        <w:rFonts w:ascii="Noto Sans Symbols" w:eastAsia="Noto Sans Symbols" w:hAnsi="Noto Sans Symbols" w:cs="Noto Sans Symbols"/>
        <w:vertAlign w:val="baseline"/>
      </w:rPr>
    </w:lvl>
    <w:lvl w:ilvl="3">
      <w:start w:val="1"/>
      <w:numFmt w:val="bullet"/>
      <w:pStyle w:val="Head4-Subsect"/>
      <w:lvlText w:val="●"/>
      <w:lvlJc w:val="left"/>
      <w:pPr>
        <w:ind w:left="2520" w:hanging="360"/>
      </w:pPr>
      <w:rPr>
        <w:rFonts w:ascii="Noto Sans Symbols" w:eastAsia="Noto Sans Symbols" w:hAnsi="Noto Sans Symbols" w:cs="Noto Sans Symbols"/>
        <w:vertAlign w:val="baseline"/>
      </w:rPr>
    </w:lvl>
    <w:lvl w:ilvl="4">
      <w:start w:val="1"/>
      <w:numFmt w:val="bullet"/>
      <w:pStyle w:val="Head5-Subsec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8" w15:restartNumberingAfterBreak="0">
    <w:nsid w:val="218767E1"/>
    <w:multiLevelType w:val="multilevel"/>
    <w:tmpl w:val="D864EDD8"/>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5D175DF"/>
    <w:multiLevelType w:val="multilevel"/>
    <w:tmpl w:val="8952B272"/>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77F76F1"/>
    <w:multiLevelType w:val="multilevel"/>
    <w:tmpl w:val="B4EE9AE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C4D4AC8"/>
    <w:multiLevelType w:val="multilevel"/>
    <w:tmpl w:val="4DDC579C"/>
    <w:lvl w:ilvl="0">
      <w:start w:val="1"/>
      <w:numFmt w:val="decimal"/>
      <w:lvlText w:val="%1."/>
      <w:lvlJc w:val="left"/>
      <w:pPr>
        <w:ind w:left="360" w:hanging="360"/>
      </w:pPr>
      <w:rPr>
        <w:b/>
        <w:vertAlign w:val="baseline"/>
      </w:rPr>
    </w:lvl>
    <w:lvl w:ilvl="1">
      <w:start w:val="1"/>
      <w:numFmt w:val="upperRoman"/>
      <w:lvlText w:val="%2."/>
      <w:lvlJc w:val="right"/>
      <w:pPr>
        <w:ind w:left="720" w:hanging="360"/>
      </w:pPr>
      <w:rPr>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440" w:hanging="360"/>
      </w:pPr>
      <w:rPr>
        <w:rFonts w:ascii="Noto Sans Symbols" w:eastAsia="Noto Sans Symbols" w:hAnsi="Noto Sans Symbols" w:cs="Noto Sans Symbols"/>
        <w:vertAlign w:val="baseline"/>
      </w:rPr>
    </w:lvl>
    <w:lvl w:ilvl="4">
      <w:start w:val="1"/>
      <w:numFmt w:val="decimal"/>
      <w:lvlText w:val="III.%1.%2.●.−.(%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1495" w:hanging="360"/>
      </w:pPr>
      <w:rPr>
        <w:b/>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2" w15:restartNumberingAfterBreak="0">
    <w:nsid w:val="2DD33271"/>
    <w:multiLevelType w:val="multilevel"/>
    <w:tmpl w:val="C7F0DF88"/>
    <w:lvl w:ilvl="0">
      <w:start w:val="4"/>
      <w:numFmt w:val="decimal"/>
      <w:lvlText w:val="%1"/>
      <w:lvlJc w:val="left"/>
      <w:pPr>
        <w:ind w:left="360" w:hanging="360"/>
      </w:pPr>
      <w:rPr>
        <w:rFonts w:ascii="Calibri" w:eastAsia="Calibri" w:hAnsi="Calibri" w:cs="Calibri" w:hint="default"/>
        <w:b/>
        <w:bCs/>
        <w:color w:val="auto"/>
        <w:sz w:val="22"/>
      </w:rPr>
    </w:lvl>
    <w:lvl w:ilvl="1">
      <w:start w:val="1"/>
      <w:numFmt w:val="decimal"/>
      <w:lvlText w:val="%1.%2"/>
      <w:lvlJc w:val="left"/>
      <w:pPr>
        <w:ind w:left="720" w:hanging="720"/>
      </w:pPr>
      <w:rPr>
        <w:rFonts w:ascii="Calibri" w:eastAsia="Calibri" w:hAnsi="Calibri" w:cs="Calibri" w:hint="default"/>
        <w:b/>
        <w:bCs w:val="0"/>
        <w:color w:val="auto"/>
        <w:sz w:val="22"/>
      </w:rPr>
    </w:lvl>
    <w:lvl w:ilvl="2">
      <w:start w:val="1"/>
      <w:numFmt w:val="decimal"/>
      <w:lvlText w:val="%1.%2.%3"/>
      <w:lvlJc w:val="left"/>
      <w:pPr>
        <w:ind w:left="720" w:hanging="720"/>
      </w:pPr>
      <w:rPr>
        <w:rFonts w:ascii="Calibri" w:eastAsia="Calibri" w:hAnsi="Calibri" w:cs="Calibri" w:hint="default"/>
        <w:b/>
        <w:bCs/>
        <w:color w:val="auto"/>
        <w:sz w:val="22"/>
      </w:rPr>
    </w:lvl>
    <w:lvl w:ilvl="3">
      <w:start w:val="1"/>
      <w:numFmt w:val="decimal"/>
      <w:lvlText w:val="%1.%2.%3.%4"/>
      <w:lvlJc w:val="left"/>
      <w:pPr>
        <w:ind w:left="1080" w:hanging="1080"/>
      </w:pPr>
      <w:rPr>
        <w:rFonts w:ascii="Calibri" w:eastAsia="Calibri" w:hAnsi="Calibri" w:cs="Calibri" w:hint="default"/>
        <w:b w:val="0"/>
        <w:color w:val="auto"/>
        <w:sz w:val="22"/>
      </w:rPr>
    </w:lvl>
    <w:lvl w:ilvl="4">
      <w:start w:val="1"/>
      <w:numFmt w:val="decimal"/>
      <w:lvlText w:val="%1.%2.%3.%4.%5"/>
      <w:lvlJc w:val="left"/>
      <w:pPr>
        <w:ind w:left="1440" w:hanging="1440"/>
      </w:pPr>
      <w:rPr>
        <w:rFonts w:ascii="Calibri" w:eastAsia="Calibri" w:hAnsi="Calibri" w:cs="Calibri" w:hint="default"/>
        <w:b w:val="0"/>
        <w:color w:val="auto"/>
        <w:sz w:val="22"/>
      </w:rPr>
    </w:lvl>
    <w:lvl w:ilvl="5">
      <w:start w:val="1"/>
      <w:numFmt w:val="decimal"/>
      <w:lvlText w:val="%1.%2.%3.%4.%5.%6"/>
      <w:lvlJc w:val="left"/>
      <w:pPr>
        <w:ind w:left="1440" w:hanging="1440"/>
      </w:pPr>
      <w:rPr>
        <w:rFonts w:ascii="Calibri" w:eastAsia="Calibri" w:hAnsi="Calibri" w:cs="Calibri" w:hint="default"/>
        <w:b w:val="0"/>
        <w:color w:val="auto"/>
        <w:sz w:val="22"/>
      </w:rPr>
    </w:lvl>
    <w:lvl w:ilvl="6">
      <w:start w:val="1"/>
      <w:numFmt w:val="decimal"/>
      <w:lvlText w:val="%1.%2.%3.%4.%5.%6.%7"/>
      <w:lvlJc w:val="left"/>
      <w:pPr>
        <w:ind w:left="1800" w:hanging="1800"/>
      </w:pPr>
      <w:rPr>
        <w:rFonts w:ascii="Calibri" w:eastAsia="Calibri" w:hAnsi="Calibri" w:cs="Calibri" w:hint="default"/>
        <w:b w:val="0"/>
        <w:color w:val="auto"/>
        <w:sz w:val="22"/>
      </w:rPr>
    </w:lvl>
    <w:lvl w:ilvl="7">
      <w:start w:val="1"/>
      <w:numFmt w:val="decimal"/>
      <w:lvlText w:val="%1.%2.%3.%4.%5.%6.%7.%8"/>
      <w:lvlJc w:val="left"/>
      <w:pPr>
        <w:ind w:left="2160" w:hanging="2160"/>
      </w:pPr>
      <w:rPr>
        <w:rFonts w:ascii="Calibri" w:eastAsia="Calibri" w:hAnsi="Calibri" w:cs="Calibri" w:hint="default"/>
        <w:b w:val="0"/>
        <w:color w:val="auto"/>
        <w:sz w:val="22"/>
      </w:rPr>
    </w:lvl>
    <w:lvl w:ilvl="8">
      <w:start w:val="1"/>
      <w:numFmt w:val="decimal"/>
      <w:lvlText w:val="%1.%2.%3.%4.%5.%6.%7.%8.%9"/>
      <w:lvlJc w:val="left"/>
      <w:pPr>
        <w:ind w:left="2160" w:hanging="2160"/>
      </w:pPr>
      <w:rPr>
        <w:rFonts w:ascii="Calibri" w:eastAsia="Calibri" w:hAnsi="Calibri" w:cs="Calibri" w:hint="default"/>
        <w:b w:val="0"/>
        <w:color w:val="auto"/>
        <w:sz w:val="22"/>
      </w:rPr>
    </w:lvl>
  </w:abstractNum>
  <w:abstractNum w:abstractNumId="13" w15:restartNumberingAfterBreak="0">
    <w:nsid w:val="332667BE"/>
    <w:multiLevelType w:val="multilevel"/>
    <w:tmpl w:val="430C94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B0C6ACD"/>
    <w:multiLevelType w:val="multilevel"/>
    <w:tmpl w:val="0DE66BEA"/>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Titlu21"/>
      <w:lvlText w:val="o"/>
      <w:lvlJc w:val="left"/>
      <w:pPr>
        <w:ind w:left="1440" w:hanging="360"/>
      </w:pPr>
      <w:rPr>
        <w:rFonts w:ascii="Courier New" w:eastAsia="Courier New" w:hAnsi="Courier New" w:cs="Courier New"/>
      </w:rPr>
    </w:lvl>
    <w:lvl w:ilvl="2">
      <w:start w:val="1"/>
      <w:numFmt w:val="bullet"/>
      <w:pStyle w:val="Titlu31"/>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CD91D70"/>
    <w:multiLevelType w:val="multilevel"/>
    <w:tmpl w:val="29307072"/>
    <w:lvl w:ilvl="0">
      <w:start w:val="1"/>
      <w:numFmt w:val="decimal"/>
      <w:pStyle w:val="ListDash2"/>
      <w:lvlText w:val="%1"/>
      <w:lvlJc w:val="left"/>
      <w:pPr>
        <w:ind w:left="432" w:hanging="432"/>
      </w:pPr>
      <w:rPr>
        <w:vertAlign w:val="baseline"/>
      </w:rPr>
    </w:lvl>
    <w:lvl w:ilvl="1">
      <w:start w:val="1"/>
      <w:numFmt w:val="decimal"/>
      <w:lvlText w:val="%1.%2"/>
      <w:lvlJc w:val="left"/>
      <w:pPr>
        <w:ind w:left="576" w:hanging="576"/>
      </w:pPr>
      <w:rPr>
        <w:b/>
        <w:sz w:val="24"/>
        <w:szCs w:val="24"/>
        <w:vertAlign w:val="baseline"/>
      </w:rPr>
    </w:lvl>
    <w:lvl w:ilvl="2">
      <w:start w:val="1"/>
      <w:numFmt w:val="decimal"/>
      <w:lvlText w:val="%1.%2.%3"/>
      <w:lvlJc w:val="left"/>
      <w:pPr>
        <w:ind w:left="153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6" w15:restartNumberingAfterBreak="0">
    <w:nsid w:val="41AC1280"/>
    <w:multiLevelType w:val="multilevel"/>
    <w:tmpl w:val="FCC0DE14"/>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4240493F"/>
    <w:multiLevelType w:val="multilevel"/>
    <w:tmpl w:val="927E617C"/>
    <w:lvl w:ilvl="0">
      <w:start w:val="1"/>
      <w:numFmt w:val="lowerLetter"/>
      <w:pStyle w:val="bulletX"/>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426A11B3"/>
    <w:multiLevelType w:val="multilevel"/>
    <w:tmpl w:val="86306826"/>
    <w:lvl w:ilvl="0">
      <w:start w:val="1"/>
      <w:numFmt w:val="decimal"/>
      <w:pStyle w:val="ListNumber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2059CB"/>
    <w:multiLevelType w:val="multilevel"/>
    <w:tmpl w:val="0832C92A"/>
    <w:lvl w:ilvl="0">
      <w:start w:val="2"/>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44D305E0"/>
    <w:multiLevelType w:val="multilevel"/>
    <w:tmpl w:val="346C64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4545393E"/>
    <w:multiLevelType w:val="multilevel"/>
    <w:tmpl w:val="77FA4564"/>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C1E63E3"/>
    <w:multiLevelType w:val="multilevel"/>
    <w:tmpl w:val="6E30890C"/>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D655E7E"/>
    <w:multiLevelType w:val="multilevel"/>
    <w:tmpl w:val="8D569724"/>
    <w:lvl w:ilvl="0">
      <w:start w:val="1"/>
      <w:numFmt w:val="lowerLetter"/>
      <w:pStyle w:val="List"/>
      <w:lvlText w:val="%1)"/>
      <w:lvlJc w:val="left"/>
      <w:pPr>
        <w:ind w:left="1436" w:hanging="360"/>
      </w:pPr>
      <w:rPr>
        <w:vertAlign w:val="baseline"/>
      </w:rPr>
    </w:lvl>
    <w:lvl w:ilvl="1">
      <w:start w:val="1"/>
      <w:numFmt w:val="lowerLetter"/>
      <w:lvlText w:val="%2."/>
      <w:lvlJc w:val="left"/>
      <w:pPr>
        <w:ind w:left="2156" w:hanging="360"/>
      </w:pPr>
      <w:rPr>
        <w:vertAlign w:val="baseline"/>
      </w:rPr>
    </w:lvl>
    <w:lvl w:ilvl="2">
      <w:start w:val="1"/>
      <w:numFmt w:val="lowerRoman"/>
      <w:lvlText w:val="%3."/>
      <w:lvlJc w:val="right"/>
      <w:pPr>
        <w:ind w:left="2876" w:hanging="180"/>
      </w:pPr>
      <w:rPr>
        <w:vertAlign w:val="baseline"/>
      </w:rPr>
    </w:lvl>
    <w:lvl w:ilvl="3">
      <w:start w:val="1"/>
      <w:numFmt w:val="decimal"/>
      <w:lvlText w:val="%4."/>
      <w:lvlJc w:val="left"/>
      <w:pPr>
        <w:ind w:left="3596" w:hanging="360"/>
      </w:pPr>
      <w:rPr>
        <w:vertAlign w:val="baseline"/>
      </w:rPr>
    </w:lvl>
    <w:lvl w:ilvl="4">
      <w:start w:val="1"/>
      <w:numFmt w:val="lowerLetter"/>
      <w:lvlText w:val="%5."/>
      <w:lvlJc w:val="left"/>
      <w:pPr>
        <w:ind w:left="4316" w:hanging="360"/>
      </w:pPr>
      <w:rPr>
        <w:vertAlign w:val="baseline"/>
      </w:rPr>
    </w:lvl>
    <w:lvl w:ilvl="5">
      <w:start w:val="1"/>
      <w:numFmt w:val="lowerRoman"/>
      <w:lvlText w:val="%6."/>
      <w:lvlJc w:val="right"/>
      <w:pPr>
        <w:ind w:left="5036" w:hanging="180"/>
      </w:pPr>
      <w:rPr>
        <w:vertAlign w:val="baseline"/>
      </w:rPr>
    </w:lvl>
    <w:lvl w:ilvl="6">
      <w:start w:val="1"/>
      <w:numFmt w:val="decimal"/>
      <w:lvlText w:val="%7."/>
      <w:lvlJc w:val="left"/>
      <w:pPr>
        <w:ind w:left="5756" w:hanging="360"/>
      </w:pPr>
      <w:rPr>
        <w:vertAlign w:val="baseline"/>
      </w:rPr>
    </w:lvl>
    <w:lvl w:ilvl="7">
      <w:start w:val="1"/>
      <w:numFmt w:val="lowerLetter"/>
      <w:lvlText w:val="%8."/>
      <w:lvlJc w:val="left"/>
      <w:pPr>
        <w:ind w:left="6476" w:hanging="360"/>
      </w:pPr>
      <w:rPr>
        <w:vertAlign w:val="baseline"/>
      </w:rPr>
    </w:lvl>
    <w:lvl w:ilvl="8">
      <w:start w:val="1"/>
      <w:numFmt w:val="lowerRoman"/>
      <w:lvlText w:val="%9."/>
      <w:lvlJc w:val="right"/>
      <w:pPr>
        <w:ind w:left="7196" w:hanging="180"/>
      </w:pPr>
      <w:rPr>
        <w:vertAlign w:val="baseline"/>
      </w:rPr>
    </w:lvl>
  </w:abstractNum>
  <w:abstractNum w:abstractNumId="24" w15:restartNumberingAfterBreak="0">
    <w:nsid w:val="4FE25A43"/>
    <w:multiLevelType w:val="multilevel"/>
    <w:tmpl w:val="E9120C70"/>
    <w:lvl w:ilvl="0">
      <w:start w:val="1"/>
      <w:numFmt w:val="upperLetter"/>
      <w:pStyle w:val="bullet"/>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1305A45"/>
    <w:multiLevelType w:val="multilevel"/>
    <w:tmpl w:val="9042BBC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535F1B1D"/>
    <w:multiLevelType w:val="multilevel"/>
    <w:tmpl w:val="D116B0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6DB4A3E"/>
    <w:multiLevelType w:val="multilevel"/>
    <w:tmpl w:val="F210E7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5ECA4852"/>
    <w:multiLevelType w:val="multilevel"/>
    <w:tmpl w:val="8DD0D524"/>
    <w:lvl w:ilvl="0">
      <w:start w:val="1"/>
      <w:numFmt w:val="upperRoman"/>
      <w:pStyle w:val="ListBullet"/>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9" w15:restartNumberingAfterBreak="0">
    <w:nsid w:val="5FF03C41"/>
    <w:multiLevelType w:val="multilevel"/>
    <w:tmpl w:val="73A4C4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22D2408"/>
    <w:multiLevelType w:val="multilevel"/>
    <w:tmpl w:val="04766D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6F22ED4"/>
    <w:multiLevelType w:val="multilevel"/>
    <w:tmpl w:val="838885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68AD0F68"/>
    <w:multiLevelType w:val="multilevel"/>
    <w:tmpl w:val="75B8A788"/>
    <w:lvl w:ilvl="0">
      <w:start w:val="2"/>
      <w:numFmt w:val="bullet"/>
      <w:pStyle w:val="NumPar3"/>
      <w:lvlText w:val="-"/>
      <w:lvlJc w:val="left"/>
      <w:pPr>
        <w:ind w:left="720" w:hanging="360"/>
      </w:pPr>
      <w:rPr>
        <w:rFonts w:ascii="Montserrat" w:eastAsia="Montserrat" w:hAnsi="Montserrat" w:cs="Montserrat"/>
      </w:rPr>
    </w:lvl>
    <w:lvl w:ilvl="1">
      <w:start w:val="1"/>
      <w:numFmt w:val="bullet"/>
      <w:pStyle w:val="NumPar4"/>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9FC2C7B"/>
    <w:multiLevelType w:val="multilevel"/>
    <w:tmpl w:val="5D3880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15:restartNumberingAfterBreak="0">
    <w:nsid w:val="71E12508"/>
    <w:multiLevelType w:val="multilevel"/>
    <w:tmpl w:val="9B429F8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868876546">
    <w:abstractNumId w:val="2"/>
  </w:num>
  <w:num w:numId="2" w16cid:durableId="231892158">
    <w:abstractNumId w:val="17"/>
  </w:num>
  <w:num w:numId="3" w16cid:durableId="1992252077">
    <w:abstractNumId w:val="18"/>
  </w:num>
  <w:num w:numId="4" w16cid:durableId="1880168706">
    <w:abstractNumId w:val="0"/>
  </w:num>
  <w:num w:numId="5" w16cid:durableId="414741661">
    <w:abstractNumId w:val="24"/>
  </w:num>
  <w:num w:numId="6" w16cid:durableId="2087455171">
    <w:abstractNumId w:val="23"/>
  </w:num>
  <w:num w:numId="7" w16cid:durableId="28070369">
    <w:abstractNumId w:val="7"/>
  </w:num>
  <w:num w:numId="8" w16cid:durableId="605428253">
    <w:abstractNumId w:val="15"/>
  </w:num>
  <w:num w:numId="9" w16cid:durableId="695079402">
    <w:abstractNumId w:val="32"/>
  </w:num>
  <w:num w:numId="10" w16cid:durableId="1765567966">
    <w:abstractNumId w:val="28"/>
  </w:num>
  <w:num w:numId="11" w16cid:durableId="572282509">
    <w:abstractNumId w:val="14"/>
  </w:num>
  <w:num w:numId="12" w16cid:durableId="1269462469">
    <w:abstractNumId w:val="19"/>
  </w:num>
  <w:num w:numId="13" w16cid:durableId="1719549249">
    <w:abstractNumId w:val="5"/>
  </w:num>
  <w:num w:numId="14" w16cid:durableId="1150947542">
    <w:abstractNumId w:val="34"/>
  </w:num>
  <w:num w:numId="15" w16cid:durableId="187065943">
    <w:abstractNumId w:val="8"/>
  </w:num>
  <w:num w:numId="16" w16cid:durableId="705835565">
    <w:abstractNumId w:val="27"/>
  </w:num>
  <w:num w:numId="17" w16cid:durableId="1114012632">
    <w:abstractNumId w:val="10"/>
  </w:num>
  <w:num w:numId="18" w16cid:durableId="875704760">
    <w:abstractNumId w:val="26"/>
  </w:num>
  <w:num w:numId="19" w16cid:durableId="1809401087">
    <w:abstractNumId w:val="9"/>
  </w:num>
  <w:num w:numId="20" w16cid:durableId="278220346">
    <w:abstractNumId w:val="21"/>
  </w:num>
  <w:num w:numId="21" w16cid:durableId="540827643">
    <w:abstractNumId w:val="30"/>
  </w:num>
  <w:num w:numId="22" w16cid:durableId="712274229">
    <w:abstractNumId w:val="25"/>
  </w:num>
  <w:num w:numId="23" w16cid:durableId="1142968478">
    <w:abstractNumId w:val="1"/>
  </w:num>
  <w:num w:numId="24" w16cid:durableId="1891501510">
    <w:abstractNumId w:val="20"/>
  </w:num>
  <w:num w:numId="25" w16cid:durableId="1427341012">
    <w:abstractNumId w:val="4"/>
  </w:num>
  <w:num w:numId="26" w16cid:durableId="741148869">
    <w:abstractNumId w:val="11"/>
  </w:num>
  <w:num w:numId="27" w16cid:durableId="1054544802">
    <w:abstractNumId w:val="29"/>
  </w:num>
  <w:num w:numId="28" w16cid:durableId="1899894328">
    <w:abstractNumId w:val="33"/>
  </w:num>
  <w:num w:numId="29" w16cid:durableId="971515557">
    <w:abstractNumId w:val="22"/>
  </w:num>
  <w:num w:numId="30" w16cid:durableId="1441221820">
    <w:abstractNumId w:val="6"/>
  </w:num>
  <w:num w:numId="31" w16cid:durableId="1404643936">
    <w:abstractNumId w:val="16"/>
  </w:num>
  <w:num w:numId="32" w16cid:durableId="127869351">
    <w:abstractNumId w:val="31"/>
  </w:num>
  <w:num w:numId="33" w16cid:durableId="1288125619">
    <w:abstractNumId w:val="13"/>
  </w:num>
  <w:num w:numId="34" w16cid:durableId="1605456514">
    <w:abstractNumId w:val="3"/>
  </w:num>
  <w:num w:numId="35" w16cid:durableId="824979939">
    <w:abstractNumId w:val="12"/>
  </w:num>
  <w:num w:numId="36" w16cid:durableId="1653562828">
    <w:abstractNumId w:val="3"/>
  </w:num>
  <w:num w:numId="37" w16cid:durableId="84501542">
    <w:abstractNumId w:val="3"/>
  </w:num>
  <w:num w:numId="38" w16cid:durableId="42994429">
    <w:abstractNumId w:val="3"/>
  </w:num>
  <w:num w:numId="39" w16cid:durableId="1471628369">
    <w:abstractNumId w:val="3"/>
  </w:num>
  <w:num w:numId="40" w16cid:durableId="2124301883">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F28"/>
    <w:rsid w:val="000029AE"/>
    <w:rsid w:val="00010FC5"/>
    <w:rsid w:val="00043C41"/>
    <w:rsid w:val="00066A58"/>
    <w:rsid w:val="000717B4"/>
    <w:rsid w:val="000B7529"/>
    <w:rsid w:val="000C45B7"/>
    <w:rsid w:val="000D3027"/>
    <w:rsid w:val="00134366"/>
    <w:rsid w:val="00187B65"/>
    <w:rsid w:val="001A1E2A"/>
    <w:rsid w:val="001B0954"/>
    <w:rsid w:val="001B4A5D"/>
    <w:rsid w:val="001D184D"/>
    <w:rsid w:val="001E3ED9"/>
    <w:rsid w:val="001E763F"/>
    <w:rsid w:val="00220BB4"/>
    <w:rsid w:val="00231061"/>
    <w:rsid w:val="00243B72"/>
    <w:rsid w:val="00271AE1"/>
    <w:rsid w:val="00276785"/>
    <w:rsid w:val="002B634A"/>
    <w:rsid w:val="002B63F3"/>
    <w:rsid w:val="002F32E6"/>
    <w:rsid w:val="00345F72"/>
    <w:rsid w:val="003743DF"/>
    <w:rsid w:val="00377A36"/>
    <w:rsid w:val="00385F08"/>
    <w:rsid w:val="00401BEC"/>
    <w:rsid w:val="00431FCF"/>
    <w:rsid w:val="00451A31"/>
    <w:rsid w:val="00473F28"/>
    <w:rsid w:val="00496D01"/>
    <w:rsid w:val="004A3C73"/>
    <w:rsid w:val="004A5657"/>
    <w:rsid w:val="00504BCB"/>
    <w:rsid w:val="00537394"/>
    <w:rsid w:val="00552C76"/>
    <w:rsid w:val="005574E7"/>
    <w:rsid w:val="005652A9"/>
    <w:rsid w:val="00570DFE"/>
    <w:rsid w:val="00575361"/>
    <w:rsid w:val="00595627"/>
    <w:rsid w:val="005E7FA3"/>
    <w:rsid w:val="006116FF"/>
    <w:rsid w:val="00611A24"/>
    <w:rsid w:val="00613B2C"/>
    <w:rsid w:val="00626C8F"/>
    <w:rsid w:val="00633DCA"/>
    <w:rsid w:val="00645AC6"/>
    <w:rsid w:val="006A5C39"/>
    <w:rsid w:val="006B4F3F"/>
    <w:rsid w:val="00715153"/>
    <w:rsid w:val="00716D76"/>
    <w:rsid w:val="00791DCA"/>
    <w:rsid w:val="007A1F77"/>
    <w:rsid w:val="007B1BF3"/>
    <w:rsid w:val="007B4995"/>
    <w:rsid w:val="007B7C61"/>
    <w:rsid w:val="007C7A01"/>
    <w:rsid w:val="007D56DB"/>
    <w:rsid w:val="007F2852"/>
    <w:rsid w:val="008157B9"/>
    <w:rsid w:val="00826CC2"/>
    <w:rsid w:val="00831DA7"/>
    <w:rsid w:val="00865439"/>
    <w:rsid w:val="00866715"/>
    <w:rsid w:val="008B76A9"/>
    <w:rsid w:val="008E332F"/>
    <w:rsid w:val="008F0BA0"/>
    <w:rsid w:val="008F194E"/>
    <w:rsid w:val="008F2BC0"/>
    <w:rsid w:val="008F7B93"/>
    <w:rsid w:val="0092220A"/>
    <w:rsid w:val="0098519D"/>
    <w:rsid w:val="00990AE8"/>
    <w:rsid w:val="00992849"/>
    <w:rsid w:val="009B441D"/>
    <w:rsid w:val="009F3BB9"/>
    <w:rsid w:val="00A22946"/>
    <w:rsid w:val="00AC6591"/>
    <w:rsid w:val="00AE638D"/>
    <w:rsid w:val="00AF1A49"/>
    <w:rsid w:val="00B01290"/>
    <w:rsid w:val="00BA0451"/>
    <w:rsid w:val="00BC3266"/>
    <w:rsid w:val="00BC6B10"/>
    <w:rsid w:val="00C51834"/>
    <w:rsid w:val="00CA38D4"/>
    <w:rsid w:val="00CF2E85"/>
    <w:rsid w:val="00D237A3"/>
    <w:rsid w:val="00D407C2"/>
    <w:rsid w:val="00D67C31"/>
    <w:rsid w:val="00D80F6B"/>
    <w:rsid w:val="00D9105F"/>
    <w:rsid w:val="00DB2840"/>
    <w:rsid w:val="00E1003F"/>
    <w:rsid w:val="00E1401F"/>
    <w:rsid w:val="00E2366F"/>
    <w:rsid w:val="00E326F2"/>
    <w:rsid w:val="00E54228"/>
    <w:rsid w:val="00E548FF"/>
    <w:rsid w:val="00E55CBF"/>
    <w:rsid w:val="00E62C2F"/>
    <w:rsid w:val="00E73F0F"/>
    <w:rsid w:val="00E8379B"/>
    <w:rsid w:val="00EC336C"/>
    <w:rsid w:val="00EE45F2"/>
    <w:rsid w:val="00EF1CF2"/>
    <w:rsid w:val="00EF3520"/>
    <w:rsid w:val="00EF5084"/>
    <w:rsid w:val="00F03F3F"/>
    <w:rsid w:val="00F11695"/>
    <w:rsid w:val="00F31952"/>
    <w:rsid w:val="00F442BC"/>
    <w:rsid w:val="00F72086"/>
    <w:rsid w:val="00F92C0D"/>
    <w:rsid w:val="00F948D3"/>
    <w:rsid w:val="00FA0EC0"/>
    <w:rsid w:val="00FA715D"/>
    <w:rsid w:val="00FA77DE"/>
    <w:rsid w:val="00FD3028"/>
    <w:rsid w:val="00FF6FA8"/>
    <w:rsid w:val="00FF7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1B6D"/>
  <w15:docId w15:val="{379EC509-0B2C-4ABB-8D40-05A8F3F3B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6F618F"/>
    <w:pPr>
      <w:keepNext/>
      <w:numPr>
        <w:numId w:val="34"/>
      </w:numPr>
      <w:shd w:val="clear" w:color="auto" w:fill="D9D9D9"/>
      <w:suppressAutoHyphens/>
      <w:spacing w:before="240" w:after="960" w:line="1" w:lineRule="atLeast"/>
      <w:textDirection w:val="btLr"/>
      <w:textAlignment w:val="top"/>
      <w:outlineLvl w:val="0"/>
    </w:pPr>
    <w:rPr>
      <w:rFonts w:ascii="Trebuchet MS" w:eastAsia="Trebuchet MS" w:hAnsi="Trebuchet MS" w:cs="Arial"/>
      <w:b/>
      <w:bCs/>
      <w:kern w:val="32"/>
      <w:position w:val="-1"/>
      <w:sz w:val="28"/>
      <w:szCs w:val="32"/>
    </w:rPr>
  </w:style>
  <w:style w:type="paragraph" w:styleId="Heading2">
    <w:name w:val="heading 2"/>
    <w:basedOn w:val="Normal"/>
    <w:next w:val="Normal"/>
    <w:link w:val="Heading2Char"/>
    <w:uiPriority w:val="9"/>
    <w:unhideWhenUsed/>
    <w:qFormat/>
    <w:rsid w:val="006F618F"/>
    <w:pPr>
      <w:keepNext/>
      <w:keepLines/>
      <w:numPr>
        <w:ilvl w:val="1"/>
        <w:numId w:val="34"/>
      </w:numPr>
      <w:suppressAutoHyphens/>
      <w:spacing w:before="360" w:after="80" w:line="1" w:lineRule="atLeast"/>
      <w:textDirection w:val="btLr"/>
      <w:textAlignment w:val="top"/>
      <w:outlineLvl w:val="1"/>
    </w:pPr>
    <w:rPr>
      <w:rFonts w:ascii="Trebuchet MS" w:eastAsia="Trebuchet MS" w:hAnsi="Trebuchet MS" w:cs="Trebuchet MS"/>
      <w:b/>
      <w:position w:val="-1"/>
      <w:sz w:val="36"/>
      <w:szCs w:val="36"/>
    </w:rPr>
  </w:style>
  <w:style w:type="paragraph" w:styleId="Heading3">
    <w:name w:val="heading 3"/>
    <w:basedOn w:val="Normal"/>
    <w:next w:val="Normal"/>
    <w:link w:val="Heading3Char"/>
    <w:uiPriority w:val="9"/>
    <w:semiHidden/>
    <w:unhideWhenUsed/>
    <w:qFormat/>
    <w:rsid w:val="006F618F"/>
    <w:pPr>
      <w:keepNext/>
      <w:keepLines/>
      <w:numPr>
        <w:ilvl w:val="2"/>
        <w:numId w:val="34"/>
      </w:numPr>
      <w:suppressAutoHyphens/>
      <w:spacing w:before="280" w:after="80" w:line="1" w:lineRule="atLeast"/>
      <w:ind w:leftChars="-1" w:left="-1" w:hangingChars="1" w:hanging="1"/>
      <w:textDirection w:val="btLr"/>
      <w:textAlignment w:val="top"/>
      <w:outlineLvl w:val="2"/>
    </w:pPr>
    <w:rPr>
      <w:rFonts w:ascii="Trebuchet MS" w:eastAsia="Trebuchet MS" w:hAnsi="Trebuchet MS" w:cs="Trebuchet MS"/>
      <w:b/>
      <w:position w:val="-1"/>
      <w:sz w:val="28"/>
      <w:szCs w:val="28"/>
    </w:rPr>
  </w:style>
  <w:style w:type="paragraph" w:styleId="Heading4">
    <w:name w:val="heading 4"/>
    <w:basedOn w:val="Normal"/>
    <w:next w:val="Normal"/>
    <w:link w:val="Heading4Char"/>
    <w:uiPriority w:val="9"/>
    <w:semiHidden/>
    <w:unhideWhenUsed/>
    <w:qFormat/>
    <w:rsid w:val="006F618F"/>
    <w:pPr>
      <w:keepNext/>
      <w:numPr>
        <w:ilvl w:val="3"/>
        <w:numId w:val="34"/>
      </w:numPr>
      <w:suppressAutoHyphens/>
      <w:spacing w:before="240" w:after="60" w:line="1" w:lineRule="atLeast"/>
      <w:ind w:leftChars="-1" w:left="-1" w:hangingChars="1" w:hanging="1"/>
      <w:textDirection w:val="btLr"/>
      <w:textAlignment w:val="top"/>
      <w:outlineLvl w:val="3"/>
    </w:pPr>
    <w:rPr>
      <w:rFonts w:ascii="Trebuchet MS" w:eastAsia="Trebuchet MS" w:hAnsi="Trebuchet MS" w:cs="Arial"/>
      <w:b/>
      <w:bCs/>
      <w:position w:val="-1"/>
      <w:sz w:val="20"/>
      <w:szCs w:val="28"/>
    </w:rPr>
  </w:style>
  <w:style w:type="paragraph" w:styleId="Heading5">
    <w:name w:val="heading 5"/>
    <w:basedOn w:val="Normal"/>
    <w:next w:val="Normal"/>
    <w:link w:val="Heading5Char"/>
    <w:uiPriority w:val="9"/>
    <w:semiHidden/>
    <w:unhideWhenUsed/>
    <w:qFormat/>
    <w:rsid w:val="006F618F"/>
    <w:pPr>
      <w:keepNext/>
      <w:numPr>
        <w:ilvl w:val="4"/>
        <w:numId w:val="34"/>
      </w:numPr>
      <w:suppressAutoHyphens/>
      <w:spacing w:after="0" w:line="1" w:lineRule="atLeast"/>
      <w:ind w:leftChars="-1" w:left="-1" w:hangingChars="1" w:hanging="1"/>
      <w:jc w:val="right"/>
      <w:textDirection w:val="btLr"/>
      <w:textAlignment w:val="top"/>
      <w:outlineLvl w:val="4"/>
    </w:pPr>
    <w:rPr>
      <w:rFonts w:ascii="Trebuchet MS" w:eastAsia="Trebuchet MS" w:hAnsi="Trebuchet MS" w:cs="Trebuchet MS"/>
      <w:b/>
      <w:bCs/>
      <w:position w:val="-1"/>
      <w:sz w:val="20"/>
      <w:szCs w:val="24"/>
    </w:rPr>
  </w:style>
  <w:style w:type="paragraph" w:styleId="Heading6">
    <w:name w:val="heading 6"/>
    <w:basedOn w:val="Normal"/>
    <w:next w:val="Normal"/>
    <w:link w:val="Heading6Char"/>
    <w:uiPriority w:val="9"/>
    <w:semiHidden/>
    <w:unhideWhenUsed/>
    <w:qFormat/>
    <w:rsid w:val="006F618F"/>
    <w:pPr>
      <w:keepNext/>
      <w:numPr>
        <w:ilvl w:val="5"/>
        <w:numId w:val="34"/>
      </w:numPr>
      <w:suppressAutoHyphens/>
      <w:spacing w:before="120" w:after="120" w:line="1" w:lineRule="atLeast"/>
      <w:ind w:leftChars="-1" w:left="-1" w:hangingChars="1" w:hanging="1"/>
      <w:jc w:val="right"/>
      <w:textDirection w:val="btLr"/>
      <w:textAlignment w:val="top"/>
      <w:outlineLvl w:val="5"/>
    </w:pPr>
    <w:rPr>
      <w:rFonts w:ascii="Trebuchet MS" w:eastAsia="Trebuchet MS" w:hAnsi="Trebuchet MS" w:cs="Arial"/>
      <w:b/>
      <w:caps/>
      <w:color w:val="003366"/>
      <w:spacing w:val="-22"/>
      <w:position w:val="-1"/>
      <w:sz w:val="36"/>
      <w:szCs w:val="24"/>
    </w:rPr>
  </w:style>
  <w:style w:type="paragraph" w:styleId="Heading7">
    <w:name w:val="heading 7"/>
    <w:basedOn w:val="Normal"/>
    <w:next w:val="Normal"/>
    <w:link w:val="Heading7Char"/>
    <w:qFormat/>
    <w:rsid w:val="006F618F"/>
    <w:pPr>
      <w:keepNext/>
      <w:numPr>
        <w:ilvl w:val="6"/>
        <w:numId w:val="34"/>
      </w:numPr>
      <w:suppressAutoHyphens/>
      <w:spacing w:before="120" w:after="120" w:line="1" w:lineRule="atLeast"/>
      <w:ind w:leftChars="-1" w:left="-1" w:hangingChars="1" w:hanging="1"/>
      <w:jc w:val="center"/>
      <w:textDirection w:val="btLr"/>
      <w:textAlignment w:val="top"/>
      <w:outlineLvl w:val="6"/>
    </w:pPr>
    <w:rPr>
      <w:rFonts w:ascii="Trebuchet MS" w:eastAsia="Trebuchet MS" w:hAnsi="Trebuchet MS" w:cs="Trebuchet MS"/>
      <w:position w:val="-1"/>
      <w:sz w:val="24"/>
      <w:szCs w:val="24"/>
    </w:rPr>
  </w:style>
  <w:style w:type="paragraph" w:styleId="Heading8">
    <w:name w:val="heading 8"/>
    <w:basedOn w:val="Normal"/>
    <w:next w:val="Normal"/>
    <w:link w:val="Heading8Char"/>
    <w:qFormat/>
    <w:rsid w:val="006F618F"/>
    <w:pPr>
      <w:keepNext/>
      <w:numPr>
        <w:ilvl w:val="7"/>
        <w:numId w:val="34"/>
      </w:numPr>
      <w:suppressAutoHyphens/>
      <w:spacing w:after="0" w:line="1" w:lineRule="atLeast"/>
      <w:ind w:leftChars="-1" w:left="-1" w:hangingChars="1" w:hanging="1"/>
      <w:jc w:val="right"/>
      <w:textDirection w:val="btLr"/>
      <w:textAlignment w:val="top"/>
      <w:outlineLvl w:val="7"/>
    </w:pPr>
    <w:rPr>
      <w:rFonts w:ascii="Trebuchet MS" w:eastAsia="Trebuchet MS" w:hAnsi="Trebuchet MS" w:cs="Trebuchet MS"/>
      <w:b/>
      <w:caps/>
      <w:position w:val="-1"/>
      <w:sz w:val="32"/>
      <w:szCs w:val="24"/>
    </w:rPr>
  </w:style>
  <w:style w:type="paragraph" w:styleId="Heading9">
    <w:name w:val="heading 9"/>
    <w:basedOn w:val="Normal"/>
    <w:next w:val="Normal"/>
    <w:link w:val="Heading9Char"/>
    <w:qFormat/>
    <w:rsid w:val="006F618F"/>
    <w:pPr>
      <w:keepNext/>
      <w:numPr>
        <w:ilvl w:val="8"/>
        <w:numId w:val="34"/>
      </w:numPr>
      <w:suppressAutoHyphens/>
      <w:spacing w:before="40" w:after="40" w:line="1" w:lineRule="atLeast"/>
      <w:ind w:leftChars="-1" w:left="-1" w:hangingChars="1" w:hanging="1"/>
      <w:jc w:val="center"/>
      <w:textDirection w:val="btLr"/>
      <w:textAlignment w:val="top"/>
      <w:outlineLvl w:val="8"/>
    </w:pPr>
    <w:rPr>
      <w:rFonts w:ascii="Trebuchet MS" w:eastAsia="Trebuchet MS" w:hAnsi="Trebuchet MS" w:cs="Trebuchet MS"/>
      <w:b/>
      <w:bCs/>
      <w:position w:val="-1"/>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F618F"/>
    <w:pPr>
      <w:suppressAutoHyphens/>
      <w:spacing w:before="120" w:after="120" w:line="1" w:lineRule="atLeast"/>
      <w:ind w:leftChars="-1" w:left="-1" w:hangingChars="1" w:hanging="1"/>
      <w:jc w:val="center"/>
      <w:textDirection w:val="btLr"/>
      <w:textAlignment w:val="top"/>
      <w:outlineLvl w:val="0"/>
    </w:pPr>
    <w:rPr>
      <w:rFonts w:ascii="Trebuchet MS" w:eastAsia="Trebuchet MS" w:hAnsi="Trebuchet MS" w:cs="Trebuchet MS"/>
      <w:b/>
      <w:bCs/>
      <w:position w:val="-1"/>
      <w:sz w:val="20"/>
      <w:szCs w:val="24"/>
    </w:rPr>
  </w:style>
  <w:style w:type="paragraph" w:styleId="Header">
    <w:name w:val="header"/>
    <w:basedOn w:val="Normal"/>
    <w:link w:val="HeaderChar"/>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rsid w:val="00C2191D"/>
  </w:style>
  <w:style w:type="paragraph" w:styleId="Footer">
    <w:name w:val="footer"/>
    <w:basedOn w:val="Normal"/>
    <w:link w:val="FooterChar"/>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rsid w:val="00C2191D"/>
  </w:style>
  <w:style w:type="character" w:customStyle="1" w:styleId="Heading1Char">
    <w:name w:val="Heading 1 Char"/>
    <w:basedOn w:val="DefaultParagraphFont"/>
    <w:link w:val="Heading1"/>
    <w:uiPriority w:val="9"/>
    <w:rsid w:val="006F618F"/>
    <w:rPr>
      <w:rFonts w:ascii="Trebuchet MS" w:eastAsia="Trebuchet MS" w:hAnsi="Trebuchet MS" w:cs="Arial"/>
      <w:b/>
      <w:bCs/>
      <w:kern w:val="32"/>
      <w:position w:val="-1"/>
      <w:sz w:val="28"/>
      <w:szCs w:val="32"/>
      <w:shd w:val="clear" w:color="auto" w:fill="D9D9D9"/>
      <w:lang w:val="ro-RO"/>
    </w:rPr>
  </w:style>
  <w:style w:type="character" w:customStyle="1" w:styleId="Heading2Char">
    <w:name w:val="Heading 2 Char"/>
    <w:basedOn w:val="DefaultParagraphFont"/>
    <w:link w:val="Heading2"/>
    <w:uiPriority w:val="9"/>
    <w:rsid w:val="006F618F"/>
    <w:rPr>
      <w:rFonts w:ascii="Trebuchet MS" w:eastAsia="Trebuchet MS" w:hAnsi="Trebuchet MS" w:cs="Trebuchet MS"/>
      <w:b/>
      <w:position w:val="-1"/>
      <w:sz w:val="36"/>
      <w:szCs w:val="36"/>
      <w:lang w:val="ro-RO"/>
    </w:rPr>
  </w:style>
  <w:style w:type="character" w:customStyle="1" w:styleId="Heading3Char">
    <w:name w:val="Heading 3 Char"/>
    <w:basedOn w:val="DefaultParagraphFont"/>
    <w:link w:val="Heading3"/>
    <w:uiPriority w:val="9"/>
    <w:semiHidden/>
    <w:rsid w:val="006F618F"/>
    <w:rPr>
      <w:rFonts w:ascii="Trebuchet MS" w:eastAsia="Trebuchet MS" w:hAnsi="Trebuchet MS" w:cs="Trebuchet MS"/>
      <w:b/>
      <w:position w:val="-1"/>
      <w:sz w:val="28"/>
      <w:szCs w:val="28"/>
      <w:lang w:val="ro-RO"/>
    </w:rPr>
  </w:style>
  <w:style w:type="character" w:customStyle="1" w:styleId="Heading4Char">
    <w:name w:val="Heading 4 Char"/>
    <w:basedOn w:val="DefaultParagraphFont"/>
    <w:link w:val="Heading4"/>
    <w:uiPriority w:val="9"/>
    <w:semiHidden/>
    <w:rsid w:val="006F618F"/>
    <w:rPr>
      <w:rFonts w:ascii="Trebuchet MS" w:eastAsia="Trebuchet MS" w:hAnsi="Trebuchet MS" w:cs="Arial"/>
      <w:b/>
      <w:bCs/>
      <w:position w:val="-1"/>
      <w:sz w:val="20"/>
      <w:szCs w:val="28"/>
      <w:lang w:val="ro-RO"/>
    </w:rPr>
  </w:style>
  <w:style w:type="character" w:customStyle="1" w:styleId="Heading5Char">
    <w:name w:val="Heading 5 Char"/>
    <w:basedOn w:val="DefaultParagraphFont"/>
    <w:link w:val="Heading5"/>
    <w:uiPriority w:val="9"/>
    <w:semiHidden/>
    <w:rsid w:val="006F618F"/>
    <w:rPr>
      <w:rFonts w:ascii="Trebuchet MS" w:eastAsia="Trebuchet MS" w:hAnsi="Trebuchet MS" w:cs="Trebuchet MS"/>
      <w:b/>
      <w:bCs/>
      <w:position w:val="-1"/>
      <w:sz w:val="20"/>
      <w:szCs w:val="24"/>
      <w:lang w:val="ro-RO"/>
    </w:rPr>
  </w:style>
  <w:style w:type="character" w:customStyle="1" w:styleId="Heading6Char">
    <w:name w:val="Heading 6 Char"/>
    <w:basedOn w:val="DefaultParagraphFont"/>
    <w:link w:val="Heading6"/>
    <w:uiPriority w:val="9"/>
    <w:semiHidden/>
    <w:rsid w:val="006F618F"/>
    <w:rPr>
      <w:rFonts w:ascii="Trebuchet MS" w:eastAsia="Trebuchet MS" w:hAnsi="Trebuchet MS" w:cs="Arial"/>
      <w:b/>
      <w:caps/>
      <w:color w:val="003366"/>
      <w:spacing w:val="-22"/>
      <w:position w:val="-1"/>
      <w:sz w:val="36"/>
      <w:szCs w:val="24"/>
      <w:lang w:val="ro-RO"/>
    </w:rPr>
  </w:style>
  <w:style w:type="character" w:customStyle="1" w:styleId="Heading7Char">
    <w:name w:val="Heading 7 Char"/>
    <w:basedOn w:val="DefaultParagraphFont"/>
    <w:link w:val="Heading7"/>
    <w:rsid w:val="006F618F"/>
    <w:rPr>
      <w:rFonts w:ascii="Trebuchet MS" w:eastAsia="Trebuchet MS" w:hAnsi="Trebuchet MS" w:cs="Trebuchet MS"/>
      <w:position w:val="-1"/>
      <w:sz w:val="24"/>
      <w:szCs w:val="24"/>
      <w:lang w:val="ro-RO"/>
    </w:rPr>
  </w:style>
  <w:style w:type="character" w:customStyle="1" w:styleId="Heading8Char">
    <w:name w:val="Heading 8 Char"/>
    <w:basedOn w:val="DefaultParagraphFont"/>
    <w:link w:val="Heading8"/>
    <w:rsid w:val="006F618F"/>
    <w:rPr>
      <w:rFonts w:ascii="Trebuchet MS" w:eastAsia="Trebuchet MS" w:hAnsi="Trebuchet MS" w:cs="Trebuchet MS"/>
      <w:b/>
      <w:caps/>
      <w:position w:val="-1"/>
      <w:sz w:val="32"/>
      <w:szCs w:val="24"/>
      <w:lang w:val="ro-RO"/>
    </w:rPr>
  </w:style>
  <w:style w:type="character" w:customStyle="1" w:styleId="Heading9Char">
    <w:name w:val="Heading 9 Char"/>
    <w:basedOn w:val="DefaultParagraphFont"/>
    <w:link w:val="Heading9"/>
    <w:rsid w:val="006F618F"/>
    <w:rPr>
      <w:rFonts w:ascii="Trebuchet MS" w:eastAsia="Trebuchet MS" w:hAnsi="Trebuchet MS" w:cs="Trebuchet MS"/>
      <w:b/>
      <w:bCs/>
      <w:position w:val="-1"/>
      <w:sz w:val="20"/>
      <w:szCs w:val="24"/>
      <w:lang w:val="ro-RO"/>
    </w:rPr>
  </w:style>
  <w:style w:type="character" w:customStyle="1" w:styleId="TitleChar">
    <w:name w:val="Title Char"/>
    <w:basedOn w:val="DefaultParagraphFont"/>
    <w:link w:val="Title"/>
    <w:rsid w:val="006F618F"/>
    <w:rPr>
      <w:rFonts w:ascii="Trebuchet MS" w:eastAsia="Trebuchet MS" w:hAnsi="Trebuchet MS" w:cs="Trebuchet MS"/>
      <w:b/>
      <w:bCs/>
      <w:position w:val="-1"/>
      <w:sz w:val="20"/>
      <w:szCs w:val="24"/>
      <w:lang w:val="ro-RO"/>
    </w:rPr>
  </w:style>
  <w:style w:type="paragraph" w:customStyle="1" w:styleId="Titlu21">
    <w:name w:val="Titlu 21"/>
    <w:aliases w:val="Nadpis_2,AB,Numbered - 2,Sub Heading,ignorer2,Heading 2 Char1,Heading 2 Char Char"/>
    <w:basedOn w:val="Normal"/>
    <w:next w:val="Normal"/>
    <w:rsid w:val="006F618F"/>
    <w:pPr>
      <w:keepNext/>
      <w:numPr>
        <w:ilvl w:val="1"/>
        <w:numId w:val="11"/>
      </w:numPr>
      <w:suppressAutoHyphens/>
      <w:spacing w:before="240" w:after="60" w:line="1" w:lineRule="atLeast"/>
      <w:ind w:leftChars="-1" w:left="-1" w:hangingChars="1" w:hanging="1"/>
      <w:textDirection w:val="btLr"/>
      <w:textAlignment w:val="top"/>
      <w:outlineLvl w:val="1"/>
    </w:pPr>
    <w:rPr>
      <w:rFonts w:ascii="Trebuchet MS" w:eastAsia="Trebuchet MS" w:hAnsi="Trebuchet MS" w:cs="Arial"/>
      <w:b/>
      <w:bCs/>
      <w:position w:val="-1"/>
      <w:sz w:val="24"/>
      <w:szCs w:val="28"/>
    </w:rPr>
  </w:style>
  <w:style w:type="paragraph" w:customStyle="1" w:styleId="Titlu31">
    <w:name w:val="Titlu 31"/>
    <w:aliases w:val="Podpodkapitola,adpis 3,KopCat. 3,Numbered - 3"/>
    <w:basedOn w:val="Normal"/>
    <w:next w:val="Normal"/>
    <w:rsid w:val="006F618F"/>
    <w:pPr>
      <w:keepNext/>
      <w:numPr>
        <w:ilvl w:val="2"/>
        <w:numId w:val="11"/>
      </w:numPr>
      <w:suppressAutoHyphens/>
      <w:spacing w:before="240" w:after="60" w:line="1" w:lineRule="atLeast"/>
      <w:ind w:leftChars="-1" w:left="-1" w:hangingChars="1" w:hanging="1"/>
      <w:textDirection w:val="btLr"/>
      <w:textAlignment w:val="top"/>
      <w:outlineLvl w:val="2"/>
    </w:pPr>
    <w:rPr>
      <w:rFonts w:ascii="Trebuchet MS" w:eastAsia="Trebuchet MS" w:hAnsi="Trebuchet MS" w:cs="Arial"/>
      <w:b/>
      <w:bCs/>
      <w:position w:val="-1"/>
      <w:sz w:val="20"/>
      <w:szCs w:val="26"/>
    </w:rPr>
  </w:style>
  <w:style w:type="paragraph" w:customStyle="1" w:styleId="Normal1">
    <w:name w:val="Normal1"/>
    <w:basedOn w:val="Normal"/>
    <w:rsid w:val="006F618F"/>
    <w:pPr>
      <w:suppressAutoHyphens/>
      <w:spacing w:before="60" w:after="60" w:line="1" w:lineRule="atLeast"/>
      <w:ind w:leftChars="-1" w:left="-1" w:hangingChars="1" w:hanging="1"/>
      <w:jc w:val="both"/>
      <w:textDirection w:val="btLr"/>
      <w:textAlignment w:val="top"/>
      <w:outlineLvl w:val="0"/>
    </w:pPr>
    <w:rPr>
      <w:rFonts w:ascii="Trebuchet MS" w:eastAsia="Trebuchet MS" w:hAnsi="Trebuchet MS" w:cs="Trebuchet MS"/>
      <w:position w:val="-1"/>
      <w:sz w:val="20"/>
      <w:szCs w:val="24"/>
    </w:rPr>
  </w:style>
  <w:style w:type="paragraph" w:customStyle="1" w:styleId="Textnotdesubsol1">
    <w:name w:val="Text notă de subsol1"/>
    <w:aliases w:val="footnote text,Footnote Text Char Char,Footnote Text Char,Fußnote,single space,FOOTNOTES,fn,Podrozdział,Footnote,stile 1,Footnote1,Footnote2,Footnote3,Footnote4,Footnote5,Footnote6,Footnote7,Footnote8,Footnote9,Footnote10,Footnote11"/>
    <w:basedOn w:val="Normal"/>
    <w:rsid w:val="006F618F"/>
    <w:pPr>
      <w:suppressAutoHyphens/>
      <w:spacing w:after="0" w:line="1" w:lineRule="atLeast"/>
      <w:ind w:leftChars="-1" w:left="-1" w:hangingChars="1" w:hanging="1"/>
      <w:textDirection w:val="btLr"/>
      <w:textAlignment w:val="top"/>
      <w:outlineLvl w:val="0"/>
    </w:pPr>
    <w:rPr>
      <w:rFonts w:ascii="Trebuchet MS" w:eastAsia="Trebuchet MS" w:hAnsi="Trebuchet MS" w:cs="Trebuchet MS"/>
      <w:position w:val="-1"/>
      <w:sz w:val="16"/>
      <w:szCs w:val="20"/>
    </w:rPr>
  </w:style>
  <w:style w:type="character" w:customStyle="1" w:styleId="Referinnotdesubsol1">
    <w:name w:val="Referință notă de subsol1"/>
    <w:aliases w:val="Footnote symbol,BVI fnr,16 Point,Superscript 6 Point,ftref,BVI fnr Char1 Char Char,Footnote Reference Number Char Char Char,Times 10 Point Char Char Char,Exposant 3 Point Char Char Char,Footnote symbol Char1 Char Char,SUPERS,o"/>
    <w:rsid w:val="006F618F"/>
    <w:rPr>
      <w:w w:val="100"/>
      <w:position w:val="-1"/>
      <w:effect w:val="none"/>
      <w:vertAlign w:val="superscript"/>
      <w:cs w:val="0"/>
      <w:em w:val="none"/>
    </w:rPr>
  </w:style>
  <w:style w:type="paragraph" w:customStyle="1" w:styleId="normalbullet">
    <w:name w:val="normalbullet"/>
    <w:basedOn w:val="Normal1"/>
    <w:rsid w:val="006F618F"/>
    <w:rPr>
      <w:snapToGrid w:val="0"/>
      <w:lang w:val="fr-FR"/>
    </w:rPr>
  </w:style>
  <w:style w:type="paragraph" w:styleId="DocumentMap">
    <w:name w:val="Document Map"/>
    <w:basedOn w:val="Normal"/>
    <w:link w:val="DocumentMapChar"/>
    <w:rsid w:val="006F618F"/>
    <w:pPr>
      <w:shd w:val="clear" w:color="auto" w:fill="000080"/>
      <w:suppressAutoHyphens/>
      <w:spacing w:before="120" w:after="120" w:line="1" w:lineRule="atLeast"/>
      <w:ind w:leftChars="-1" w:left="-1" w:hangingChars="1" w:hanging="1"/>
      <w:textDirection w:val="btLr"/>
      <w:textAlignment w:val="top"/>
      <w:outlineLvl w:val="0"/>
    </w:pPr>
    <w:rPr>
      <w:rFonts w:ascii="Tahoma" w:eastAsia="Trebuchet MS" w:hAnsi="Tahoma" w:cs="Tahoma"/>
      <w:position w:val="-1"/>
      <w:sz w:val="20"/>
      <w:szCs w:val="24"/>
    </w:rPr>
  </w:style>
  <w:style w:type="character" w:customStyle="1" w:styleId="DocumentMapChar">
    <w:name w:val="Document Map Char"/>
    <w:basedOn w:val="DefaultParagraphFont"/>
    <w:link w:val="DocumentMap"/>
    <w:rsid w:val="006F618F"/>
    <w:rPr>
      <w:rFonts w:ascii="Tahoma" w:eastAsia="Trebuchet MS" w:hAnsi="Tahoma" w:cs="Tahoma"/>
      <w:position w:val="-1"/>
      <w:sz w:val="20"/>
      <w:szCs w:val="24"/>
      <w:shd w:val="clear" w:color="auto" w:fill="000080"/>
      <w:lang w:val="ro-RO"/>
    </w:rPr>
  </w:style>
  <w:style w:type="character" w:styleId="PageNumber">
    <w:name w:val="page number"/>
    <w:basedOn w:val="DefaultParagraphFont"/>
    <w:rsid w:val="006F618F"/>
    <w:rPr>
      <w:w w:val="100"/>
      <w:position w:val="-1"/>
      <w:effect w:val="none"/>
      <w:vertAlign w:val="baseline"/>
      <w:cs w:val="0"/>
      <w:em w:val="none"/>
    </w:rPr>
  </w:style>
  <w:style w:type="paragraph" w:styleId="TOC1">
    <w:name w:val="toc 1"/>
    <w:basedOn w:val="Normal1"/>
    <w:next w:val="Normal1"/>
    <w:uiPriority w:val="39"/>
    <w:rsid w:val="006F618F"/>
    <w:pPr>
      <w:spacing w:after="0"/>
    </w:pPr>
    <w:rPr>
      <w:rFonts w:ascii="Arial (W1)" w:hAnsi="Arial (W1)"/>
      <w:b/>
    </w:rPr>
  </w:style>
  <w:style w:type="paragraph" w:styleId="TOC2">
    <w:name w:val="toc 2"/>
    <w:basedOn w:val="Normal"/>
    <w:next w:val="Normal"/>
    <w:uiPriority w:val="39"/>
    <w:rsid w:val="006F618F"/>
    <w:pPr>
      <w:suppressAutoHyphens/>
      <w:spacing w:after="0" w:line="1" w:lineRule="atLeast"/>
      <w:ind w:leftChars="-1" w:left="202" w:hangingChars="1" w:hanging="1"/>
      <w:textDirection w:val="btLr"/>
      <w:textAlignment w:val="top"/>
      <w:outlineLvl w:val="0"/>
    </w:pPr>
    <w:rPr>
      <w:rFonts w:ascii="Trebuchet MS" w:eastAsia="Trebuchet MS" w:hAnsi="Trebuchet MS" w:cs="Trebuchet MS"/>
      <w:position w:val="-1"/>
      <w:sz w:val="20"/>
      <w:szCs w:val="24"/>
    </w:rPr>
  </w:style>
  <w:style w:type="paragraph" w:styleId="TOC3">
    <w:name w:val="toc 3"/>
    <w:basedOn w:val="Normal"/>
    <w:next w:val="Normal"/>
    <w:uiPriority w:val="39"/>
    <w:rsid w:val="006F618F"/>
    <w:pPr>
      <w:suppressAutoHyphens/>
      <w:spacing w:after="0" w:line="1" w:lineRule="atLeast"/>
      <w:ind w:leftChars="-1" w:left="403" w:hangingChars="1" w:hanging="1"/>
      <w:textDirection w:val="btLr"/>
      <w:textAlignment w:val="top"/>
      <w:outlineLvl w:val="0"/>
    </w:pPr>
    <w:rPr>
      <w:rFonts w:ascii="Trebuchet MS" w:eastAsia="Trebuchet MS" w:hAnsi="Trebuchet MS" w:cs="Trebuchet MS"/>
      <w:position w:val="-1"/>
      <w:sz w:val="20"/>
      <w:szCs w:val="24"/>
    </w:rPr>
  </w:style>
  <w:style w:type="paragraph" w:styleId="TOC4">
    <w:name w:val="toc 4"/>
    <w:basedOn w:val="Normal"/>
    <w:next w:val="Normal"/>
    <w:uiPriority w:val="39"/>
    <w:rsid w:val="006F618F"/>
    <w:pPr>
      <w:suppressAutoHyphens/>
      <w:spacing w:after="0" w:line="1" w:lineRule="atLeast"/>
      <w:ind w:leftChars="-1" w:left="605" w:hangingChars="1" w:hanging="1"/>
      <w:textDirection w:val="btLr"/>
      <w:textAlignment w:val="top"/>
      <w:outlineLvl w:val="0"/>
    </w:pPr>
    <w:rPr>
      <w:rFonts w:ascii="Trebuchet MS" w:eastAsia="Trebuchet MS" w:hAnsi="Trebuchet MS" w:cs="Trebuchet MS"/>
      <w:position w:val="-1"/>
      <w:sz w:val="20"/>
      <w:szCs w:val="24"/>
    </w:rPr>
  </w:style>
  <w:style w:type="paragraph" w:styleId="TOC5">
    <w:name w:val="toc 5"/>
    <w:basedOn w:val="Normal"/>
    <w:next w:val="Normal"/>
    <w:uiPriority w:val="39"/>
    <w:rsid w:val="006F618F"/>
    <w:pPr>
      <w:numPr>
        <w:numId w:val="13"/>
      </w:numPr>
      <w:shd w:val="clear" w:color="auto" w:fill="E6E6E6"/>
      <w:suppressAutoHyphens/>
      <w:spacing w:after="0" w:line="1" w:lineRule="atLeast"/>
      <w:ind w:leftChars="-1" w:left="-1" w:hangingChars="1" w:hanging="1"/>
      <w:jc w:val="both"/>
      <w:textDirection w:val="btLr"/>
      <w:textAlignment w:val="top"/>
      <w:outlineLvl w:val="0"/>
    </w:pPr>
    <w:rPr>
      <w:rFonts w:ascii="Trebuchet MS" w:eastAsia="Trebuchet MS" w:hAnsi="Trebuchet MS" w:cs="Trebuchet MS"/>
      <w:b/>
      <w:position w:val="-1"/>
      <w:szCs w:val="20"/>
    </w:rPr>
  </w:style>
  <w:style w:type="paragraph" w:styleId="TOC6">
    <w:name w:val="toc 6"/>
    <w:basedOn w:val="Normal"/>
    <w:next w:val="Normal"/>
    <w:uiPriority w:val="39"/>
    <w:rsid w:val="006F618F"/>
    <w:pPr>
      <w:suppressAutoHyphens/>
      <w:spacing w:before="120" w:after="120" w:line="1" w:lineRule="atLeast"/>
      <w:ind w:leftChars="-1" w:left="1000" w:hangingChars="1" w:hanging="1"/>
      <w:textDirection w:val="btLr"/>
      <w:textAlignment w:val="top"/>
      <w:outlineLvl w:val="0"/>
    </w:pPr>
    <w:rPr>
      <w:rFonts w:ascii="Trebuchet MS" w:eastAsia="Trebuchet MS" w:hAnsi="Trebuchet MS" w:cs="Trebuchet MS"/>
      <w:position w:val="-1"/>
      <w:sz w:val="20"/>
      <w:szCs w:val="24"/>
    </w:rPr>
  </w:style>
  <w:style w:type="paragraph" w:styleId="TOC7">
    <w:name w:val="toc 7"/>
    <w:basedOn w:val="Normal"/>
    <w:next w:val="Normal"/>
    <w:uiPriority w:val="39"/>
    <w:rsid w:val="006F618F"/>
    <w:pPr>
      <w:suppressAutoHyphens/>
      <w:spacing w:before="120" w:after="120" w:line="1" w:lineRule="atLeast"/>
      <w:ind w:leftChars="-1" w:left="1200" w:hangingChars="1" w:hanging="1"/>
      <w:textDirection w:val="btLr"/>
      <w:textAlignment w:val="top"/>
      <w:outlineLvl w:val="0"/>
    </w:pPr>
    <w:rPr>
      <w:rFonts w:ascii="Trebuchet MS" w:eastAsia="Trebuchet MS" w:hAnsi="Trebuchet MS" w:cs="Trebuchet MS"/>
      <w:position w:val="-1"/>
      <w:sz w:val="20"/>
      <w:szCs w:val="24"/>
    </w:rPr>
  </w:style>
  <w:style w:type="paragraph" w:styleId="TOC8">
    <w:name w:val="toc 8"/>
    <w:basedOn w:val="Normal"/>
    <w:next w:val="Normal"/>
    <w:uiPriority w:val="39"/>
    <w:rsid w:val="006F618F"/>
    <w:pPr>
      <w:suppressAutoHyphens/>
      <w:spacing w:before="120" w:after="120" w:line="1" w:lineRule="atLeast"/>
      <w:ind w:leftChars="-1" w:left="1400" w:hangingChars="1" w:hanging="1"/>
      <w:textDirection w:val="btLr"/>
      <w:textAlignment w:val="top"/>
      <w:outlineLvl w:val="0"/>
    </w:pPr>
    <w:rPr>
      <w:rFonts w:ascii="Trebuchet MS" w:eastAsia="Trebuchet MS" w:hAnsi="Trebuchet MS" w:cs="Trebuchet MS"/>
      <w:position w:val="-1"/>
      <w:sz w:val="20"/>
      <w:szCs w:val="24"/>
    </w:rPr>
  </w:style>
  <w:style w:type="paragraph" w:styleId="TOC9">
    <w:name w:val="toc 9"/>
    <w:basedOn w:val="Normal"/>
    <w:next w:val="Normal"/>
    <w:uiPriority w:val="39"/>
    <w:rsid w:val="006F618F"/>
    <w:pPr>
      <w:suppressAutoHyphens/>
      <w:spacing w:before="120" w:after="120" w:line="1" w:lineRule="atLeast"/>
      <w:ind w:leftChars="-1" w:left="1600" w:hangingChars="1" w:hanging="1"/>
      <w:textDirection w:val="btLr"/>
      <w:textAlignment w:val="top"/>
      <w:outlineLvl w:val="0"/>
    </w:pPr>
    <w:rPr>
      <w:rFonts w:ascii="Trebuchet MS" w:eastAsia="Trebuchet MS" w:hAnsi="Trebuchet MS" w:cs="Trebuchet MS"/>
      <w:position w:val="-1"/>
      <w:sz w:val="20"/>
      <w:szCs w:val="24"/>
    </w:rPr>
  </w:style>
  <w:style w:type="character" w:styleId="Hyperlink">
    <w:name w:val="Hyperlink"/>
    <w:uiPriority w:val="99"/>
    <w:rsid w:val="006F618F"/>
    <w:rPr>
      <w:color w:val="0000FF"/>
      <w:w w:val="100"/>
      <w:position w:val="-1"/>
      <w:u w:val="single"/>
      <w:effect w:val="none"/>
      <w:vertAlign w:val="baseline"/>
      <w:cs w:val="0"/>
      <w:em w:val="none"/>
    </w:rPr>
  </w:style>
  <w:style w:type="character" w:styleId="FollowedHyperlink">
    <w:name w:val="FollowedHyperlink"/>
    <w:rsid w:val="006F618F"/>
    <w:rPr>
      <w:color w:val="800080"/>
      <w:w w:val="100"/>
      <w:position w:val="-1"/>
      <w:u w:val="single"/>
      <w:effect w:val="none"/>
      <w:vertAlign w:val="baseline"/>
      <w:cs w:val="0"/>
      <w:em w:val="none"/>
    </w:rPr>
  </w:style>
  <w:style w:type="character" w:styleId="CommentReference">
    <w:name w:val="annotation reference"/>
    <w:rsid w:val="006F618F"/>
    <w:rPr>
      <w:w w:val="100"/>
      <w:position w:val="-1"/>
      <w:sz w:val="16"/>
      <w:szCs w:val="16"/>
      <w:effect w:val="none"/>
      <w:vertAlign w:val="baseline"/>
      <w:cs w:val="0"/>
      <w:em w:val="none"/>
    </w:rPr>
  </w:style>
  <w:style w:type="paragraph" w:styleId="CommentText">
    <w:name w:val="annotation text"/>
    <w:basedOn w:val="Normal"/>
    <w:link w:val="CommentText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rPr>
  </w:style>
  <w:style w:type="character" w:customStyle="1" w:styleId="CommentTextChar">
    <w:name w:val="Comment Text Char"/>
    <w:basedOn w:val="DefaultParagraphFont"/>
    <w:link w:val="CommentText"/>
    <w:rsid w:val="006F618F"/>
    <w:rPr>
      <w:rFonts w:ascii="Trebuchet MS" w:eastAsia="Trebuchet MS" w:hAnsi="Trebuchet MS" w:cs="Trebuchet MS"/>
      <w:position w:val="-1"/>
      <w:sz w:val="20"/>
      <w:szCs w:val="20"/>
      <w:lang w:val="ro-RO"/>
    </w:rPr>
  </w:style>
  <w:style w:type="paragraph" w:customStyle="1" w:styleId="criterii">
    <w:name w:val="criterii"/>
    <w:basedOn w:val="Normal"/>
    <w:rsid w:val="006F618F"/>
    <w:pPr>
      <w:shd w:val="clear" w:color="auto" w:fill="E6E6E6"/>
      <w:suppressAutoHyphens/>
      <w:spacing w:before="240" w:after="120" w:line="1" w:lineRule="atLeast"/>
      <w:ind w:leftChars="-1" w:left="-1" w:hangingChars="1" w:hanging="1"/>
      <w:jc w:val="both"/>
      <w:textDirection w:val="btLr"/>
      <w:textAlignment w:val="top"/>
      <w:outlineLvl w:val="0"/>
    </w:pPr>
    <w:rPr>
      <w:rFonts w:ascii="Trebuchet MS" w:eastAsia="Trebuchet MS" w:hAnsi="Trebuchet MS" w:cs="Trebuchet MS"/>
      <w:b/>
      <w:bCs/>
      <w:snapToGrid w:val="0"/>
      <w:position w:val="-1"/>
      <w:sz w:val="20"/>
      <w:szCs w:val="24"/>
    </w:rPr>
  </w:style>
  <w:style w:type="paragraph" w:customStyle="1" w:styleId="marked">
    <w:name w:val="marked"/>
    <w:basedOn w:val="Normal"/>
    <w:rsid w:val="006F618F"/>
    <w:pPr>
      <w:pBdr>
        <w:left w:val="single" w:sz="4" w:space="4" w:color="808080"/>
      </w:pBdr>
      <w:suppressAutoHyphens/>
      <w:spacing w:before="60" w:after="60" w:line="1" w:lineRule="atLeast"/>
      <w:ind w:leftChars="-1" w:left="1620" w:hangingChars="1" w:hanging="1"/>
      <w:jc w:val="both"/>
      <w:textDirection w:val="btLr"/>
      <w:textAlignment w:val="top"/>
      <w:outlineLvl w:val="0"/>
    </w:pPr>
    <w:rPr>
      <w:rFonts w:ascii="Trebuchet MS" w:eastAsia="Trebuchet MS" w:hAnsi="Trebuchet MS" w:cs="Trebuchet MS"/>
      <w:position w:val="-1"/>
      <w:sz w:val="20"/>
      <w:szCs w:val="24"/>
    </w:rPr>
  </w:style>
  <w:style w:type="paragraph" w:styleId="BodyTextIndent">
    <w:name w:val="Body Text Indent"/>
    <w:basedOn w:val="Normal"/>
    <w:link w:val="BodyTextIndentChar"/>
    <w:rsid w:val="006F618F"/>
    <w:pPr>
      <w:suppressAutoHyphens/>
      <w:spacing w:before="120" w:after="120" w:line="1" w:lineRule="atLeast"/>
      <w:ind w:leftChars="-1" w:left="45" w:hangingChars="1" w:hanging="1"/>
      <w:jc w:val="both"/>
      <w:textDirection w:val="btLr"/>
      <w:textAlignment w:val="top"/>
      <w:outlineLvl w:val="0"/>
    </w:pPr>
    <w:rPr>
      <w:rFonts w:ascii="Trebuchet MS" w:eastAsia="Trebuchet MS" w:hAnsi="Trebuchet MS" w:cs="Arial"/>
      <w:position w:val="-1"/>
      <w:sz w:val="20"/>
      <w:szCs w:val="24"/>
    </w:rPr>
  </w:style>
  <w:style w:type="character" w:customStyle="1" w:styleId="BodyTextIndentChar">
    <w:name w:val="Body Text Indent Char"/>
    <w:basedOn w:val="DefaultParagraphFont"/>
    <w:link w:val="BodyTextIndent"/>
    <w:rsid w:val="006F618F"/>
    <w:rPr>
      <w:rFonts w:ascii="Trebuchet MS" w:eastAsia="Trebuchet MS" w:hAnsi="Trebuchet MS" w:cs="Arial"/>
      <w:position w:val="-1"/>
      <w:sz w:val="20"/>
      <w:szCs w:val="24"/>
      <w:lang w:val="ro-RO"/>
    </w:rPr>
  </w:style>
  <w:style w:type="paragraph" w:customStyle="1" w:styleId="framed">
    <w:name w:val="framed"/>
    <w:basedOn w:val="Corptext1"/>
    <w:rsid w:val="006F618F"/>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customStyle="1" w:styleId="Corptext1">
    <w:name w:val="Corp text1"/>
    <w:aliases w:val="Body Text Char,block style,Body,Standard paragraph,b"/>
    <w:basedOn w:val="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styleId="BalloonText">
    <w:name w:val="Balloon Text"/>
    <w:basedOn w:val="Normal"/>
    <w:link w:val="BalloonTextChar"/>
    <w:rsid w:val="006F618F"/>
    <w:pPr>
      <w:suppressAutoHyphens/>
      <w:spacing w:before="120" w:after="120" w:line="1" w:lineRule="atLeast"/>
      <w:ind w:leftChars="-1" w:left="-1" w:hangingChars="1" w:hanging="1"/>
      <w:textDirection w:val="btLr"/>
      <w:textAlignment w:val="top"/>
      <w:outlineLvl w:val="0"/>
    </w:pPr>
    <w:rPr>
      <w:rFonts w:ascii="Tahoma" w:eastAsia="Trebuchet MS" w:hAnsi="Tahoma" w:cs="Tahoma"/>
      <w:position w:val="-1"/>
      <w:sz w:val="16"/>
      <w:szCs w:val="16"/>
    </w:rPr>
  </w:style>
  <w:style w:type="character" w:customStyle="1" w:styleId="BalloonTextChar">
    <w:name w:val="Balloon Text Char"/>
    <w:basedOn w:val="DefaultParagraphFont"/>
    <w:link w:val="BalloonText"/>
    <w:rsid w:val="006F618F"/>
    <w:rPr>
      <w:rFonts w:ascii="Tahoma" w:eastAsia="Trebuchet MS" w:hAnsi="Tahoma" w:cs="Tahoma"/>
      <w:position w:val="-1"/>
      <w:sz w:val="16"/>
      <w:szCs w:val="16"/>
      <w:lang w:val="ro-RO"/>
    </w:rPr>
  </w:style>
  <w:style w:type="paragraph" w:styleId="BodyText2">
    <w:name w:val="Body Text 2"/>
    <w:basedOn w:val="Normal"/>
    <w:link w:val="BodyText2Char"/>
    <w:rsid w:val="006F618F"/>
    <w:p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Arial"/>
      <w:bCs/>
      <w:position w:val="-1"/>
      <w:sz w:val="24"/>
      <w:szCs w:val="24"/>
    </w:rPr>
  </w:style>
  <w:style w:type="character" w:customStyle="1" w:styleId="BodyText2Char">
    <w:name w:val="Body Text 2 Char"/>
    <w:basedOn w:val="DefaultParagraphFont"/>
    <w:link w:val="BodyText2"/>
    <w:rsid w:val="006F618F"/>
    <w:rPr>
      <w:rFonts w:ascii="Trebuchet MS" w:eastAsia="Trebuchet MS" w:hAnsi="Trebuchet MS" w:cs="Arial"/>
      <w:bCs/>
      <w:position w:val="-1"/>
      <w:sz w:val="24"/>
      <w:szCs w:val="24"/>
    </w:rPr>
  </w:style>
  <w:style w:type="paragraph" w:styleId="ListNumber2">
    <w:name w:val="List Number 2"/>
    <w:basedOn w:val="Normal"/>
    <w:rsid w:val="006F618F"/>
    <w:pPr>
      <w:numPr>
        <w:numId w:val="3"/>
      </w:num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Arial"/>
      <w:position w:val="-1"/>
      <w:szCs w:val="20"/>
      <w:lang w:eastAsia="el-GR"/>
    </w:rPr>
  </w:style>
  <w:style w:type="paragraph" w:styleId="Index1">
    <w:name w:val="index 1"/>
    <w:basedOn w:val="Normal"/>
    <w:next w:val="Normal"/>
    <w:rsid w:val="006F618F"/>
    <w:pPr>
      <w:suppressAutoHyphens/>
      <w:spacing w:before="120" w:after="120" w:line="1" w:lineRule="atLeast"/>
      <w:ind w:leftChars="-1" w:left="240" w:hangingChars="1" w:hanging="240"/>
      <w:textDirection w:val="btLr"/>
      <w:textAlignment w:val="top"/>
      <w:outlineLvl w:val="0"/>
    </w:pPr>
    <w:rPr>
      <w:rFonts w:ascii="Times New Roman" w:eastAsia="Trebuchet MS" w:hAnsi="Times New Roman" w:cs="Trebuchet MS"/>
      <w:position w:val="-1"/>
      <w:sz w:val="24"/>
      <w:szCs w:val="24"/>
    </w:rPr>
  </w:style>
  <w:style w:type="paragraph" w:customStyle="1" w:styleId="211">
    <w:name w:val="2.1.1"/>
    <w:basedOn w:val="Normal"/>
    <w:rsid w:val="006F618F"/>
    <w:pPr>
      <w:keepNext/>
      <w:numPr>
        <w:ilvl w:val="2"/>
        <w:numId w:val="1"/>
      </w:numPr>
      <w:suppressAutoHyphens/>
      <w:spacing w:before="240" w:after="60" w:line="1" w:lineRule="atLeast"/>
      <w:ind w:leftChars="-1" w:left="-1" w:hangingChars="1" w:hanging="1"/>
      <w:jc w:val="both"/>
      <w:textDirection w:val="btLr"/>
      <w:textAlignment w:val="top"/>
      <w:outlineLvl w:val="1"/>
    </w:pPr>
    <w:rPr>
      <w:rFonts w:ascii="Trebuchet MS" w:eastAsia="Trebuchet MS" w:hAnsi="Trebuchet MS" w:cs="Arial"/>
      <w:b/>
      <w:bCs/>
      <w:position w:val="-1"/>
      <w:sz w:val="24"/>
      <w:szCs w:val="28"/>
    </w:rPr>
  </w:style>
  <w:style w:type="paragraph" w:customStyle="1" w:styleId="bulletX">
    <w:name w:val="bulletX"/>
    <w:basedOn w:val="Normal"/>
    <w:rsid w:val="006F618F"/>
    <w:pPr>
      <w:numPr>
        <w:numId w:val="2"/>
      </w:numPr>
      <w:suppressAutoHyphens/>
      <w:autoSpaceDE w:val="0"/>
      <w:autoSpaceDN w:val="0"/>
      <w:adjustRightInd w:val="0"/>
      <w:spacing w:before="120" w:after="120" w:line="1" w:lineRule="atLeast"/>
      <w:ind w:leftChars="-1" w:left="-1" w:hangingChars="1" w:hanging="1"/>
      <w:jc w:val="both"/>
      <w:textDirection w:val="btLr"/>
      <w:textAlignment w:val="top"/>
      <w:outlineLvl w:val="0"/>
    </w:pPr>
    <w:rPr>
      <w:rFonts w:ascii="Arial,Bold" w:eastAsia="Trebuchet MS" w:hAnsi="Arial,Bold" w:cs="Arial"/>
      <w:position w:val="-1"/>
      <w:szCs w:val="24"/>
    </w:rPr>
  </w:style>
  <w:style w:type="paragraph" w:customStyle="1" w:styleId="eval">
    <w:name w:val="eval"/>
    <w:basedOn w:val="Normal"/>
    <w:rsid w:val="006F618F"/>
    <w:pPr>
      <w:keepNext/>
      <w:numPr>
        <w:ilvl w:val="4"/>
        <w:numId w:val="1"/>
      </w:numPr>
      <w:suppressAutoHyphens/>
      <w:spacing w:before="240" w:after="60" w:line="1" w:lineRule="atLeast"/>
      <w:ind w:leftChars="-1" w:left="-1" w:hangingChars="1" w:hanging="1"/>
      <w:textDirection w:val="btLr"/>
      <w:textAlignment w:val="top"/>
      <w:outlineLvl w:val="2"/>
    </w:pPr>
    <w:rPr>
      <w:rFonts w:ascii="Trebuchet MS" w:eastAsia="Trebuchet MS" w:hAnsi="Trebuchet MS" w:cs="Arial"/>
      <w:b/>
      <w:bCs/>
      <w:position w:val="-1"/>
      <w:sz w:val="20"/>
      <w:szCs w:val="26"/>
    </w:rPr>
  </w:style>
  <w:style w:type="paragraph" w:customStyle="1" w:styleId="bullet">
    <w:name w:val="bullet"/>
    <w:basedOn w:val="Normal"/>
    <w:rsid w:val="006F618F"/>
    <w:pPr>
      <w:numPr>
        <w:numId w:val="5"/>
      </w:num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customStyle="1" w:styleId="bullet1">
    <w:name w:val="bullet1"/>
    <w:basedOn w:val="Normal"/>
    <w:rsid w:val="006F618F"/>
    <w:pPr>
      <w:numPr>
        <w:numId w:val="4"/>
      </w:numPr>
      <w:suppressAutoHyphens/>
      <w:spacing w:before="40" w:after="4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customStyle="1" w:styleId="table">
    <w:name w:val="table"/>
    <w:basedOn w:val="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styleId="BodyText3">
    <w:name w:val="Body Text 3"/>
    <w:basedOn w:val="Normal"/>
    <w:link w:val="BodyText3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i/>
      <w:iCs/>
      <w:position w:val="-1"/>
      <w:sz w:val="20"/>
      <w:szCs w:val="24"/>
    </w:rPr>
  </w:style>
  <w:style w:type="character" w:customStyle="1" w:styleId="BodyText3Char">
    <w:name w:val="Body Text 3 Char"/>
    <w:basedOn w:val="DefaultParagraphFont"/>
    <w:link w:val="BodyText3"/>
    <w:rsid w:val="006F618F"/>
    <w:rPr>
      <w:rFonts w:ascii="Trebuchet MS" w:eastAsia="Trebuchet MS" w:hAnsi="Trebuchet MS" w:cs="Trebuchet MS"/>
      <w:i/>
      <w:iCs/>
      <w:position w:val="-1"/>
      <w:sz w:val="20"/>
      <w:szCs w:val="24"/>
      <w:lang w:val="ro-RO"/>
    </w:rPr>
  </w:style>
  <w:style w:type="paragraph" w:styleId="BodyTextIndent2">
    <w:name w:val="Body Text Indent 2"/>
    <w:basedOn w:val="Normal"/>
    <w:link w:val="BodyTextIndent2Char"/>
    <w:rsid w:val="006F618F"/>
    <w:pPr>
      <w:suppressAutoHyphens/>
      <w:spacing w:before="120" w:after="120" w:line="1" w:lineRule="atLeast"/>
      <w:ind w:leftChars="-1" w:left="720" w:hangingChars="1" w:hanging="1"/>
      <w:textDirection w:val="btLr"/>
      <w:textAlignment w:val="top"/>
      <w:outlineLvl w:val="0"/>
    </w:pPr>
    <w:rPr>
      <w:rFonts w:ascii="Trebuchet MS" w:eastAsia="Trebuchet MS" w:hAnsi="Trebuchet MS" w:cs="Trebuchet MS"/>
      <w:position w:val="-1"/>
      <w:sz w:val="20"/>
      <w:szCs w:val="24"/>
    </w:rPr>
  </w:style>
  <w:style w:type="character" w:customStyle="1" w:styleId="BodyTextIndent2Char">
    <w:name w:val="Body Text Indent 2 Char"/>
    <w:basedOn w:val="DefaultParagraphFont"/>
    <w:link w:val="BodyTextIndent2"/>
    <w:rsid w:val="006F618F"/>
    <w:rPr>
      <w:rFonts w:ascii="Trebuchet MS" w:eastAsia="Trebuchet MS" w:hAnsi="Trebuchet MS" w:cs="Trebuchet MS"/>
      <w:position w:val="-1"/>
      <w:sz w:val="20"/>
      <w:szCs w:val="24"/>
      <w:lang w:val="ro-RO"/>
    </w:rPr>
  </w:style>
  <w:style w:type="character" w:customStyle="1" w:styleId="instructChar">
    <w:name w:val="instruct Char"/>
    <w:rsid w:val="006F618F"/>
    <w:rPr>
      <w:rFonts w:ascii="Trebuchet MS" w:hAnsi="Trebuchet MS" w:cs="Arial"/>
      <w:i/>
      <w:iCs/>
      <w:w w:val="100"/>
      <w:position w:val="-1"/>
      <w:szCs w:val="21"/>
      <w:effect w:val="none"/>
      <w:shd w:val="clear" w:color="auto" w:fill="E0E0E0"/>
      <w:vertAlign w:val="baseline"/>
      <w:cs w:val="0"/>
      <w:em w:val="none"/>
      <w:lang w:val="ro-RO" w:eastAsia="sk-SK" w:bidi="ar-SA"/>
    </w:rPr>
  </w:style>
  <w:style w:type="paragraph" w:styleId="BodyTextIndent3">
    <w:name w:val="Body Text Indent 3"/>
    <w:basedOn w:val="Normal"/>
    <w:link w:val="BodyTextIndent3Char"/>
    <w:rsid w:val="006F618F"/>
    <w:pPr>
      <w:suppressAutoHyphens/>
      <w:spacing w:before="120" w:after="120" w:line="1" w:lineRule="atLeast"/>
      <w:ind w:leftChars="-1" w:left="1080" w:hangingChars="1" w:hanging="1"/>
      <w:textDirection w:val="btLr"/>
      <w:textAlignment w:val="top"/>
      <w:outlineLvl w:val="0"/>
    </w:pPr>
    <w:rPr>
      <w:rFonts w:ascii="Trebuchet MS" w:eastAsia="Trebuchet MS" w:hAnsi="Trebuchet MS" w:cs="Trebuchet MS"/>
      <w:position w:val="-1"/>
      <w:sz w:val="20"/>
      <w:szCs w:val="24"/>
    </w:rPr>
  </w:style>
  <w:style w:type="character" w:customStyle="1" w:styleId="BodyTextIndent3Char">
    <w:name w:val="Body Text Indent 3 Char"/>
    <w:basedOn w:val="DefaultParagraphFont"/>
    <w:link w:val="BodyTextIndent3"/>
    <w:rsid w:val="006F618F"/>
    <w:rPr>
      <w:rFonts w:ascii="Trebuchet MS" w:eastAsia="Trebuchet MS" w:hAnsi="Trebuchet MS" w:cs="Trebuchet MS"/>
      <w:position w:val="-1"/>
      <w:sz w:val="20"/>
      <w:szCs w:val="24"/>
      <w:lang w:val="ro-RO"/>
    </w:rPr>
  </w:style>
  <w:style w:type="character" w:customStyle="1" w:styleId="rvts7">
    <w:name w:val="rvts7"/>
    <w:basedOn w:val="DefaultParagraphFont"/>
    <w:rsid w:val="006F618F"/>
    <w:rPr>
      <w:w w:val="100"/>
      <w:position w:val="-1"/>
      <w:effect w:val="none"/>
      <w:vertAlign w:val="baseline"/>
      <w:cs w:val="0"/>
      <w:em w:val="none"/>
    </w:rPr>
  </w:style>
  <w:style w:type="paragraph" w:customStyle="1" w:styleId="inna">
    <w:name w:val="inna"/>
    <w:basedOn w:val="Normal"/>
    <w:rsid w:val="006F618F"/>
    <w:pPr>
      <w:suppressAutoHyphens/>
      <w:spacing w:before="60" w:after="60" w:line="1" w:lineRule="atLeast"/>
      <w:ind w:leftChars="-1" w:left="-1" w:hangingChars="1" w:hanging="1"/>
      <w:jc w:val="both"/>
      <w:textDirection w:val="btLr"/>
      <w:textAlignment w:val="top"/>
      <w:outlineLvl w:val="0"/>
    </w:pPr>
    <w:rPr>
      <w:rFonts w:ascii="Comic Sans MS" w:eastAsia="Trebuchet MS" w:hAnsi="Comic Sans MS" w:cs="Trebuchet MS"/>
      <w:position w:val="-1"/>
      <w:sz w:val="24"/>
      <w:szCs w:val="20"/>
    </w:rPr>
  </w:style>
  <w:style w:type="character" w:customStyle="1" w:styleId="rvts5">
    <w:name w:val="rvts5"/>
    <w:basedOn w:val="DefaultParagraphFont"/>
    <w:rsid w:val="006F618F"/>
    <w:rPr>
      <w:w w:val="100"/>
      <w:position w:val="-1"/>
      <w:effect w:val="none"/>
      <w:vertAlign w:val="baseline"/>
      <w:cs w:val="0"/>
      <w:em w:val="none"/>
    </w:rPr>
  </w:style>
  <w:style w:type="character" w:customStyle="1" w:styleId="rvts3">
    <w:name w:val="rvts3"/>
    <w:basedOn w:val="DefaultParagraphFont"/>
    <w:rsid w:val="006F618F"/>
    <w:rPr>
      <w:w w:val="100"/>
      <w:position w:val="-1"/>
      <w:effect w:val="none"/>
      <w:vertAlign w:val="baseline"/>
      <w:cs w:val="0"/>
      <w:em w:val="none"/>
    </w:rPr>
  </w:style>
  <w:style w:type="character" w:customStyle="1" w:styleId="rvts4">
    <w:name w:val="rvts4"/>
    <w:basedOn w:val="DefaultParagraphFont"/>
    <w:rsid w:val="006F618F"/>
    <w:rPr>
      <w:w w:val="100"/>
      <w:position w:val="-1"/>
      <w:effect w:val="none"/>
      <w:vertAlign w:val="baseline"/>
      <w:cs w:val="0"/>
      <w:em w:val="none"/>
    </w:rPr>
  </w:style>
  <w:style w:type="paragraph" w:customStyle="1" w:styleId="Default">
    <w:name w:val="Default"/>
    <w:rsid w:val="006F618F"/>
    <w:pPr>
      <w:suppressAutoHyphens/>
      <w:autoSpaceDE w:val="0"/>
      <w:autoSpaceDN w:val="0"/>
      <w:adjustRightInd w:val="0"/>
      <w:spacing w:before="120" w:after="120" w:line="1" w:lineRule="atLeast"/>
      <w:ind w:leftChars="-1" w:left="-1" w:hangingChars="1" w:hanging="1"/>
      <w:textDirection w:val="btLr"/>
      <w:textAlignment w:val="top"/>
      <w:outlineLvl w:val="0"/>
    </w:pPr>
    <w:rPr>
      <w:rFonts w:ascii="Verdana" w:eastAsia="Trebuchet MS" w:hAnsi="Verdana" w:cs="Trebuchet MS"/>
      <w:position w:val="-1"/>
      <w:sz w:val="20"/>
      <w:szCs w:val="20"/>
    </w:rPr>
  </w:style>
  <w:style w:type="paragraph" w:styleId="List">
    <w:name w:val="List"/>
    <w:basedOn w:val="Normal"/>
    <w:rsid w:val="006F618F"/>
    <w:pPr>
      <w:numPr>
        <w:numId w:val="6"/>
      </w:numPr>
      <w:tabs>
        <w:tab w:val="num" w:pos="3163"/>
      </w:tabs>
      <w:suppressAutoHyphens/>
      <w:spacing w:before="120" w:after="120" w:line="1" w:lineRule="atLeast"/>
      <w:ind w:leftChars="-1" w:left="-1" w:hangingChars="1" w:hanging="1"/>
      <w:textDirection w:val="btLr"/>
      <w:textAlignment w:val="top"/>
      <w:outlineLvl w:val="0"/>
    </w:pPr>
    <w:rPr>
      <w:rFonts w:ascii="Times New Roman" w:eastAsia="Trebuchet MS" w:hAnsi="Times New Roman" w:cs="Trebuchet MS"/>
      <w:snapToGrid w:val="0"/>
      <w:position w:val="-1"/>
      <w:sz w:val="24"/>
      <w:szCs w:val="20"/>
      <w:lang w:val="en-GB"/>
    </w:rPr>
  </w:style>
  <w:style w:type="paragraph" w:customStyle="1" w:styleId="ln2acttitlu">
    <w:name w:val="ln2acttitlu"/>
    <w:basedOn w:val="Normal"/>
    <w:rsid w:val="006F618F"/>
    <w:pPr>
      <w:suppressAutoHyphens/>
      <w:spacing w:before="100" w:beforeAutospacing="1" w:after="100" w:afterAutospacing="1" w:line="1" w:lineRule="atLeast"/>
      <w:ind w:leftChars="-1" w:left="-1" w:hangingChars="1" w:hanging="1"/>
      <w:jc w:val="center"/>
      <w:textDirection w:val="btLr"/>
      <w:textAlignment w:val="top"/>
      <w:outlineLvl w:val="0"/>
    </w:pPr>
    <w:rPr>
      <w:rFonts w:ascii="Times New Roman" w:eastAsia="Trebuchet MS" w:hAnsi="Times New Roman" w:cs="Trebuchet MS"/>
      <w:color w:val="000010"/>
      <w:position w:val="-1"/>
      <w:sz w:val="18"/>
      <w:szCs w:val="18"/>
    </w:rPr>
  </w:style>
  <w:style w:type="character" w:customStyle="1" w:styleId="ln2tlitera">
    <w:name w:val="ln2tlitera"/>
    <w:rsid w:val="006F618F"/>
    <w:rPr>
      <w:w w:val="100"/>
      <w:position w:val="-1"/>
      <w:effect w:val="none"/>
      <w:vertAlign w:val="baseline"/>
      <w:cs w:val="0"/>
      <w:em w:val="none"/>
    </w:rPr>
  </w:style>
  <w:style w:type="paragraph" w:customStyle="1" w:styleId="Head1-Art">
    <w:name w:val="Head1-Art"/>
    <w:basedOn w:val="Normal"/>
    <w:rsid w:val="006F618F"/>
    <w:pPr>
      <w:numPr>
        <w:numId w:val="7"/>
      </w:num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Trebuchet MS"/>
      <w:b/>
      <w:bCs/>
      <w:caps/>
      <w:position w:val="-1"/>
      <w:sz w:val="20"/>
      <w:szCs w:val="24"/>
    </w:rPr>
  </w:style>
  <w:style w:type="paragraph" w:customStyle="1" w:styleId="Head2-Alin">
    <w:name w:val="Head2-Alin"/>
    <w:basedOn w:val="Head1-Art"/>
    <w:rsid w:val="006F618F"/>
    <w:pPr>
      <w:numPr>
        <w:ilvl w:val="1"/>
      </w:numPr>
      <w:ind w:left="-1" w:hanging="1"/>
    </w:pPr>
    <w:rPr>
      <w:b w:val="0"/>
      <w:bCs w:val="0"/>
      <w:caps w:val="0"/>
    </w:rPr>
  </w:style>
  <w:style w:type="paragraph" w:customStyle="1" w:styleId="Head3-Bullet">
    <w:name w:val="Head3-Bullet"/>
    <w:basedOn w:val="Head2-Alin"/>
    <w:rsid w:val="006F618F"/>
    <w:pPr>
      <w:numPr>
        <w:ilvl w:val="2"/>
      </w:numPr>
      <w:ind w:left="-1" w:hanging="1"/>
    </w:pPr>
  </w:style>
  <w:style w:type="paragraph" w:customStyle="1" w:styleId="Head4-Subsect">
    <w:name w:val="Head4-Subsect"/>
    <w:basedOn w:val="Head3-Bullet"/>
    <w:rsid w:val="006F618F"/>
    <w:pPr>
      <w:numPr>
        <w:ilvl w:val="3"/>
      </w:numPr>
      <w:ind w:left="-1" w:hanging="1"/>
    </w:pPr>
    <w:rPr>
      <w:b/>
      <w:bCs/>
    </w:rPr>
  </w:style>
  <w:style w:type="paragraph" w:customStyle="1" w:styleId="Head5-Subsect">
    <w:name w:val="Head5-Subsect"/>
    <w:basedOn w:val="Head4-Subsect"/>
    <w:rsid w:val="006F618F"/>
    <w:pPr>
      <w:numPr>
        <w:ilvl w:val="4"/>
      </w:numPr>
      <w:ind w:left="-1" w:hanging="1"/>
    </w:pPr>
  </w:style>
  <w:style w:type="paragraph" w:styleId="NormalWeb">
    <w:name w:val="Normal (Web)"/>
    <w:basedOn w:val="Normal"/>
    <w:uiPriority w:val="99"/>
    <w:rsid w:val="006F618F"/>
    <w:pPr>
      <w:suppressAutoHyphens/>
      <w:spacing w:after="0" w:line="1" w:lineRule="atLeast"/>
      <w:ind w:leftChars="-1" w:left="-1" w:hangingChars="1" w:hanging="1"/>
      <w:textDirection w:val="btLr"/>
      <w:textAlignment w:val="top"/>
      <w:outlineLvl w:val="0"/>
    </w:pPr>
    <w:rPr>
      <w:rFonts w:ascii="Arial Unicode MS" w:eastAsia="Trebuchet MS" w:hAnsi="Arial Unicode MS" w:cs="Trebuchet MS"/>
      <w:position w:val="-1"/>
      <w:sz w:val="24"/>
      <w:szCs w:val="24"/>
    </w:rPr>
  </w:style>
  <w:style w:type="character" w:customStyle="1" w:styleId="ln2talineat">
    <w:name w:val="ln2talineat"/>
    <w:rsid w:val="006F618F"/>
    <w:rPr>
      <w:w w:val="100"/>
      <w:position w:val="-1"/>
      <w:effect w:val="none"/>
      <w:vertAlign w:val="baseline"/>
      <w:cs w:val="0"/>
      <w:em w:val="none"/>
    </w:rPr>
  </w:style>
  <w:style w:type="paragraph" w:customStyle="1" w:styleId="txt">
    <w:name w:val="txt"/>
    <w:basedOn w:val="Normal"/>
    <w:rsid w:val="006F618F"/>
    <w:pPr>
      <w:suppressAutoHyphens/>
      <w:spacing w:after="120" w:line="336" w:lineRule="auto"/>
      <w:ind w:leftChars="-1" w:left="-1" w:hangingChars="1" w:hanging="1"/>
      <w:textDirection w:val="btLr"/>
      <w:textAlignment w:val="top"/>
      <w:outlineLvl w:val="0"/>
    </w:pPr>
    <w:rPr>
      <w:rFonts w:ascii="Georgia" w:eastAsia="Trebuchet MS" w:hAnsi="Georgia" w:cs="Trebuchet MS"/>
      <w:color w:val="000000"/>
      <w:position w:val="-1"/>
      <w:sz w:val="24"/>
      <w:szCs w:val="24"/>
    </w:rPr>
  </w:style>
  <w:style w:type="paragraph" w:customStyle="1" w:styleId="Listparagraf1">
    <w:name w:val="Listă paragraf1"/>
    <w:aliases w:val="Akapit z listą BS,Outlines a.b.c.,List_Paragraph,Multilevel para_II,Akapit z lista BS,List Paragraph1,Normal bullet 2,List Paragraph compact,Paragraphe de liste 2,Reference list,Bullet list,Numbered List,1st level - Bullet List Paragraph"/>
    <w:basedOn w:val="Normal"/>
    <w:rsid w:val="006F618F"/>
    <w:pPr>
      <w:suppressAutoHyphens/>
      <w:spacing w:after="240" w:line="1" w:lineRule="atLeast"/>
      <w:ind w:leftChars="-1" w:left="720" w:hangingChars="1" w:hanging="1"/>
      <w:jc w:val="both"/>
      <w:textDirection w:val="btLr"/>
      <w:textAlignment w:val="top"/>
      <w:outlineLvl w:val="0"/>
    </w:pPr>
    <w:rPr>
      <w:rFonts w:ascii="Times New Roman" w:eastAsia="Trebuchet MS" w:hAnsi="Times New Roman" w:cs="Trebuchet MS"/>
      <w:position w:val="-1"/>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uiPriority w:val="34"/>
    <w:qFormat/>
    <w:rsid w:val="006F618F"/>
    <w:rPr>
      <w:w w:val="100"/>
      <w:position w:val="-1"/>
      <w:sz w:val="24"/>
      <w:effect w:val="none"/>
      <w:vertAlign w:val="baseline"/>
      <w:cs w:val="0"/>
      <w:em w:val="none"/>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6F618F"/>
    <w:rPr>
      <w:rFonts w:ascii="Trebuchet MS" w:hAnsi="Trebuchet MS"/>
      <w:w w:val="100"/>
      <w:position w:val="-1"/>
      <w:sz w:val="16"/>
      <w:effect w:val="none"/>
      <w:vertAlign w:val="baseline"/>
      <w:cs w:val="0"/>
      <w:em w:val="none"/>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F618F"/>
    <w:pPr>
      <w:suppressAutoHyphens/>
      <w:spacing w:line="240" w:lineRule="atLeast"/>
      <w:ind w:leftChars="-1" w:left="-1" w:hangingChars="1" w:hanging="1"/>
      <w:textDirection w:val="btLr"/>
      <w:textAlignment w:val="top"/>
      <w:outlineLvl w:val="0"/>
    </w:pPr>
    <w:rPr>
      <w:rFonts w:ascii="Times New Roman" w:eastAsia="Trebuchet MS" w:hAnsi="Times New Roman" w:cs="Trebuchet MS"/>
      <w:position w:val="-1"/>
      <w:sz w:val="20"/>
      <w:szCs w:val="20"/>
      <w:vertAlign w:val="superscript"/>
      <w:lang w:eastAsia="ro-RO"/>
    </w:rPr>
  </w:style>
  <w:style w:type="table" w:styleId="TableGrid">
    <w:name w:val="Table Grid"/>
    <w:basedOn w:val="Table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F618F"/>
    <w:rPr>
      <w:b/>
      <w:bCs/>
    </w:rPr>
  </w:style>
  <w:style w:type="character" w:customStyle="1" w:styleId="CommentSubjectChar">
    <w:name w:val="Comment Subject Char"/>
    <w:basedOn w:val="CommentTextChar"/>
    <w:link w:val="CommentSubject"/>
    <w:rsid w:val="006F618F"/>
    <w:rPr>
      <w:rFonts w:ascii="Trebuchet MS" w:eastAsia="Trebuchet MS" w:hAnsi="Trebuchet MS" w:cs="Trebuchet MS"/>
      <w:b/>
      <w:bCs/>
      <w:position w:val="-1"/>
      <w:sz w:val="20"/>
      <w:szCs w:val="20"/>
      <w:lang w:val="ro-RO"/>
    </w:rPr>
  </w:style>
  <w:style w:type="paragraph" w:customStyle="1" w:styleId="NORML">
    <w:name w:val="NORMÁL"/>
    <w:basedOn w:val="Normal"/>
    <w:rsid w:val="006F618F"/>
    <w:pPr>
      <w:spacing w:before="120" w:after="120" w:line="1" w:lineRule="atLeast"/>
      <w:ind w:leftChars="-1" w:left="-1" w:hangingChars="1" w:hanging="1"/>
      <w:jc w:val="both"/>
      <w:textDirection w:val="btLr"/>
      <w:textAlignment w:val="top"/>
      <w:outlineLvl w:val="0"/>
    </w:pPr>
    <w:rPr>
      <w:rFonts w:ascii="Times New Roman" w:eastAsia="Trebuchet MS" w:hAnsi="Times New Roman" w:cs="Trebuchet MS"/>
      <w:position w:val="-1"/>
      <w:sz w:val="24"/>
      <w:szCs w:val="20"/>
      <w:lang w:val="en-GB" w:eastAsia="en-GB"/>
    </w:rPr>
  </w:style>
  <w:style w:type="character" w:styleId="Emphasis">
    <w:name w:val="Emphasis"/>
    <w:rsid w:val="006F618F"/>
    <w:rPr>
      <w:i/>
      <w:iCs/>
      <w:w w:val="100"/>
      <w:position w:val="-1"/>
      <w:effect w:val="none"/>
      <w:vertAlign w:val="baseline"/>
      <w:cs w:val="0"/>
      <w:em w:val="none"/>
    </w:rPr>
  </w:style>
  <w:style w:type="paragraph" w:customStyle="1" w:styleId="maintext-bullet">
    <w:name w:val="maintext-bullet"/>
    <w:basedOn w:val="Normal"/>
    <w:rsid w:val="006F618F"/>
    <w:pPr>
      <w:tabs>
        <w:tab w:val="num" w:pos="720"/>
      </w:tabs>
      <w:suppressAutoHyphens/>
      <w:spacing w:after="0" w:line="1" w:lineRule="atLeast"/>
      <w:ind w:leftChars="-1" w:left="720" w:hangingChars="1" w:hanging="360"/>
      <w:jc w:val="both"/>
      <w:textDirection w:val="btLr"/>
      <w:textAlignment w:val="top"/>
      <w:outlineLvl w:val="0"/>
    </w:pPr>
    <w:rPr>
      <w:rFonts w:ascii="Arial" w:eastAsia="Trebuchet MS" w:hAnsi="Arial" w:cs="Trebuchet MS"/>
      <w:position w:val="-1"/>
      <w:szCs w:val="24"/>
    </w:rPr>
  </w:style>
  <w:style w:type="paragraph" w:customStyle="1" w:styleId="maintext">
    <w:name w:val="maintext"/>
    <w:basedOn w:val="Normal"/>
    <w:rsid w:val="006F618F"/>
    <w:pPr>
      <w:suppressAutoHyphens/>
      <w:spacing w:before="120" w:after="120" w:line="1" w:lineRule="atLeast"/>
      <w:ind w:leftChars="-1" w:left="-1" w:hangingChars="1" w:hanging="1"/>
      <w:jc w:val="both"/>
      <w:textDirection w:val="btLr"/>
      <w:textAlignment w:val="top"/>
      <w:outlineLvl w:val="0"/>
    </w:pPr>
    <w:rPr>
      <w:rFonts w:ascii="Arial" w:eastAsia="Trebuchet MS" w:hAnsi="Arial" w:cs="Arial"/>
      <w:position w:val="-1"/>
      <w:szCs w:val="28"/>
    </w:rPr>
  </w:style>
  <w:style w:type="paragraph" w:styleId="TOCHeading">
    <w:name w:val="TOC Heading"/>
    <w:basedOn w:val="Heading1"/>
    <w:next w:val="Normal"/>
    <w:uiPriority w:val="39"/>
    <w:qFormat/>
    <w:rsid w:val="006F618F"/>
    <w:pPr>
      <w:keepLines/>
      <w:numPr>
        <w:numId w:val="0"/>
      </w:numPr>
      <w:shd w:val="clear" w:color="auto" w:fill="auto"/>
      <w:spacing w:before="480" w:after="0" w:line="276" w:lineRule="auto"/>
      <w:ind w:leftChars="-1" w:left="-1" w:hangingChars="1" w:hanging="1"/>
      <w:outlineLvl w:val="9"/>
    </w:pPr>
    <w:rPr>
      <w:rFonts w:ascii="Cambria" w:eastAsia="MS Gothic" w:hAnsi="Cambria" w:cs="Times New Roman"/>
      <w:color w:val="365F91"/>
      <w:kern w:val="0"/>
      <w:szCs w:val="28"/>
      <w:lang w:val="en-US" w:eastAsia="ja-JP"/>
    </w:rPr>
  </w:style>
  <w:style w:type="character" w:customStyle="1" w:styleId="Text1Char">
    <w:name w:val="Text 1 Char"/>
    <w:rsid w:val="006F618F"/>
    <w:rPr>
      <w:w w:val="100"/>
      <w:position w:val="-1"/>
      <w:sz w:val="24"/>
      <w:effect w:val="none"/>
      <w:vertAlign w:val="baseline"/>
      <w:cs w:val="0"/>
      <w:em w:val="none"/>
    </w:rPr>
  </w:style>
  <w:style w:type="paragraph" w:customStyle="1" w:styleId="Text1">
    <w:name w:val="Text 1"/>
    <w:basedOn w:val="Normal"/>
    <w:rsid w:val="006F618F"/>
    <w:pPr>
      <w:suppressAutoHyphens/>
      <w:spacing w:before="120" w:after="120" w:line="1" w:lineRule="atLeast"/>
      <w:ind w:leftChars="-1" w:left="850" w:hangingChars="1" w:hanging="1"/>
      <w:jc w:val="both"/>
      <w:textDirection w:val="btLr"/>
      <w:textAlignment w:val="top"/>
      <w:outlineLvl w:val="0"/>
    </w:pPr>
    <w:rPr>
      <w:rFonts w:ascii="Times New Roman" w:eastAsia="Trebuchet MS" w:hAnsi="Times New Roman" w:cs="Trebuchet MS"/>
      <w:position w:val="-1"/>
      <w:sz w:val="24"/>
      <w:szCs w:val="20"/>
      <w:lang w:eastAsia="ro-RO"/>
    </w:rPr>
  </w:style>
  <w:style w:type="paragraph" w:customStyle="1" w:styleId="MediumGrid21">
    <w:name w:val="Medium Grid 21"/>
    <w:rsid w:val="006F618F"/>
    <w:pPr>
      <w:suppressAutoHyphens/>
      <w:spacing w:before="120" w:after="120" w:line="1" w:lineRule="atLeast"/>
      <w:ind w:leftChars="-1" w:left="-1" w:hangingChars="1" w:hanging="1"/>
      <w:textDirection w:val="btLr"/>
      <w:textAlignment w:val="top"/>
      <w:outlineLvl w:val="0"/>
    </w:pPr>
    <w:rPr>
      <w:rFonts w:ascii="Trebuchet MS" w:eastAsia="MS Mincho" w:hAnsi="Trebuchet MS" w:cs="Trebuchet MS"/>
      <w:position w:val="-1"/>
      <w:sz w:val="18"/>
      <w:szCs w:val="18"/>
    </w:rPr>
  </w:style>
  <w:style w:type="paragraph" w:styleId="NoSpacing">
    <w:name w:val="No Spacing"/>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rsid w:val="006F618F"/>
    <w:rPr>
      <w:rFonts w:ascii="Arial" w:hAnsi="Arial"/>
      <w:w w:val="100"/>
      <w:position w:val="-1"/>
      <w:sz w:val="16"/>
      <w:effect w:val="none"/>
      <w:vertAlign w:val="baseline"/>
      <w:cs w:val="0"/>
      <w:em w:val="none"/>
      <w:lang w:eastAsia="en-US"/>
    </w:rPr>
  </w:style>
  <w:style w:type="paragraph" w:customStyle="1" w:styleId="ListDash2">
    <w:name w:val="List Dash 2"/>
    <w:basedOn w:val="Normal"/>
    <w:rsid w:val="006F618F"/>
    <w:pPr>
      <w:numPr>
        <w:numId w:val="8"/>
      </w:numPr>
      <w:suppressAutoHyphens/>
      <w:spacing w:after="240" w:line="1" w:lineRule="atLeast"/>
      <w:jc w:val="both"/>
      <w:textDirection w:val="btLr"/>
      <w:textAlignment w:val="top"/>
      <w:outlineLvl w:val="0"/>
    </w:pPr>
    <w:rPr>
      <w:rFonts w:ascii="Times New Roman" w:eastAsia="Trebuchet MS" w:hAnsi="Times New Roman" w:cs="Trebuchet MS"/>
      <w:position w:val="-1"/>
      <w:sz w:val="24"/>
      <w:szCs w:val="20"/>
      <w:lang w:eastAsia="ro-RO"/>
    </w:rPr>
  </w:style>
  <w:style w:type="character" w:customStyle="1" w:styleId="hps">
    <w:name w:val="hps"/>
    <w:rsid w:val="006F618F"/>
    <w:rPr>
      <w:w w:val="100"/>
      <w:position w:val="-1"/>
      <w:effect w:val="none"/>
      <w:vertAlign w:val="baseline"/>
      <w:cs w:val="0"/>
      <w:em w:val="none"/>
    </w:rPr>
  </w:style>
  <w:style w:type="paragraph" w:customStyle="1" w:styleId="NumPar1">
    <w:name w:val="NumPar 1"/>
    <w:basedOn w:val="Normal"/>
    <w:next w:val="Normal"/>
    <w:rsid w:val="006F618F"/>
    <w:p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customStyle="1" w:styleId="NumPar2">
    <w:name w:val="NumPar 2"/>
    <w:basedOn w:val="Normal"/>
    <w:next w:val="Normal"/>
    <w:rsid w:val="006F618F"/>
    <w:p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customStyle="1" w:styleId="NumPar3">
    <w:name w:val="NumPar 3"/>
    <w:basedOn w:val="Normal"/>
    <w:next w:val="Normal"/>
    <w:rsid w:val="006F618F"/>
    <w:pPr>
      <w:numPr>
        <w:ilvl w:val="2"/>
        <w:numId w:val="9"/>
      </w:numPr>
      <w:suppressAutoHyphens/>
      <w:spacing w:before="120" w:after="120" w:line="1" w:lineRule="atLeast"/>
      <w:jc w:val="both"/>
      <w:textDirection w:val="btLr"/>
      <w:textAlignment w:val="top"/>
      <w:outlineLvl w:val="0"/>
    </w:pPr>
    <w:rPr>
      <w:rFonts w:ascii="Times New Roman" w:hAnsi="Times New Roman" w:cs="Trebuchet MS"/>
      <w:position w:val="-1"/>
      <w:sz w:val="24"/>
      <w:szCs w:val="20"/>
      <w:lang w:eastAsia="ro-RO"/>
    </w:rPr>
  </w:style>
  <w:style w:type="paragraph" w:customStyle="1" w:styleId="NumPar4">
    <w:name w:val="NumPar 4"/>
    <w:basedOn w:val="Normal"/>
    <w:next w:val="Normal"/>
    <w:rsid w:val="006F618F"/>
    <w:pPr>
      <w:numPr>
        <w:ilvl w:val="3"/>
        <w:numId w:val="9"/>
      </w:num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styleId="ListBullet">
    <w:name w:val="List Bullet"/>
    <w:basedOn w:val="Normal"/>
    <w:qFormat/>
    <w:rsid w:val="006F618F"/>
    <w:pPr>
      <w:numPr>
        <w:numId w:val="10"/>
      </w:numPr>
      <w:suppressAutoHyphens/>
      <w:spacing w:before="120" w:after="120" w:line="1" w:lineRule="atLeast"/>
      <w:ind w:leftChars="-1" w:left="-1" w:hangingChars="1" w:hanging="1"/>
      <w:contextualSpacing/>
      <w:jc w:val="both"/>
      <w:textDirection w:val="btLr"/>
      <w:textAlignment w:val="top"/>
      <w:outlineLvl w:val="0"/>
    </w:pPr>
    <w:rPr>
      <w:rFonts w:ascii="Times New Roman" w:hAnsi="Times New Roman" w:cs="Trebuchet MS"/>
      <w:position w:val="-1"/>
      <w:sz w:val="24"/>
      <w:szCs w:val="20"/>
      <w:lang w:eastAsia="ro-RO"/>
    </w:rPr>
  </w:style>
  <w:style w:type="paragraph" w:customStyle="1" w:styleId="CM1">
    <w:name w:val="CM1"/>
    <w:basedOn w:val="Default"/>
    <w:next w:val="Default"/>
    <w:rsid w:val="006F618F"/>
    <w:rPr>
      <w:rFonts w:ascii="EUAlbertina" w:hAnsi="EUAlbertina"/>
      <w:sz w:val="24"/>
      <w:szCs w:val="24"/>
      <w:lang w:val="ro-RO" w:eastAsia="ro-RO"/>
    </w:rPr>
  </w:style>
  <w:style w:type="paragraph" w:customStyle="1" w:styleId="CM3">
    <w:name w:val="CM3"/>
    <w:basedOn w:val="Default"/>
    <w:next w:val="Default"/>
    <w:rsid w:val="006F618F"/>
    <w:rPr>
      <w:rFonts w:ascii="EUAlbertina" w:hAnsi="EUAlbertina"/>
      <w:sz w:val="24"/>
      <w:szCs w:val="24"/>
      <w:lang w:val="ro-RO" w:eastAsia="ro-RO"/>
    </w:rPr>
  </w:style>
  <w:style w:type="paragraph" w:customStyle="1" w:styleId="CM4">
    <w:name w:val="CM4"/>
    <w:basedOn w:val="Default"/>
    <w:next w:val="Default"/>
    <w:rsid w:val="006F618F"/>
    <w:rPr>
      <w:rFonts w:ascii="EUAlbertina" w:hAnsi="EUAlbertina"/>
      <w:sz w:val="24"/>
      <w:szCs w:val="24"/>
      <w:lang w:val="ro-RO" w:eastAsia="ro-RO"/>
    </w:rPr>
  </w:style>
  <w:style w:type="character" w:styleId="Strong">
    <w:name w:val="Strong"/>
    <w:rsid w:val="006F618F"/>
    <w:rPr>
      <w:b/>
      <w:bCs/>
      <w:w w:val="100"/>
      <w:position w:val="-1"/>
      <w:effect w:val="none"/>
      <w:vertAlign w:val="baseline"/>
      <w:cs w:val="0"/>
      <w:em w:val="none"/>
    </w:rPr>
  </w:style>
  <w:style w:type="character" w:customStyle="1" w:styleId="apple-converted-space">
    <w:name w:val="apple-converted-space"/>
    <w:rsid w:val="006F618F"/>
    <w:rPr>
      <w:w w:val="100"/>
      <w:position w:val="-1"/>
      <w:effect w:val="none"/>
      <w:vertAlign w:val="baseline"/>
      <w:cs w:val="0"/>
      <w:em w:val="none"/>
    </w:rPr>
  </w:style>
  <w:style w:type="character" w:customStyle="1" w:styleId="rvts10">
    <w:name w:val="rvts10"/>
    <w:rsid w:val="006F618F"/>
    <w:rPr>
      <w:w w:val="100"/>
      <w:position w:val="-1"/>
      <w:effect w:val="none"/>
      <w:vertAlign w:val="baseline"/>
      <w:cs w:val="0"/>
      <w:em w:val="none"/>
    </w:rPr>
  </w:style>
  <w:style w:type="character" w:customStyle="1" w:styleId="psearchhighlight">
    <w:name w:val="psearchhighlight"/>
    <w:rsid w:val="006F618F"/>
    <w:rPr>
      <w:w w:val="100"/>
      <w:position w:val="-1"/>
      <w:effect w:val="none"/>
      <w:vertAlign w:val="baseline"/>
      <w:cs w:val="0"/>
      <w:em w:val="none"/>
    </w:rPr>
  </w:style>
  <w:style w:type="character" w:customStyle="1" w:styleId="rvts12">
    <w:name w:val="rvts12"/>
    <w:rsid w:val="006F618F"/>
    <w:rPr>
      <w:w w:val="100"/>
      <w:position w:val="-1"/>
      <w:effect w:val="none"/>
      <w:vertAlign w:val="baseline"/>
      <w:cs w:val="0"/>
      <w:em w:val="none"/>
    </w:rPr>
  </w:style>
  <w:style w:type="paragraph" w:customStyle="1" w:styleId="alignmentl">
    <w:name w:val="alignment_l"/>
    <w:basedOn w:val="Normal"/>
    <w:rsid w:val="006F618F"/>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rebuchet MS" w:hAnsi="Times New Roman" w:cs="Trebuchet MS"/>
      <w:position w:val="-1"/>
      <w:sz w:val="24"/>
      <w:szCs w:val="24"/>
    </w:rPr>
  </w:style>
  <w:style w:type="character" w:customStyle="1" w:styleId="rvts6">
    <w:name w:val="rvts6"/>
    <w:rsid w:val="006F618F"/>
    <w:rPr>
      <w:w w:val="100"/>
      <w:position w:val="-1"/>
      <w:effect w:val="none"/>
      <w:vertAlign w:val="baseline"/>
      <w:cs w:val="0"/>
      <w:em w:val="none"/>
    </w:rPr>
  </w:style>
  <w:style w:type="character" w:customStyle="1" w:styleId="rvts11">
    <w:name w:val="rvts11"/>
    <w:rsid w:val="006F618F"/>
    <w:rPr>
      <w:w w:val="100"/>
      <w:position w:val="-1"/>
      <w:effect w:val="none"/>
      <w:vertAlign w:val="baseline"/>
      <w:cs w:val="0"/>
      <w:em w:val="none"/>
    </w:rPr>
  </w:style>
  <w:style w:type="character" w:customStyle="1" w:styleId="rvts8">
    <w:name w:val="rvts8"/>
    <w:rsid w:val="006F618F"/>
    <w:rPr>
      <w:w w:val="100"/>
      <w:position w:val="-1"/>
      <w:effect w:val="none"/>
      <w:vertAlign w:val="baseline"/>
      <w:cs w:val="0"/>
      <w:em w:val="none"/>
    </w:rPr>
  </w:style>
  <w:style w:type="character" w:customStyle="1" w:styleId="PodpodkapitolaChar">
    <w:name w:val="Podpodkapitola Char"/>
    <w:aliases w:val="adpis 3 Char,KopCat. 3 Char,Numbered - 3 Char"/>
    <w:rsid w:val="006F618F"/>
    <w:rPr>
      <w:rFonts w:ascii="Trebuchet MS" w:hAnsi="Trebuchet MS" w:cs="Arial"/>
      <w:b/>
      <w:bCs/>
      <w:w w:val="100"/>
      <w:position w:val="-1"/>
      <w:szCs w:val="26"/>
      <w:effect w:val="none"/>
      <w:vertAlign w:val="baseline"/>
      <w:cs w:val="0"/>
      <w:em w:val="none"/>
      <w:lang w:val="ro-RO"/>
    </w:rPr>
  </w:style>
  <w:style w:type="character" w:customStyle="1" w:styleId="fnCharChar">
    <w:name w:val="fn Char Char"/>
    <w:rsid w:val="006F618F"/>
    <w:rPr>
      <w:rFonts w:ascii="Trebuchet MS" w:eastAsia="Times New Roman" w:hAnsi="Trebuchet MS" w:cs="Times New Roman"/>
      <w:w w:val="100"/>
      <w:kern w:val="0"/>
      <w:position w:val="-1"/>
      <w:sz w:val="20"/>
      <w:szCs w:val="20"/>
      <w:effect w:val="none"/>
      <w:vertAlign w:val="baseline"/>
      <w:cs w:val="0"/>
      <w:em w:val="none"/>
      <w:lang w:val="ro-RO"/>
    </w:rPr>
  </w:style>
  <w:style w:type="character" w:customStyle="1" w:styleId="rvts15">
    <w:name w:val="rvts15"/>
    <w:rsid w:val="006F618F"/>
    <w:rPr>
      <w:rFonts w:ascii="Times New Roman" w:hAnsi="Times New Roman" w:cs="Times New Roman" w:hint="default"/>
      <w:color w:val="000000"/>
      <w:w w:val="100"/>
      <w:position w:val="-1"/>
      <w:sz w:val="24"/>
      <w:szCs w:val="24"/>
      <w:effect w:val="none"/>
      <w:vertAlign w:val="baseline"/>
      <w:cs w:val="0"/>
      <w:em w:val="none"/>
    </w:rPr>
  </w:style>
  <w:style w:type="paragraph" w:customStyle="1" w:styleId="CharCharChar1Char">
    <w:name w:val="Char Char Char1 Char"/>
    <w:basedOn w:val="Normal"/>
    <w:rsid w:val="006F618F"/>
    <w:pPr>
      <w:suppressAutoHyphens/>
      <w:spacing w:before="120" w:line="240" w:lineRule="atLeast"/>
      <w:ind w:leftChars="-1" w:left="-1" w:hangingChars="1" w:hanging="1"/>
      <w:textDirection w:val="btLr"/>
      <w:textAlignment w:val="top"/>
      <w:outlineLvl w:val="0"/>
    </w:pPr>
    <w:rPr>
      <w:rFonts w:ascii="Tahoma" w:eastAsia="Trebuchet MS" w:hAnsi="Tahoma" w:cs="Trebuchet MS"/>
      <w:position w:val="-1"/>
      <w:sz w:val="20"/>
      <w:szCs w:val="24"/>
    </w:rPr>
  </w:style>
  <w:style w:type="character" w:customStyle="1" w:styleId="BodyTextChar1">
    <w:name w:val="Body Text Char1"/>
    <w:aliases w:val="block style Char,Body Char,Standard paragraph Char,b Char"/>
    <w:rsid w:val="006F618F"/>
    <w:rPr>
      <w:rFonts w:ascii="Trebuchet MS" w:hAnsi="Trebuchet MS"/>
      <w:w w:val="100"/>
      <w:position w:val="-1"/>
      <w:szCs w:val="24"/>
      <w:effect w:val="none"/>
      <w:vertAlign w:val="baseline"/>
      <w:cs w:val="0"/>
      <w:em w:val="none"/>
      <w:lang w:val="ro-RO"/>
    </w:rPr>
  </w:style>
  <w:style w:type="paragraph" w:customStyle="1" w:styleId="rvps1">
    <w:name w:val="rvps1"/>
    <w:basedOn w:val="Normal"/>
    <w:rsid w:val="006F618F"/>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rebuchet MS" w:hAnsi="Times New Roman" w:cs="Trebuchet MS"/>
      <w:position w:val="-1"/>
      <w:sz w:val="24"/>
      <w:szCs w:val="24"/>
    </w:rPr>
  </w:style>
  <w:style w:type="paragraph" w:customStyle="1" w:styleId="xl61">
    <w:name w:val="xl61"/>
    <w:basedOn w:val="Normal"/>
    <w:rsid w:val="006F618F"/>
    <w:pPr>
      <w:suppressAutoHyphens/>
      <w:spacing w:before="100" w:beforeAutospacing="1" w:after="100" w:afterAutospacing="1" w:line="1" w:lineRule="atLeast"/>
      <w:ind w:leftChars="-1" w:left="-1" w:hangingChars="1" w:hanging="1"/>
      <w:jc w:val="both"/>
      <w:textDirection w:val="btLr"/>
      <w:textAlignment w:val="top"/>
      <w:outlineLvl w:val="0"/>
    </w:pPr>
    <w:rPr>
      <w:rFonts w:ascii="Arial" w:hAnsi="Arial" w:cs="Arial"/>
      <w:position w:val="-1"/>
      <w:sz w:val="20"/>
      <w:szCs w:val="20"/>
      <w:lang w:eastAsia="fr-FR"/>
    </w:rPr>
  </w:style>
  <w:style w:type="paragraph" w:customStyle="1" w:styleId="instruct">
    <w:name w:val="instruct"/>
    <w:basedOn w:val="Normal"/>
    <w:rsid w:val="006F618F"/>
    <w:pPr>
      <w:widowControl w:val="0"/>
      <w:suppressAutoHyphens/>
      <w:autoSpaceDE w:val="0"/>
      <w:autoSpaceDN w:val="0"/>
      <w:adjustRightInd w:val="0"/>
      <w:spacing w:before="40" w:after="40" w:line="1" w:lineRule="atLeast"/>
      <w:ind w:leftChars="-1" w:left="-1" w:hangingChars="1" w:hanging="1"/>
      <w:textDirection w:val="btLr"/>
      <w:textAlignment w:val="top"/>
      <w:outlineLvl w:val="0"/>
    </w:pPr>
    <w:rPr>
      <w:rFonts w:ascii="Trebuchet MS" w:eastAsia="Trebuchet MS" w:hAnsi="Trebuchet MS" w:cs="Arial"/>
      <w:i/>
      <w:iCs/>
      <w:position w:val="-1"/>
      <w:sz w:val="20"/>
      <w:szCs w:val="21"/>
      <w:lang w:eastAsia="sk-SK"/>
    </w:rPr>
  </w:style>
  <w:style w:type="paragraph" w:customStyle="1" w:styleId="NoteHead">
    <w:name w:val="NoteHead"/>
    <w:basedOn w:val="Normal"/>
    <w:rsid w:val="006F618F"/>
    <w:pPr>
      <w:tabs>
        <w:tab w:val="num" w:pos="360"/>
        <w:tab w:val="num" w:pos="1080"/>
      </w:tabs>
      <w:suppressAutoHyphens/>
      <w:spacing w:before="720" w:after="720" w:line="1" w:lineRule="atLeast"/>
      <w:ind w:leftChars="-1" w:left="-1" w:hangingChars="1" w:hanging="1"/>
      <w:jc w:val="center"/>
      <w:textDirection w:val="btLr"/>
      <w:textAlignment w:val="top"/>
      <w:outlineLvl w:val="0"/>
    </w:pPr>
    <w:rPr>
      <w:rFonts w:ascii="Arial" w:hAnsi="Arial" w:cs="Arial"/>
      <w:b/>
      <w:bCs/>
      <w:smallCaps/>
      <w:position w:val="-1"/>
      <w:sz w:val="20"/>
      <w:szCs w:val="20"/>
      <w:lang w:eastAsia="en-GB"/>
    </w:rPr>
  </w:style>
  <w:style w:type="paragraph" w:customStyle="1" w:styleId="Headingform">
    <w:name w:val="Heading form"/>
    <w:basedOn w:val="Normal"/>
    <w:rsid w:val="006F618F"/>
    <w:pPr>
      <w:tabs>
        <w:tab w:val="num" w:pos="1080"/>
        <w:tab w:val="num" w:pos="1440"/>
      </w:tabs>
      <w:suppressAutoHyphens/>
      <w:spacing w:before="240" w:after="60" w:line="1" w:lineRule="atLeast"/>
      <w:ind w:leftChars="-1" w:left="1440" w:hangingChars="1" w:hanging="360"/>
      <w:jc w:val="center"/>
      <w:textDirection w:val="btLr"/>
      <w:textAlignment w:val="top"/>
      <w:outlineLvl w:val="0"/>
    </w:pPr>
    <w:rPr>
      <w:rFonts w:ascii="Times New Roman" w:hAnsi="Times New Roman" w:cs="Trebuchet MS"/>
      <w:b/>
      <w:bCs/>
      <w:position w:val="-1"/>
    </w:rPr>
  </w:style>
  <w:style w:type="paragraph" w:customStyle="1" w:styleId="Annexetitle">
    <w:name w:val="Annexe_title"/>
    <w:basedOn w:val="Normal"/>
    <w:rsid w:val="006F618F"/>
    <w:pPr>
      <w:pageBreakBefore/>
      <w:tabs>
        <w:tab w:val="num" w:pos="1080"/>
        <w:tab w:val="num" w:pos="2880"/>
      </w:tabs>
      <w:suppressAutoHyphens/>
      <w:spacing w:before="240" w:after="240" w:line="1" w:lineRule="atLeast"/>
      <w:ind w:leftChars="-1" w:left="1800" w:hangingChars="1" w:hanging="360"/>
      <w:jc w:val="center"/>
      <w:textDirection w:val="btLr"/>
      <w:textAlignment w:val="top"/>
      <w:outlineLvl w:val="0"/>
    </w:pPr>
    <w:rPr>
      <w:rFonts w:ascii="Times New Roman" w:hAnsi="Times New Roman" w:cs="Trebuchet MS"/>
      <w:b/>
      <w:bCs/>
      <w:caps/>
      <w:position w:val="-1"/>
      <w:sz w:val="28"/>
      <w:szCs w:val="28"/>
      <w:lang w:eastAsia="en-GB"/>
    </w:rPr>
  </w:style>
  <w:style w:type="character" w:customStyle="1" w:styleId="spar">
    <w:name w:val="s_par"/>
    <w:rsid w:val="006F618F"/>
    <w:rPr>
      <w:w w:val="100"/>
      <w:position w:val="-1"/>
      <w:effect w:val="none"/>
      <w:vertAlign w:val="baseline"/>
      <w:cs w:val="0"/>
      <w:em w:val="none"/>
    </w:rPr>
  </w:style>
  <w:style w:type="paragraph" w:styleId="EndnoteText">
    <w:name w:val="endnote text"/>
    <w:basedOn w:val="Normal"/>
    <w:link w:val="EndnoteText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rPr>
  </w:style>
  <w:style w:type="character" w:customStyle="1" w:styleId="EndnoteTextChar">
    <w:name w:val="Endnote Text Char"/>
    <w:basedOn w:val="DefaultParagraphFont"/>
    <w:link w:val="EndnoteText"/>
    <w:rsid w:val="006F618F"/>
    <w:rPr>
      <w:rFonts w:ascii="Trebuchet MS" w:eastAsia="Trebuchet MS" w:hAnsi="Trebuchet MS" w:cs="Trebuchet MS"/>
      <w:position w:val="-1"/>
      <w:sz w:val="20"/>
      <w:szCs w:val="20"/>
      <w:lang w:val="ro-RO"/>
    </w:rPr>
  </w:style>
  <w:style w:type="character" w:styleId="EndnoteReference">
    <w:name w:val="endnote reference"/>
    <w:rsid w:val="006F618F"/>
    <w:rPr>
      <w:w w:val="100"/>
      <w:position w:val="-1"/>
      <w:effect w:val="none"/>
      <w:vertAlign w:val="superscript"/>
      <w:cs w:val="0"/>
      <w:em w:val="none"/>
    </w:rPr>
  </w:style>
  <w:style w:type="paragraph" w:customStyle="1" w:styleId="Criteriu">
    <w:name w:val="Criteriu"/>
    <w:rsid w:val="006F618F"/>
    <w:pPr>
      <w:suppressAutoHyphens/>
      <w:spacing w:before="120"/>
      <w:ind w:leftChars="-1" w:left="709" w:hangingChars="1" w:hanging="737"/>
      <w:textDirection w:val="btLr"/>
      <w:textAlignment w:val="top"/>
      <w:outlineLvl w:val="0"/>
    </w:pPr>
    <w:rPr>
      <w:rFonts w:eastAsia="Trebuchet MS" w:cs="Trebuchet MS"/>
      <w:b/>
      <w:position w:val="-1"/>
      <w:szCs w:val="32"/>
      <w:lang w:val="ro-RO"/>
    </w:rPr>
  </w:style>
  <w:style w:type="character" w:customStyle="1" w:styleId="CriteriuChar">
    <w:name w:val="Criteriu Char"/>
    <w:rsid w:val="006F618F"/>
    <w:rPr>
      <w:rFonts w:ascii="Calibri" w:hAnsi="Calibri"/>
      <w:b/>
      <w:w w:val="100"/>
      <w:position w:val="-1"/>
      <w:sz w:val="22"/>
      <w:szCs w:val="32"/>
      <w:effect w:val="none"/>
      <w:vertAlign w:val="baseline"/>
      <w:cs w:val="0"/>
      <w:em w:val="none"/>
      <w:lang w:val="ro-RO"/>
    </w:rPr>
  </w:style>
  <w:style w:type="paragraph" w:styleId="BlockText">
    <w:name w:val="Block Text"/>
    <w:basedOn w:val="Normal"/>
    <w:qFormat/>
    <w:rsid w:val="006F618F"/>
    <w:pPr>
      <w:suppressAutoHyphens/>
      <w:spacing w:after="0" w:line="1" w:lineRule="atLeast"/>
      <w:ind w:leftChars="-1" w:left="374" w:right="289" w:hangingChars="1" w:hanging="1"/>
      <w:jc w:val="both"/>
      <w:textDirection w:val="btLr"/>
      <w:textAlignment w:val="top"/>
      <w:outlineLvl w:val="0"/>
    </w:pPr>
    <w:rPr>
      <w:rFonts w:ascii="Times New Roman" w:hAnsi="Times New Roman" w:cs="Trebuchet MS"/>
      <w:position w:val="-1"/>
      <w:sz w:val="24"/>
      <w:szCs w:val="24"/>
    </w:rPr>
  </w:style>
  <w:style w:type="character" w:customStyle="1" w:styleId="wffiletext">
    <w:name w:val="wf_file_text"/>
    <w:rsid w:val="006F618F"/>
    <w:rPr>
      <w:w w:val="100"/>
      <w:position w:val="-1"/>
      <w:effect w:val="none"/>
      <w:vertAlign w:val="baseline"/>
      <w:cs w:val="0"/>
      <w:em w:val="none"/>
    </w:rPr>
  </w:style>
  <w:style w:type="character" w:customStyle="1" w:styleId="5NormalChar">
    <w:name w:val="5 Normal Char"/>
    <w:rsid w:val="006F618F"/>
    <w:rPr>
      <w:rFonts w:ascii="Verdana" w:hAnsi="Verdana"/>
      <w:spacing w:val="-2"/>
      <w:w w:val="100"/>
      <w:position w:val="-1"/>
      <w:szCs w:val="24"/>
      <w:effect w:val="none"/>
      <w:vertAlign w:val="baseline"/>
      <w:cs w:val="0"/>
      <w:em w:val="none"/>
      <w:lang w:eastAsia="en-GB"/>
    </w:rPr>
  </w:style>
  <w:style w:type="paragraph" w:customStyle="1" w:styleId="5Normal">
    <w:name w:val="5 Normal"/>
    <w:basedOn w:val="Normal"/>
    <w:rsid w:val="006F618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1" w:lineRule="atLeast"/>
      <w:ind w:leftChars="-1" w:left="-1" w:right="57" w:hangingChars="1" w:hanging="1"/>
      <w:jc w:val="both"/>
      <w:textDirection w:val="btLr"/>
      <w:textAlignment w:val="top"/>
      <w:outlineLvl w:val="0"/>
    </w:pPr>
    <w:rPr>
      <w:rFonts w:ascii="Verdana" w:eastAsia="Trebuchet MS" w:hAnsi="Verdana" w:cs="Trebuchet MS"/>
      <w:spacing w:val="-2"/>
      <w:position w:val="-1"/>
      <w:sz w:val="20"/>
      <w:szCs w:val="24"/>
      <w:lang w:eastAsia="en-GB"/>
    </w:rPr>
  </w:style>
  <w:style w:type="character" w:customStyle="1" w:styleId="UnresolvedMention1">
    <w:name w:val="Unresolved Mention1"/>
    <w:qFormat/>
    <w:rsid w:val="006F618F"/>
    <w:rPr>
      <w:color w:val="605E5C"/>
      <w:w w:val="100"/>
      <w:position w:val="-1"/>
      <w:effect w:val="none"/>
      <w:shd w:val="clear" w:color="auto" w:fill="E1DFDD"/>
      <w:vertAlign w:val="baseline"/>
      <w:cs w:val="0"/>
      <w:em w:val="none"/>
    </w:rPr>
  </w:style>
  <w:style w:type="character" w:customStyle="1" w:styleId="blockstyleChar1">
    <w:name w:val="block style Char1"/>
    <w:aliases w:val="Body Char1,Standard paragraph Char1,b Char1"/>
    <w:rsid w:val="006F618F"/>
    <w:rPr>
      <w:rFonts w:ascii="Trebuchet MS" w:hAnsi="Trebuchet MS"/>
      <w:w w:val="100"/>
      <w:position w:val="-1"/>
      <w:szCs w:val="24"/>
      <w:effect w:val="none"/>
      <w:vertAlign w:val="baseline"/>
      <w:cs w:val="0"/>
      <w:em w:val="none"/>
      <w:lang w:eastAsia="en-US"/>
    </w:rPr>
  </w:style>
  <w:style w:type="paragraph" w:styleId="Revision">
    <w:name w:val="Revision"/>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lang w:val="ro-RO"/>
    </w:rPr>
  </w:style>
  <w:style w:type="character" w:customStyle="1" w:styleId="UnresolvedMention2">
    <w:name w:val="Unresolved Mention2"/>
    <w:qFormat/>
    <w:rsid w:val="006F618F"/>
    <w:rPr>
      <w:color w:val="605E5C"/>
      <w:w w:val="100"/>
      <w:position w:val="-1"/>
      <w:effect w:val="none"/>
      <w:shd w:val="clear" w:color="auto" w:fill="E1DFDD"/>
      <w:vertAlign w:val="baseline"/>
      <w:cs w:val="0"/>
      <w:em w:val="none"/>
    </w:rPr>
  </w:style>
  <w:style w:type="character" w:customStyle="1" w:styleId="UnresolvedMention3">
    <w:name w:val="Unresolved Mention3"/>
    <w:qFormat/>
    <w:rsid w:val="006F618F"/>
    <w:rPr>
      <w:color w:val="605E5C"/>
      <w:w w:val="100"/>
      <w:position w:val="-1"/>
      <w:effect w:val="none"/>
      <w:shd w:val="clear" w:color="auto" w:fill="E1DFDD"/>
      <w:vertAlign w:val="baseline"/>
      <w:cs w:val="0"/>
      <w:em w:val="none"/>
    </w:rPr>
  </w:style>
  <w:style w:type="character" w:customStyle="1" w:styleId="cros">
    <w:name w:val="cros"/>
    <w:uiPriority w:val="1"/>
    <w:qFormat/>
    <w:rsid w:val="006F618F"/>
    <w:rPr>
      <w:rFonts w:ascii="Montserrat" w:hAnsi="Montserrat"/>
      <w:color w:val="00B0F0"/>
      <w:w w:val="100"/>
      <w:position w:val="-1"/>
      <w:sz w:val="22"/>
      <w:szCs w:val="22"/>
      <w:effect w:val="none"/>
      <w:vertAlign w:val="baseline"/>
      <w:cs w:val="0"/>
      <w:em w:val="none"/>
    </w:rPr>
  </w:style>
  <w:style w:type="character" w:customStyle="1" w:styleId="MeniuneNerezolvat1">
    <w:name w:val="Mențiune Nerezolvat1"/>
    <w:qFormat/>
    <w:rsid w:val="006F618F"/>
    <w:rPr>
      <w:color w:val="605E5C"/>
      <w:w w:val="100"/>
      <w:position w:val="-1"/>
      <w:effect w:val="none"/>
      <w:shd w:val="clear" w:color="auto" w:fill="E1DFDD"/>
      <w:vertAlign w:val="baseline"/>
      <w:cs w:val="0"/>
      <w:em w:val="none"/>
    </w:rPr>
  </w:style>
  <w:style w:type="character" w:customStyle="1" w:styleId="xt0b8zv">
    <w:name w:val="xt0b8zv"/>
    <w:rsid w:val="006F618F"/>
    <w:rPr>
      <w:w w:val="100"/>
      <w:position w:val="-1"/>
      <w:effect w:val="none"/>
      <w:vertAlign w:val="baseline"/>
      <w:cs w:val="0"/>
      <w:em w:val="none"/>
    </w:rPr>
  </w:style>
  <w:style w:type="character" w:customStyle="1" w:styleId="x1e558r4">
    <w:name w:val="x1e558r4"/>
    <w:rsid w:val="006F618F"/>
    <w:rPr>
      <w:w w:val="100"/>
      <w:position w:val="-1"/>
      <w:effect w:val="none"/>
      <w:vertAlign w:val="baseline"/>
      <w:cs w:val="0"/>
      <w:em w:val="none"/>
    </w:rPr>
  </w:style>
  <w:style w:type="paragraph" w:styleId="Subtitle">
    <w:name w:val="Subtitle"/>
    <w:basedOn w:val="Normal"/>
    <w:next w:val="Normal"/>
    <w:link w:val="SubtitleChar"/>
    <w:uiPriority w:val="11"/>
    <w:qFormat/>
    <w:pPr>
      <w:keepNext/>
      <w:keepLines/>
      <w:spacing w:before="360" w:after="80"/>
      <w:ind w:hanging="1"/>
    </w:pPr>
    <w:rPr>
      <w:rFonts w:ascii="Georgia" w:eastAsia="Georgia" w:hAnsi="Georgia" w:cs="Georgia"/>
      <w:i/>
      <w:color w:val="666666"/>
      <w:sz w:val="48"/>
      <w:szCs w:val="48"/>
    </w:rPr>
  </w:style>
  <w:style w:type="character" w:customStyle="1" w:styleId="SubtitleChar">
    <w:name w:val="Subtitle Char"/>
    <w:basedOn w:val="DefaultParagraphFont"/>
    <w:link w:val="Subtitle"/>
    <w:rsid w:val="006F618F"/>
    <w:rPr>
      <w:rFonts w:ascii="Georgia" w:eastAsia="Georgia" w:hAnsi="Georgia" w:cs="Georgia"/>
      <w:i/>
      <w:color w:val="666666"/>
      <w:position w:val="-1"/>
      <w:sz w:val="48"/>
      <w:szCs w:val="48"/>
      <w:lang w:val="ro-RO"/>
    </w:rPr>
  </w:style>
  <w:style w:type="paragraph" w:styleId="ListParagraph">
    <w:name w:val="List Paragraph"/>
    <w:basedOn w:val="Normal"/>
    <w:uiPriority w:val="34"/>
    <w:qFormat/>
    <w:rsid w:val="006F618F"/>
    <w:pPr>
      <w:suppressAutoHyphens/>
      <w:spacing w:before="120" w:after="120" w:line="1" w:lineRule="atLeast"/>
      <w:ind w:leftChars="-1" w:left="720" w:hangingChars="1" w:hanging="1"/>
      <w:contextualSpacing/>
      <w:textDirection w:val="btLr"/>
      <w:textAlignment w:val="top"/>
      <w:outlineLvl w:val="0"/>
    </w:pPr>
    <w:rPr>
      <w:rFonts w:ascii="Trebuchet MS" w:eastAsia="Trebuchet MS" w:hAnsi="Trebuchet MS" w:cs="Trebuchet MS"/>
      <w:position w:val="-1"/>
      <w:sz w:val="20"/>
      <w:szCs w:val="24"/>
    </w:rPr>
  </w:style>
  <w:style w:type="paragraph" w:styleId="FootnoteText">
    <w:name w:val="footnote text"/>
    <w:aliases w:val="fn Char,f,FoodNote"/>
    <w:basedOn w:val="Normal"/>
    <w:link w:val="FootnoteTextChar2"/>
    <w:qFormat/>
    <w:rsid w:val="006F618F"/>
    <w:pPr>
      <w:spacing w:after="0" w:line="240" w:lineRule="auto"/>
    </w:pPr>
    <w:rPr>
      <w:rFonts w:ascii="Trebuchet MS" w:eastAsia="Times New Roman" w:hAnsi="Trebuchet MS" w:cs="Times New Roman"/>
      <w:sz w:val="16"/>
      <w:szCs w:val="20"/>
    </w:rPr>
  </w:style>
  <w:style w:type="character" w:customStyle="1" w:styleId="FootnoteTextChar2">
    <w:name w:val="Footnote Text Char2"/>
    <w:aliases w:val="fn Char Char1,f Char,FoodNote Char"/>
    <w:basedOn w:val="DefaultParagraphFont"/>
    <w:link w:val="FootnoteText"/>
    <w:rsid w:val="006F618F"/>
    <w:rPr>
      <w:rFonts w:ascii="Trebuchet MS" w:eastAsia="Times New Roman" w:hAnsi="Trebuchet MS" w:cs="Times New Roman"/>
      <w:sz w:val="16"/>
      <w:szCs w:val="20"/>
      <w:lang w:val="ro-RO"/>
    </w:rPr>
  </w:style>
  <w:style w:type="character" w:styleId="FootnoteReference">
    <w:name w:val="footnote reference"/>
    <w:link w:val="BVIfnrChar1Char"/>
    <w:qFormat/>
    <w:rsid w:val="006F618F"/>
    <w:rPr>
      <w:rFonts w:ascii="Times New Roman" w:eastAsia="Trebuchet MS" w:hAnsi="Times New Roman" w:cs="Trebuchet MS"/>
      <w:position w:val="-1"/>
      <w:sz w:val="20"/>
      <w:szCs w:val="20"/>
      <w:vertAlign w:val="superscript"/>
      <w:lang w:val="ro-RO" w:eastAsia="ro-RO"/>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451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91524">
      <w:bodyDiv w:val="1"/>
      <w:marLeft w:val="0"/>
      <w:marRight w:val="0"/>
      <w:marTop w:val="0"/>
      <w:marBottom w:val="0"/>
      <w:divBdr>
        <w:top w:val="none" w:sz="0" w:space="0" w:color="auto"/>
        <w:left w:val="none" w:sz="0" w:space="0" w:color="auto"/>
        <w:bottom w:val="none" w:sz="0" w:space="0" w:color="auto"/>
        <w:right w:val="none" w:sz="0" w:space="0" w:color="auto"/>
      </w:divBdr>
    </w:div>
    <w:div w:id="1156067455">
      <w:bodyDiv w:val="1"/>
      <w:marLeft w:val="0"/>
      <w:marRight w:val="0"/>
      <w:marTop w:val="0"/>
      <w:marBottom w:val="0"/>
      <w:divBdr>
        <w:top w:val="none" w:sz="0" w:space="0" w:color="auto"/>
        <w:left w:val="none" w:sz="0" w:space="0" w:color="auto"/>
        <w:bottom w:val="none" w:sz="0" w:space="0" w:color="auto"/>
        <w:right w:val="none" w:sz="0" w:space="0" w:color="auto"/>
      </w:divBdr>
    </w:div>
    <w:div w:id="1217594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p.europa.eu/en/publication-detail/-/publication/d7d496b5-ad4e-11eb-9767-01aa75ed71a1/language-en/format-PDF/source-206665393" TargetMode="External"/><Relationship Id="rId18" Type="http://schemas.openxmlformats.org/officeDocument/2006/relationships/hyperlink" Target="https://regionordest.ro/documente-suport/"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mailto:am@adrnordest.ro" TargetMode="External"/><Relationship Id="rId7" Type="http://schemas.openxmlformats.org/officeDocument/2006/relationships/footnotes" Target="footnotes.xml"/><Relationship Id="rId12" Type="http://schemas.openxmlformats.org/officeDocument/2006/relationships/hyperlink" Target="http://www.regionordest.ro" TargetMode="External"/><Relationship Id="rId17" Type="http://schemas.openxmlformats.org/officeDocument/2006/relationships/hyperlink" Target="https://legislatie.just.ro/Public/DetaliiDocumentAfis/25632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regionordest.ro/documente-suport/" TargetMode="External"/><Relationship Id="rId23" Type="http://schemas.openxmlformats.org/officeDocument/2006/relationships/hyperlink" Target="https://legislatie.just.ro/Public/DetaliiDocumentAfis/155770" TargetMode="External"/><Relationship Id="rId28" Type="http://schemas.openxmlformats.org/officeDocument/2006/relationships/fontTable" Target="fontTable.xml"/><Relationship Id="rId10" Type="http://schemas.openxmlformats.org/officeDocument/2006/relationships/hyperlink" Target="http://www.regionordest.ro" TargetMode="External"/><Relationship Id="rId19" Type="http://schemas.openxmlformats.org/officeDocument/2006/relationships/hyperlink" Target="https://regionordest.ro/documente-suport/"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egionordest.ro/documente-suport/" TargetMode="External"/><Relationship Id="rId22" Type="http://schemas.openxmlformats.org/officeDocument/2006/relationships/hyperlink" Target="https://legislatie.just.ro/Public/DetaliiDocumentAfis/155770"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2">
  <go:docsCustomData xmlns:go="http://customooxmlschemas.google.com/" roundtripDataSignature="AMtx7mhj8Y719wG2I2o5BXLLhuDSDV9gXA==">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</go:docsCustomData>
</go:gDocsCustomXmlDataStorage>
</file>

<file path=customXml/itemProps1.xml><?xml version="1.0" encoding="utf-8"?>
<ds:datastoreItem xmlns:ds="http://schemas.openxmlformats.org/officeDocument/2006/customXml" ds:itemID="{A393B943-3417-4E6F-9CA4-A71C74AD851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52</Pages>
  <Words>25165</Words>
  <Characters>143446</Characters>
  <Application>Microsoft Office Word</Application>
  <DocSecurity>0</DocSecurity>
  <Lines>1195</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Iulian Constantin Pristavu</cp:lastModifiedBy>
  <cp:revision>64</cp:revision>
  <cp:lastPrinted>2024-03-05T13:50:00Z</cp:lastPrinted>
  <dcterms:created xsi:type="dcterms:W3CDTF">2024-03-06T13:44:00Z</dcterms:created>
  <dcterms:modified xsi:type="dcterms:W3CDTF">2024-03-07T13:48:00Z</dcterms:modified>
</cp:coreProperties>
</file>